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88A130" w14:textId="77777777" w:rsidR="0062371B" w:rsidRPr="0097249C" w:rsidRDefault="0062371B" w:rsidP="0069275A">
      <w:pPr>
        <w:rPr>
          <w:rFonts w:ascii="Tahoma" w:hAnsi="Tahoma" w:cs="Tahoma"/>
          <w:sz w:val="20"/>
          <w:szCs w:val="20"/>
        </w:rPr>
      </w:pPr>
      <w:bookmarkStart w:id="0" w:name="_GoBack"/>
      <w:bookmarkEnd w:id="0"/>
    </w:p>
    <w:p w14:paraId="259C76D2" w14:textId="77777777" w:rsidR="0062371B" w:rsidRPr="000355A8" w:rsidRDefault="0062371B" w:rsidP="0069275A">
      <w:pPr>
        <w:jc w:val="center"/>
        <w:rPr>
          <w:rFonts w:ascii="Tahoma" w:hAnsi="Tahoma" w:cs="Tahoma"/>
          <w:b/>
          <w:szCs w:val="22"/>
        </w:rPr>
      </w:pPr>
      <w:r w:rsidRPr="000355A8">
        <w:rPr>
          <w:rFonts w:ascii="Tahoma" w:hAnsi="Tahoma" w:cs="Tahoma"/>
          <w:b/>
          <w:szCs w:val="22"/>
        </w:rPr>
        <w:t>ΠΑΡΑΡΤΗΜΑ ΙΙ</w:t>
      </w:r>
    </w:p>
    <w:p w14:paraId="7E871B98" w14:textId="77777777" w:rsidR="00BB553A" w:rsidRPr="0097249C" w:rsidRDefault="00BB553A" w:rsidP="0069275A">
      <w:pPr>
        <w:jc w:val="center"/>
        <w:rPr>
          <w:rFonts w:ascii="Tahoma" w:hAnsi="Tahoma" w:cs="Tahoma"/>
          <w:b/>
          <w:sz w:val="20"/>
          <w:szCs w:val="20"/>
        </w:rPr>
      </w:pPr>
    </w:p>
    <w:p w14:paraId="203A9719" w14:textId="083B2623" w:rsidR="0062371B" w:rsidRPr="0097249C" w:rsidRDefault="0062371B" w:rsidP="0069275A">
      <w:pPr>
        <w:jc w:val="center"/>
        <w:rPr>
          <w:rFonts w:ascii="Tahoma" w:hAnsi="Tahoma" w:cs="Tahoma"/>
          <w:b/>
          <w:sz w:val="20"/>
          <w:szCs w:val="20"/>
        </w:rPr>
      </w:pPr>
      <w:r w:rsidRPr="0097249C">
        <w:rPr>
          <w:rFonts w:ascii="Tahoma" w:hAnsi="Tahoma" w:cs="Tahoma"/>
          <w:b/>
          <w:sz w:val="20"/>
          <w:szCs w:val="20"/>
        </w:rPr>
        <w:t>για την εξειδίκευση του κριτηρίου αξιολόγησ</w:t>
      </w:r>
      <w:r w:rsidRPr="0097249C">
        <w:rPr>
          <w:rFonts w:ascii="Tahoma" w:hAnsi="Tahoma" w:cs="Tahoma"/>
          <w:b/>
          <w:color w:val="000000"/>
          <w:sz w:val="20"/>
          <w:szCs w:val="20"/>
        </w:rPr>
        <w:t>ης «Εξασφάλιση της προσβασιμότητας</w:t>
      </w:r>
      <w:r w:rsidRPr="0097249C">
        <w:rPr>
          <w:rFonts w:ascii="Tahoma" w:hAnsi="Tahoma" w:cs="Tahoma"/>
          <w:b/>
          <w:color w:val="000000"/>
          <w:sz w:val="20"/>
          <w:szCs w:val="20"/>
          <w:shd w:val="clear" w:color="auto" w:fill="FFFFFF"/>
        </w:rPr>
        <w:t xml:space="preserve"> στα άτομα με αναπηρία»</w:t>
      </w:r>
    </w:p>
    <w:p w14:paraId="02C35DBF" w14:textId="77777777" w:rsidR="0062371B" w:rsidRPr="0097249C" w:rsidRDefault="0062371B" w:rsidP="0069275A">
      <w:pPr>
        <w:rPr>
          <w:rFonts w:ascii="Tahoma" w:hAnsi="Tahoma" w:cs="Tahoma"/>
          <w:b/>
          <w:sz w:val="20"/>
          <w:szCs w:val="20"/>
        </w:rPr>
      </w:pPr>
    </w:p>
    <w:p w14:paraId="1BF01CB0"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autoSpaceDE w:val="0"/>
        <w:spacing w:after="240"/>
        <w:jc w:val="center"/>
        <w:rPr>
          <w:rFonts w:ascii="Tahoma" w:hAnsi="Tahoma" w:cs="Tahoma"/>
          <w:i/>
          <w:sz w:val="20"/>
          <w:szCs w:val="20"/>
        </w:rPr>
      </w:pPr>
      <w:r w:rsidRPr="0097249C">
        <w:rPr>
          <w:rFonts w:ascii="Tahoma" w:hAnsi="Tahoma" w:cs="Tahoma"/>
          <w:b/>
          <w:sz w:val="20"/>
          <w:szCs w:val="20"/>
        </w:rPr>
        <w:t>Τήρηση των κανόνων για την εξασφάλιση προσβασιμότητας</w:t>
      </w:r>
      <w:r w:rsidRPr="0097249C">
        <w:rPr>
          <w:rFonts w:ascii="Tahoma" w:hAnsi="Tahoma" w:cs="Tahoma"/>
          <w:b/>
          <w:sz w:val="20"/>
          <w:szCs w:val="20"/>
          <w:shd w:val="clear" w:color="auto" w:fill="FFFFFF"/>
        </w:rPr>
        <w:t xml:space="preserve"> στα άτομα  μ</w:t>
      </w:r>
      <w:r w:rsidRPr="0097249C">
        <w:rPr>
          <w:rFonts w:ascii="Tahoma" w:hAnsi="Tahoma" w:cs="Tahoma"/>
          <w:b/>
          <w:sz w:val="20"/>
          <w:szCs w:val="20"/>
        </w:rPr>
        <w:t>ε αναπηρία</w:t>
      </w:r>
    </w:p>
    <w:p w14:paraId="65895D89" w14:textId="5439D87D" w:rsidR="0062371B" w:rsidRPr="0097249C" w:rsidRDefault="0062371B" w:rsidP="0069275A">
      <w:pPr>
        <w:pBdr>
          <w:top w:val="single" w:sz="4" w:space="1" w:color="000000"/>
          <w:left w:val="single" w:sz="4" w:space="4" w:color="000000"/>
          <w:bottom w:val="single" w:sz="4" w:space="1" w:color="000000"/>
          <w:right w:val="single" w:sz="4" w:space="4" w:color="000000"/>
        </w:pBdr>
        <w:autoSpaceDE w:val="0"/>
        <w:rPr>
          <w:rFonts w:ascii="Tahoma" w:hAnsi="Tahoma" w:cs="Tahoma"/>
          <w:b/>
          <w:bCs/>
          <w:sz w:val="20"/>
          <w:szCs w:val="20"/>
        </w:rPr>
      </w:pPr>
      <w:r w:rsidRPr="0097249C">
        <w:rPr>
          <w:rFonts w:ascii="Tahoma" w:hAnsi="Tahoma" w:cs="Tahoma"/>
          <w:i/>
          <w:sz w:val="20"/>
          <w:szCs w:val="20"/>
        </w:rPr>
        <w:t>Εξετάζεται ο τρόπος με τον οποίο η πράξη/ δράση ικανοποιεί τις απαιτήσεις προσβασιμότητας και τους κανόνες ασφαλείας για όλες τις κατηγορίες</w:t>
      </w:r>
      <w:r w:rsidR="004878BE">
        <w:rPr>
          <w:rFonts w:ascii="Tahoma" w:hAnsi="Tahoma" w:cs="Tahoma"/>
          <w:i/>
          <w:sz w:val="20"/>
          <w:szCs w:val="20"/>
        </w:rPr>
        <w:t xml:space="preserve"> ατόμων με αναπηρία</w:t>
      </w:r>
      <w:r w:rsidRPr="0097249C">
        <w:rPr>
          <w:rFonts w:ascii="Tahoma" w:hAnsi="Tahoma" w:cs="Tahoma"/>
          <w:i/>
          <w:sz w:val="20"/>
          <w:szCs w:val="20"/>
        </w:rPr>
        <w:t>.</w:t>
      </w:r>
    </w:p>
    <w:p w14:paraId="61D63A31"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autoSpaceDE w:val="0"/>
        <w:rPr>
          <w:rFonts w:ascii="Tahoma" w:hAnsi="Tahoma" w:cs="Tahoma"/>
          <w:sz w:val="20"/>
          <w:szCs w:val="20"/>
          <w:u w:val="single"/>
        </w:rPr>
      </w:pPr>
      <w:r w:rsidRPr="0097249C">
        <w:rPr>
          <w:rFonts w:ascii="Tahoma" w:hAnsi="Tahoma" w:cs="Tahoma"/>
          <w:b/>
          <w:bCs/>
          <w:sz w:val="20"/>
          <w:szCs w:val="20"/>
        </w:rPr>
        <w:t>Σημειώνεται ότι, ανάλογα με το είδος και τη φύση της πρόσκλησης και της προτεινόμενης Πράξης, οι κάτωθι  περιπτώσεις (Α΄ έως και ΣΤ΄) δύνανται να εφαρμόζονται συνδυαστικά.</w:t>
      </w:r>
    </w:p>
    <w:p w14:paraId="72835971" w14:textId="115C1136" w:rsidR="0062371B" w:rsidRPr="0097249C" w:rsidRDefault="0062371B" w:rsidP="0069275A">
      <w:pPr>
        <w:pBdr>
          <w:top w:val="single" w:sz="4" w:space="1" w:color="000000"/>
          <w:left w:val="single" w:sz="4" w:space="4" w:color="000000"/>
          <w:bottom w:val="single" w:sz="4" w:space="1" w:color="000000"/>
          <w:right w:val="single" w:sz="4" w:space="4" w:color="000000"/>
        </w:pBdr>
        <w:autoSpaceDE w:val="0"/>
        <w:rPr>
          <w:rFonts w:ascii="Tahoma" w:hAnsi="Tahoma" w:cs="Tahoma"/>
          <w:sz w:val="20"/>
          <w:szCs w:val="20"/>
        </w:rPr>
      </w:pPr>
      <w:r w:rsidRPr="0097249C">
        <w:rPr>
          <w:rFonts w:ascii="Tahoma" w:hAnsi="Tahoma" w:cs="Tahoma"/>
          <w:sz w:val="20"/>
          <w:szCs w:val="20"/>
          <w:u w:val="single"/>
        </w:rPr>
        <w:t>(Α) Πρόσβαση στο φυσικό περιβάλλον και τους εξωτερικούς χώρους συμπεριλαμβ</w:t>
      </w:r>
      <w:r w:rsidR="00307AC2">
        <w:rPr>
          <w:rFonts w:ascii="Tahoma" w:hAnsi="Tahoma" w:cs="Tahoma"/>
          <w:sz w:val="20"/>
          <w:szCs w:val="20"/>
          <w:u w:val="single"/>
        </w:rPr>
        <w:t>ανομένων</w:t>
      </w:r>
      <w:r w:rsidRPr="0097249C">
        <w:rPr>
          <w:rFonts w:ascii="Tahoma" w:hAnsi="Tahoma" w:cs="Tahoma"/>
          <w:sz w:val="20"/>
          <w:szCs w:val="20"/>
          <w:u w:val="single"/>
        </w:rPr>
        <w:t xml:space="preserve"> αρχαιολογικών χώρων, παραλιών, χώρων πρασίνου, αλσών κ.λπ. </w:t>
      </w:r>
    </w:p>
    <w:p w14:paraId="340B369E" w14:textId="77777777" w:rsidR="0062371B" w:rsidRPr="0097249C" w:rsidRDefault="0062371B" w:rsidP="0069275A">
      <w:pPr>
        <w:numPr>
          <w:ilvl w:val="0"/>
          <w:numId w:val="11"/>
        </w:numPr>
        <w:pBdr>
          <w:top w:val="single" w:sz="4" w:space="1" w:color="000000"/>
          <w:left w:val="single" w:sz="4" w:space="4" w:color="000000"/>
          <w:bottom w:val="single" w:sz="4" w:space="1" w:color="000000"/>
          <w:right w:val="single" w:sz="4" w:space="4" w:color="000000"/>
        </w:pBdr>
        <w:ind w:left="0" w:firstLine="0"/>
        <w:rPr>
          <w:rFonts w:ascii="Tahoma" w:hAnsi="Tahoma" w:cs="Tahoma"/>
          <w:sz w:val="20"/>
          <w:szCs w:val="20"/>
        </w:rPr>
      </w:pPr>
      <w:r w:rsidRPr="0097249C">
        <w:rPr>
          <w:rFonts w:ascii="Tahoma" w:hAnsi="Tahoma" w:cs="Tahoma"/>
          <w:sz w:val="20"/>
          <w:szCs w:val="20"/>
        </w:rPr>
        <w:t>πρόβλεψη οριζόντιας ή/και κατακόρυφης προσβασιμότητας (π.χ. προσβάσιμες διαδρομές, ‘οδηγοί τυφλών’, ράμπες/’σκάφες’, αναβατόρια κ.λπ.)</w:t>
      </w:r>
    </w:p>
    <w:p w14:paraId="2D3B1AE6" w14:textId="79F74B7B" w:rsidR="0062371B" w:rsidRPr="0097249C" w:rsidRDefault="0062371B" w:rsidP="0069275A">
      <w:pPr>
        <w:numPr>
          <w:ilvl w:val="0"/>
          <w:numId w:val="11"/>
        </w:numPr>
        <w:pBdr>
          <w:top w:val="single" w:sz="4" w:space="1" w:color="000000"/>
          <w:left w:val="single" w:sz="4" w:space="4" w:color="000000"/>
          <w:bottom w:val="single" w:sz="4" w:space="1" w:color="000000"/>
          <w:right w:val="single" w:sz="4" w:space="4" w:color="000000"/>
        </w:pBdr>
        <w:ind w:left="0" w:firstLine="0"/>
        <w:rPr>
          <w:rFonts w:ascii="Tahoma" w:hAnsi="Tahoma" w:cs="Tahoma"/>
          <w:sz w:val="20"/>
          <w:szCs w:val="20"/>
        </w:rPr>
      </w:pPr>
      <w:r w:rsidRPr="0097249C">
        <w:rPr>
          <w:rFonts w:ascii="Tahoma" w:hAnsi="Tahoma" w:cs="Tahoma"/>
          <w:sz w:val="20"/>
          <w:szCs w:val="20"/>
        </w:rPr>
        <w:t>πρόβλεψη προσβάσιμων εξοπλισμών</w:t>
      </w:r>
      <w:r w:rsidR="004878BE">
        <w:rPr>
          <w:rFonts w:ascii="Tahoma" w:hAnsi="Tahoma" w:cs="Tahoma"/>
          <w:sz w:val="20"/>
          <w:szCs w:val="20"/>
        </w:rPr>
        <w:t>/εγκαταστάσεων</w:t>
      </w:r>
      <w:r w:rsidRPr="0097249C">
        <w:rPr>
          <w:rFonts w:ascii="Tahoma" w:hAnsi="Tahoma" w:cs="Tahoma"/>
          <w:sz w:val="20"/>
          <w:szCs w:val="20"/>
        </w:rPr>
        <w:t xml:space="preserve"> για χρήση κοινού (π.χ. παιδικές χαρές, καθιστικά, εξοπλισμοί παραλιών, αποδυτήρια, χώροι υγιεινής, παρατηρητήρια πουλιών κ.λπ.)</w:t>
      </w:r>
    </w:p>
    <w:p w14:paraId="4F83B8AE" w14:textId="77777777" w:rsidR="0062371B" w:rsidRPr="0097249C" w:rsidRDefault="0062371B" w:rsidP="0069275A">
      <w:pPr>
        <w:numPr>
          <w:ilvl w:val="0"/>
          <w:numId w:val="11"/>
        </w:numPr>
        <w:pBdr>
          <w:top w:val="single" w:sz="4" w:space="1" w:color="000000"/>
          <w:left w:val="single" w:sz="4" w:space="4" w:color="000000"/>
          <w:bottom w:val="single" w:sz="4" w:space="1" w:color="000000"/>
          <w:right w:val="single" w:sz="4" w:space="4" w:color="000000"/>
        </w:pBdr>
        <w:spacing w:after="240"/>
        <w:ind w:left="0" w:firstLine="0"/>
        <w:rPr>
          <w:rFonts w:ascii="Tahoma" w:hAnsi="Tahoma" w:cs="Tahoma"/>
          <w:sz w:val="20"/>
          <w:szCs w:val="20"/>
          <w:u w:val="single"/>
        </w:rPr>
      </w:pPr>
      <w:r w:rsidRPr="0097249C">
        <w:rPr>
          <w:rFonts w:ascii="Tahoma" w:hAnsi="Tahoma" w:cs="Tahoma"/>
          <w:sz w:val="20"/>
          <w:szCs w:val="20"/>
        </w:rPr>
        <w:t>πρόβλεψη σήμανσης σε προσβάσιμες μορφές (έντονο κοντράστ-μεγάλοι χαρακτήρες, εικονίδια, γραφή Braille, ηχητική και οπτική σήμανση κ.λπ.)</w:t>
      </w:r>
    </w:p>
    <w:p w14:paraId="0B50BDDC"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u w:val="single"/>
        </w:rPr>
        <w:t xml:space="preserve">(Β) Πρόσβαση στις κτιριακές υποδομές και υπαίθριους  χώρους οικοπέδων </w:t>
      </w:r>
    </w:p>
    <w:p w14:paraId="339061D0" w14:textId="4A33144B"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(1)</w:t>
      </w:r>
      <w:r w:rsidR="00FB4E5F" w:rsidRPr="00FB4E5F">
        <w:rPr>
          <w:rFonts w:ascii="Tahoma" w:hAnsi="Tahoma" w:cs="Tahoma"/>
          <w:sz w:val="20"/>
          <w:szCs w:val="20"/>
        </w:rPr>
        <w:tab/>
      </w:r>
      <w:r w:rsidRPr="0097249C">
        <w:rPr>
          <w:rFonts w:ascii="Tahoma" w:hAnsi="Tahoma" w:cs="Tahoma"/>
          <w:sz w:val="20"/>
          <w:szCs w:val="20"/>
        </w:rPr>
        <w:t xml:space="preserve">πρόβλεψη οριζόντιας προσβασιμότητας (σύνδεση πεζοδρομίου με είσοδο, προσβάσιμη είσοδος, προσβασιμότητα εσωτερικών χώρων, διαδρομές ισόπεδες ή με ράμπες, ικανοποιητικό άνοιγμα θυρών, ικανοποιητικό πλάτος διαδρόμων κ.λπ.) </w:t>
      </w:r>
    </w:p>
    <w:p w14:paraId="45052794"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(2) πρόβλεψη κατακόρυφης προσβασιμότητας (ανελκυστήρας/</w:t>
      </w:r>
      <w:r w:rsidR="00B170DB" w:rsidRPr="0097249C">
        <w:rPr>
          <w:rFonts w:ascii="Tahoma" w:hAnsi="Tahoma" w:cs="Tahoma"/>
          <w:sz w:val="20"/>
          <w:szCs w:val="20"/>
        </w:rPr>
        <w:t xml:space="preserve"> </w:t>
      </w:r>
      <w:r w:rsidRPr="0097249C">
        <w:rPr>
          <w:rFonts w:ascii="Tahoma" w:hAnsi="Tahoma" w:cs="Tahoma"/>
          <w:sz w:val="20"/>
          <w:szCs w:val="20"/>
        </w:rPr>
        <w:t xml:space="preserve">αναβατόριο, κλιμακοστάσιο κ.λπ.) </w:t>
      </w:r>
    </w:p>
    <w:p w14:paraId="71CC2963"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(3) πρόβλεψη προσβάσιμων χώρων υγιεινής</w:t>
      </w:r>
    </w:p>
    <w:p w14:paraId="405CA5E3" w14:textId="2C5995EC"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 xml:space="preserve">(4) </w:t>
      </w:r>
      <w:r w:rsidR="00FB4E5F" w:rsidRPr="00FB4E5F">
        <w:rPr>
          <w:rFonts w:ascii="Tahoma" w:hAnsi="Tahoma" w:cs="Tahoma"/>
          <w:sz w:val="20"/>
          <w:szCs w:val="20"/>
        </w:rPr>
        <w:tab/>
      </w:r>
      <w:r w:rsidRPr="0097249C">
        <w:rPr>
          <w:rFonts w:ascii="Tahoma" w:hAnsi="Tahoma" w:cs="Tahoma"/>
          <w:sz w:val="20"/>
          <w:szCs w:val="20"/>
        </w:rPr>
        <w:t>πρόβλεψη χώρων αναμονής σε περίπτωση κινδύνου</w:t>
      </w:r>
      <w:r w:rsidR="00495C6C">
        <w:rPr>
          <w:rFonts w:ascii="Tahoma" w:hAnsi="Tahoma" w:cs="Tahoma"/>
          <w:sz w:val="20"/>
          <w:szCs w:val="20"/>
        </w:rPr>
        <w:t xml:space="preserve"> </w:t>
      </w:r>
      <w:r w:rsidR="004878BE">
        <w:rPr>
          <w:rFonts w:ascii="Tahoma" w:hAnsi="Tahoma" w:cs="Tahoma"/>
          <w:sz w:val="20"/>
          <w:szCs w:val="20"/>
        </w:rPr>
        <w:t xml:space="preserve">και διαδικασιών διαφυγής προσαρμοσμένων στις ανάγκες </w:t>
      </w:r>
      <w:r w:rsidR="006B591D">
        <w:rPr>
          <w:rFonts w:ascii="Tahoma" w:hAnsi="Tahoma" w:cs="Tahoma"/>
          <w:sz w:val="20"/>
          <w:szCs w:val="20"/>
        </w:rPr>
        <w:t xml:space="preserve">των </w:t>
      </w:r>
      <w:r w:rsidR="004878BE">
        <w:rPr>
          <w:rFonts w:ascii="Tahoma" w:hAnsi="Tahoma" w:cs="Tahoma"/>
          <w:sz w:val="20"/>
          <w:szCs w:val="20"/>
        </w:rPr>
        <w:t>ατόμων με αναπηρία</w:t>
      </w:r>
      <w:r w:rsidR="004878BE" w:rsidRPr="0097249C">
        <w:rPr>
          <w:rFonts w:ascii="Tahoma" w:hAnsi="Tahoma" w:cs="Tahoma"/>
          <w:sz w:val="20"/>
          <w:szCs w:val="20"/>
        </w:rPr>
        <w:t xml:space="preserve">   </w:t>
      </w:r>
    </w:p>
    <w:p w14:paraId="3D54D719" w14:textId="77777777" w:rsidR="0062371B" w:rsidRPr="0097249C" w:rsidRDefault="00FB4E5F"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Pr>
          <w:rFonts w:ascii="Tahoma" w:hAnsi="Tahoma" w:cs="Tahoma"/>
          <w:sz w:val="20"/>
          <w:szCs w:val="20"/>
        </w:rPr>
        <w:t>(5)</w:t>
      </w:r>
      <w:r w:rsidRPr="00FB4E5F">
        <w:rPr>
          <w:rFonts w:ascii="Tahoma" w:hAnsi="Tahoma" w:cs="Tahoma"/>
          <w:sz w:val="20"/>
          <w:szCs w:val="20"/>
        </w:rPr>
        <w:tab/>
      </w:r>
      <w:r w:rsidR="0062371B" w:rsidRPr="0097249C">
        <w:rPr>
          <w:rFonts w:ascii="Tahoma" w:hAnsi="Tahoma" w:cs="Tahoma"/>
          <w:sz w:val="20"/>
          <w:szCs w:val="20"/>
        </w:rPr>
        <w:t>πρόβλεψη σήμανσης σε προσβάσιμες μορφές (έντονο κοντράστ-μεγάλοι χαρακτήρες, εικονίδια, γραφή Braille, ηχητική και οπτική σήμανση κ.λπ.)</w:t>
      </w:r>
    </w:p>
    <w:p w14:paraId="7ACCA78E"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spacing w:after="240"/>
        <w:rPr>
          <w:rFonts w:ascii="Tahoma" w:hAnsi="Tahoma" w:cs="Tahoma"/>
          <w:sz w:val="20"/>
          <w:szCs w:val="20"/>
          <w:u w:val="single"/>
        </w:rPr>
      </w:pPr>
      <w:r w:rsidRPr="0097249C">
        <w:rPr>
          <w:rFonts w:ascii="Tahoma" w:hAnsi="Tahoma" w:cs="Tahoma"/>
          <w:sz w:val="20"/>
          <w:szCs w:val="20"/>
        </w:rPr>
        <w:t>(6) πρόβλεψη προσβάσιμων εξοπλισμών (χαμηλά γκισέ, προσβάσιμες οθόνες πληροφοριών κ.λπ.)</w:t>
      </w:r>
    </w:p>
    <w:p w14:paraId="1844EBBF"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u w:val="single"/>
        </w:rPr>
        <w:t xml:space="preserve">(Γ) Πρόσβαση στις μεταφορές </w:t>
      </w:r>
    </w:p>
    <w:p w14:paraId="2714CD4A"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(1) πρόβλεψη προσβασιμότητας σταθμών/στάσεων επιβατών (</w:t>
      </w:r>
      <w:r w:rsidRPr="0097249C">
        <w:rPr>
          <w:rFonts w:ascii="Tahoma" w:hAnsi="Tahoma" w:cs="Tahoma"/>
          <w:i/>
          <w:sz w:val="20"/>
          <w:szCs w:val="20"/>
        </w:rPr>
        <w:t>βλ. περίπτωση Β - “Πρόσβαση σε κτιριακές υποδομές και υπαίθριους  χώρους οικοπέδων”</w:t>
      </w:r>
      <w:r w:rsidRPr="0097249C">
        <w:rPr>
          <w:rFonts w:ascii="Tahoma" w:hAnsi="Tahoma" w:cs="Tahoma"/>
          <w:sz w:val="20"/>
          <w:szCs w:val="20"/>
        </w:rPr>
        <w:t>)</w:t>
      </w:r>
    </w:p>
    <w:p w14:paraId="64144D9F"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 xml:space="preserve">(2) πρόβλεψη προσβασιμότητας οχημάτων/βαγονιών/πλοίων κ.λπ. (δυνατότητα εισόδου, δυνατότητα κίνησης και στάσης εντός, προσβάσιμοι χώροι υγιεινής, προσβάσιμοι θάλαμοι, προσβάσιμοι χώροι εστίασης κ.λπ.) </w:t>
      </w:r>
    </w:p>
    <w:p w14:paraId="79F2C05F"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(3) πρόβλεψη προσβάσιμου εξοπλισμού (μηχανήματα έκδοσης εισιτηρίων, οπτική και ηχητική πληροφόρηση κοινού, τηλεματικές εφαρμογές, ιστοσελίδες κ.λπ.)</w:t>
      </w:r>
    </w:p>
    <w:p w14:paraId="70CB0720" w14:textId="249E55C4" w:rsidR="0062371B" w:rsidRPr="0097249C" w:rsidRDefault="0062371B" w:rsidP="0069275A">
      <w:pPr>
        <w:pBdr>
          <w:top w:val="single" w:sz="4" w:space="1" w:color="000000"/>
          <w:left w:val="single" w:sz="4" w:space="4" w:color="000000"/>
          <w:bottom w:val="single" w:sz="4" w:space="1" w:color="000000"/>
          <w:right w:val="single" w:sz="4" w:space="4" w:color="000000"/>
        </w:pBdr>
        <w:spacing w:after="240"/>
        <w:rPr>
          <w:rFonts w:ascii="Tahoma" w:hAnsi="Tahoma" w:cs="Tahoma"/>
          <w:sz w:val="20"/>
          <w:szCs w:val="20"/>
          <w:u w:val="single"/>
        </w:rPr>
      </w:pPr>
      <w:r w:rsidRPr="0097249C">
        <w:rPr>
          <w:rFonts w:ascii="Tahoma" w:hAnsi="Tahoma" w:cs="Tahoma"/>
          <w:sz w:val="20"/>
          <w:szCs w:val="20"/>
        </w:rPr>
        <w:t>(4) πρόβλεψη προσβάσιμων διαδικασιών (</w:t>
      </w:r>
      <w:r w:rsidR="004878BE">
        <w:rPr>
          <w:rFonts w:ascii="Tahoma" w:hAnsi="Tahoma" w:cs="Tahoma"/>
          <w:sz w:val="20"/>
          <w:szCs w:val="20"/>
        </w:rPr>
        <w:t>π.χ</w:t>
      </w:r>
      <w:r w:rsidR="00337B1E">
        <w:rPr>
          <w:rFonts w:ascii="Tahoma" w:hAnsi="Tahoma" w:cs="Tahoma"/>
          <w:sz w:val="20"/>
          <w:szCs w:val="20"/>
        </w:rPr>
        <w:t>.</w:t>
      </w:r>
      <w:r w:rsidR="004878BE">
        <w:rPr>
          <w:rFonts w:ascii="Tahoma" w:hAnsi="Tahoma" w:cs="Tahoma"/>
          <w:sz w:val="20"/>
          <w:szCs w:val="20"/>
        </w:rPr>
        <w:t xml:space="preserve"> προσβάσιμη </w:t>
      </w:r>
      <w:r w:rsidRPr="0097249C">
        <w:rPr>
          <w:rFonts w:ascii="Tahoma" w:hAnsi="Tahoma" w:cs="Tahoma"/>
          <w:sz w:val="20"/>
          <w:szCs w:val="20"/>
        </w:rPr>
        <w:t xml:space="preserve">υπηρεσία εξυπηρέτησης </w:t>
      </w:r>
      <w:r w:rsidR="004878BE">
        <w:rPr>
          <w:rFonts w:ascii="Tahoma" w:hAnsi="Tahoma" w:cs="Tahoma"/>
          <w:sz w:val="20"/>
          <w:szCs w:val="20"/>
        </w:rPr>
        <w:t xml:space="preserve">ατόμων με αναπηρία </w:t>
      </w:r>
      <w:r w:rsidRPr="0097249C">
        <w:rPr>
          <w:rFonts w:ascii="Tahoma" w:hAnsi="Tahoma" w:cs="Tahoma"/>
          <w:sz w:val="20"/>
          <w:szCs w:val="20"/>
        </w:rPr>
        <w:t xml:space="preserve">και ατόμων μειωμένης κινητικότητας, </w:t>
      </w:r>
      <w:r w:rsidR="004878BE">
        <w:rPr>
          <w:rFonts w:ascii="Tahoma" w:hAnsi="Tahoma" w:cs="Tahoma"/>
          <w:sz w:val="20"/>
          <w:szCs w:val="20"/>
        </w:rPr>
        <w:t xml:space="preserve">προσβάσιμες </w:t>
      </w:r>
      <w:r w:rsidRPr="0097249C">
        <w:rPr>
          <w:rFonts w:ascii="Tahoma" w:hAnsi="Tahoma" w:cs="Tahoma"/>
          <w:sz w:val="20"/>
          <w:szCs w:val="20"/>
        </w:rPr>
        <w:t xml:space="preserve">διαδικασίες έκδοσης εισιτηρίων, διαδικασίες εκτάκτων αναγκών </w:t>
      </w:r>
      <w:r w:rsidR="004878BE">
        <w:rPr>
          <w:rFonts w:ascii="Tahoma" w:hAnsi="Tahoma" w:cs="Tahoma"/>
          <w:sz w:val="20"/>
          <w:szCs w:val="20"/>
        </w:rPr>
        <w:t>προσαρμοσμένες στις ανάγκες των ατόμων με αναπηρία</w:t>
      </w:r>
      <w:r w:rsidR="004878BE" w:rsidRPr="0097249C">
        <w:rPr>
          <w:rFonts w:ascii="Tahoma" w:hAnsi="Tahoma" w:cs="Tahoma"/>
          <w:sz w:val="20"/>
          <w:szCs w:val="20"/>
        </w:rPr>
        <w:t xml:space="preserve"> </w:t>
      </w:r>
      <w:r w:rsidRPr="0097249C">
        <w:rPr>
          <w:rFonts w:ascii="Tahoma" w:hAnsi="Tahoma" w:cs="Tahoma"/>
          <w:sz w:val="20"/>
          <w:szCs w:val="20"/>
        </w:rPr>
        <w:t>κ.λπ.)</w:t>
      </w:r>
    </w:p>
    <w:p w14:paraId="73A79520" w14:textId="77777777" w:rsidR="00AD6357" w:rsidRDefault="00AD6357"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u w:val="single"/>
        </w:rPr>
      </w:pPr>
    </w:p>
    <w:p w14:paraId="37DD5854" w14:textId="527BD502"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u w:val="single"/>
        </w:rPr>
        <w:lastRenderedPageBreak/>
        <w:t xml:space="preserve">(Δ) Πρόσβαση στις υπηρεσίες  </w:t>
      </w:r>
    </w:p>
    <w:p w14:paraId="4192522D" w14:textId="1B5E62F6" w:rsidR="0062371B" w:rsidRPr="0097249C" w:rsidRDefault="0062371B" w:rsidP="0069275A">
      <w:pPr>
        <w:numPr>
          <w:ilvl w:val="0"/>
          <w:numId w:val="10"/>
        </w:numPr>
        <w:pBdr>
          <w:top w:val="single" w:sz="4" w:space="1" w:color="000000"/>
          <w:left w:val="single" w:sz="4" w:space="4" w:color="000000"/>
          <w:bottom w:val="single" w:sz="4" w:space="1" w:color="000000"/>
          <w:right w:val="single" w:sz="4" w:space="4" w:color="000000"/>
        </w:pBdr>
        <w:tabs>
          <w:tab w:val="clear" w:pos="360"/>
          <w:tab w:val="num" w:pos="0"/>
        </w:tabs>
        <w:ind w:left="0" w:firstLine="0"/>
        <w:rPr>
          <w:rFonts w:ascii="Tahoma" w:hAnsi="Tahoma" w:cs="Tahoma"/>
          <w:sz w:val="20"/>
          <w:szCs w:val="20"/>
        </w:rPr>
      </w:pPr>
      <w:r w:rsidRPr="0097249C">
        <w:rPr>
          <w:rFonts w:ascii="Tahoma" w:hAnsi="Tahoma" w:cs="Tahoma"/>
          <w:sz w:val="20"/>
          <w:szCs w:val="20"/>
        </w:rPr>
        <w:t>δ</w:t>
      </w:r>
      <w:r w:rsidRPr="0097249C">
        <w:rPr>
          <w:rFonts w:ascii="Tahoma" w:hAnsi="Tahoma" w:cs="Tahoma"/>
          <w:sz w:val="20"/>
          <w:szCs w:val="20"/>
          <w:shd w:val="clear" w:color="auto" w:fill="FFFFFF"/>
        </w:rPr>
        <w:t xml:space="preserve">υνατότητα χρήσης της υπηρεσίας αυτόνομα από άτομα με αναπηρία (π.χ. </w:t>
      </w:r>
      <w:r w:rsidR="004878BE">
        <w:rPr>
          <w:rFonts w:ascii="Tahoma" w:hAnsi="Tahoma" w:cs="Tahoma"/>
          <w:sz w:val="20"/>
          <w:szCs w:val="20"/>
          <w:shd w:val="clear" w:color="auto" w:fill="FFFFFF"/>
        </w:rPr>
        <w:t xml:space="preserve">από </w:t>
      </w:r>
      <w:r w:rsidRPr="0097249C">
        <w:rPr>
          <w:rFonts w:ascii="Tahoma" w:hAnsi="Tahoma" w:cs="Tahoma"/>
          <w:sz w:val="20"/>
          <w:szCs w:val="20"/>
          <w:shd w:val="clear" w:color="auto" w:fill="FFFFFF"/>
        </w:rPr>
        <w:t xml:space="preserve">άτομα σε αναπηρικό αμαξίδιο ή, άτομα τυφλά ή κωφά ή με λοιπές αναπηρίες), πρόβλεψη εναλλακτικών τρόπων εξυπηρέτησης ατόμων με αναπηρία (π.χ. πρόβλεψη προσβάσιμων ετικετών σε προϊόντα, πρόβλεψη διάθεσης αναπηρικού αμαξιδίου για χρήση εντός της επιχείρησης από άτομα δυνάμενα να διανύσουν μικρές μόνο αποστάσεις, πρόβλεψη παραγγελίας μέσω προσβάσιμης ιστοσελίδας και παράδοσης εμπορευμάτων κατ’ οίκον, πρόβλεψη διαδικασίας παραπόνων μέσω </w:t>
      </w:r>
      <w:r w:rsidRPr="0097249C">
        <w:rPr>
          <w:rFonts w:ascii="Tahoma" w:hAnsi="Tahoma" w:cs="Tahoma"/>
          <w:sz w:val="20"/>
          <w:szCs w:val="20"/>
          <w:shd w:val="clear" w:color="auto" w:fill="FFFFFF"/>
          <w:lang w:val="en-US"/>
        </w:rPr>
        <w:t>SMS</w:t>
      </w:r>
      <w:r w:rsidRPr="0097249C">
        <w:rPr>
          <w:rFonts w:ascii="Tahoma" w:hAnsi="Tahoma" w:cs="Tahoma"/>
          <w:sz w:val="20"/>
          <w:szCs w:val="20"/>
          <w:shd w:val="clear" w:color="auto" w:fill="FFFFFF"/>
        </w:rPr>
        <w:t xml:space="preserve">/ </w:t>
      </w:r>
      <w:r w:rsidRPr="0097249C">
        <w:rPr>
          <w:rFonts w:ascii="Tahoma" w:hAnsi="Tahoma" w:cs="Tahoma"/>
          <w:sz w:val="20"/>
          <w:szCs w:val="20"/>
          <w:shd w:val="clear" w:color="auto" w:fill="FFFFFF"/>
          <w:lang w:val="en-US"/>
        </w:rPr>
        <w:t>e</w:t>
      </w:r>
      <w:r w:rsidRPr="0097249C">
        <w:rPr>
          <w:rFonts w:ascii="Tahoma" w:hAnsi="Tahoma" w:cs="Tahoma"/>
          <w:sz w:val="20"/>
          <w:szCs w:val="20"/>
          <w:shd w:val="clear" w:color="auto" w:fill="FFFFFF"/>
        </w:rPr>
        <w:t>-</w:t>
      </w:r>
      <w:r w:rsidRPr="0097249C">
        <w:rPr>
          <w:rFonts w:ascii="Tahoma" w:hAnsi="Tahoma" w:cs="Tahoma"/>
          <w:sz w:val="20"/>
          <w:szCs w:val="20"/>
          <w:shd w:val="clear" w:color="auto" w:fill="FFFFFF"/>
          <w:lang w:val="en-US"/>
        </w:rPr>
        <w:t>mail</w:t>
      </w:r>
      <w:r w:rsidRPr="0097249C">
        <w:rPr>
          <w:rFonts w:ascii="Tahoma" w:hAnsi="Tahoma" w:cs="Tahoma"/>
          <w:sz w:val="20"/>
          <w:szCs w:val="20"/>
          <w:shd w:val="clear" w:color="auto" w:fill="FFFFFF"/>
        </w:rPr>
        <w:t>/ τηλέφωνου κ.λπ.) ή</w:t>
      </w:r>
      <w:r w:rsidR="004878BE">
        <w:rPr>
          <w:rFonts w:ascii="Tahoma" w:hAnsi="Tahoma" w:cs="Tahoma"/>
          <w:sz w:val="20"/>
          <w:szCs w:val="20"/>
          <w:shd w:val="clear" w:color="auto" w:fill="FFFFFF"/>
        </w:rPr>
        <w:t>/και</w:t>
      </w:r>
      <w:r w:rsidRPr="0097249C">
        <w:rPr>
          <w:rFonts w:ascii="Tahoma" w:hAnsi="Tahoma" w:cs="Tahoma"/>
          <w:sz w:val="20"/>
          <w:szCs w:val="20"/>
          <w:shd w:val="clear" w:color="auto" w:fill="FFFFFF"/>
        </w:rPr>
        <w:t xml:space="preserve"> πρόβλεψη ‘ζωντανής βοήθειας και ενδιαμέσων’ (πχ. διερμηνείας στη νοηματική, συνοδείας τυφλών ατόμων κ.λπ.)</w:t>
      </w:r>
    </w:p>
    <w:p w14:paraId="25676303" w14:textId="77777777" w:rsidR="0062371B" w:rsidRPr="0097249C" w:rsidRDefault="0062371B" w:rsidP="0069275A">
      <w:pPr>
        <w:numPr>
          <w:ilvl w:val="0"/>
          <w:numId w:val="10"/>
        </w:numPr>
        <w:pBdr>
          <w:top w:val="single" w:sz="4" w:space="1" w:color="000000"/>
          <w:left w:val="single" w:sz="4" w:space="4" w:color="000000"/>
          <w:bottom w:val="single" w:sz="4" w:space="1" w:color="000000"/>
          <w:right w:val="single" w:sz="4" w:space="4" w:color="000000"/>
        </w:pBdr>
        <w:tabs>
          <w:tab w:val="clear" w:pos="360"/>
          <w:tab w:val="num" w:pos="0"/>
        </w:tabs>
        <w:ind w:left="0" w:firstLine="0"/>
        <w:rPr>
          <w:rFonts w:ascii="Tahoma" w:hAnsi="Tahoma" w:cs="Tahoma"/>
          <w:sz w:val="20"/>
          <w:szCs w:val="20"/>
        </w:rPr>
      </w:pPr>
      <w:r w:rsidRPr="0097249C">
        <w:rPr>
          <w:rFonts w:ascii="Tahoma" w:hAnsi="Tahoma" w:cs="Tahoma"/>
          <w:sz w:val="20"/>
          <w:szCs w:val="20"/>
          <w:shd w:val="clear" w:color="auto" w:fill="FFFFFF"/>
        </w:rPr>
        <w:t>πρόβλεψη προσβάσιμων, στα άτομα με αναπηρία [ως δυνητικά ωφελούμενων], διαδικασιών υποβολής αίτησης (π.χ. προσβάσιμο ηλεκτρονικό εργαλείο, εναλλακτικός τρόπος εξυπηρέτησης  μέσω συγκεκριμένης υπηρεσίας κ.λπ.).</w:t>
      </w:r>
    </w:p>
    <w:p w14:paraId="0A4E3BB1"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spacing w:after="240"/>
        <w:rPr>
          <w:rFonts w:ascii="Tahoma" w:hAnsi="Tahoma" w:cs="Tahoma"/>
          <w:sz w:val="20"/>
          <w:szCs w:val="20"/>
          <w:u w:val="single"/>
        </w:rPr>
      </w:pPr>
    </w:p>
    <w:p w14:paraId="7654A15B"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u w:val="single"/>
        </w:rPr>
      </w:pPr>
      <w:r w:rsidRPr="0097249C">
        <w:rPr>
          <w:rFonts w:ascii="Tahoma" w:hAnsi="Tahoma" w:cs="Tahoma"/>
          <w:sz w:val="20"/>
          <w:szCs w:val="20"/>
          <w:u w:val="single"/>
        </w:rPr>
        <w:t xml:space="preserve">(Ε) Πρόσβαση στα ηλεκτρονικά περιβάλλοντα </w:t>
      </w:r>
    </w:p>
    <w:p w14:paraId="6798BA16" w14:textId="22A6D92C" w:rsidR="00B74AC3" w:rsidRDefault="00B170D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B74AC3">
        <w:rPr>
          <w:rFonts w:ascii="Tahoma" w:hAnsi="Tahoma" w:cs="Tahoma"/>
          <w:sz w:val="20"/>
          <w:szCs w:val="20"/>
        </w:rPr>
        <w:t>(1)</w:t>
      </w:r>
      <w:r w:rsidR="009C2041">
        <w:rPr>
          <w:rFonts w:ascii="Tahoma" w:hAnsi="Tahoma" w:cs="Tahoma"/>
          <w:sz w:val="20"/>
          <w:szCs w:val="20"/>
        </w:rPr>
        <w:t xml:space="preserve"> Σ</w:t>
      </w:r>
      <w:r w:rsidR="00B74AC3" w:rsidRPr="00DD4B27">
        <w:rPr>
          <w:rFonts w:ascii="Tahoma" w:hAnsi="Tahoma" w:cs="Tahoma"/>
          <w:sz w:val="20"/>
          <w:szCs w:val="20"/>
        </w:rPr>
        <w:t>ε περίπτωση ιστοτόπων και εφαρμογών για φορητές συσκευές, θα πρέπει να τηρούνται οι αρχές της προσβασιμότητας, στις οποίες περιλαμβάνονται οι εξής επιμέρους αρχές (α) αντιληπτικότητα, που σημαίνει ότι οι πληροφορίες και τα συστατικά στοιχεία της διεπαφής με τον χρήστη παρουσιάζονται στους χρήστες με τρόπους που αυτοί μπορούν να αντιληφθούν, (β) χρηστικότητα, που σημαίνει ότι τα συστατικά στοιχεία διεπαφής με τον χρήστη, καθώς και η πλοήγηση είναι εύχρηστα, (γ) κατανοησιμότητα, που σημαίνει ότι οι πληροφορίες και η λειτουργία της διεπαφής με τον χρήστη είναι κατανοητές, (δ) στιβαρότητα, που σημαίνει ότι το περιεχόμενο είναι αρκετά στιβαρό, ώστε να ερμηνεύεται αξιόπιστα από ευρύ φάσμα πρακτόρων χρηστών, συμπεριλαμβανομένων και υποστηρικτικών τεχνολογιών.</w:t>
      </w:r>
    </w:p>
    <w:p w14:paraId="41B4CE20" w14:textId="4D4BF0E9" w:rsidR="00B74AC3" w:rsidRPr="00307AC2" w:rsidRDefault="00B74AC3"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DD4B27">
        <w:rPr>
          <w:rFonts w:ascii="Tahoma" w:hAnsi="Tahoma" w:cs="Tahoma"/>
          <w:sz w:val="20"/>
          <w:szCs w:val="20"/>
        </w:rPr>
        <w:t xml:space="preserve">Πιο συγκεκριμένα, απαιτείται η συμμόρφωση </w:t>
      </w:r>
      <w:bookmarkStart w:id="1" w:name="_Hlk105746148"/>
      <w:r w:rsidRPr="00DD4B27">
        <w:rPr>
          <w:rFonts w:ascii="Tahoma" w:hAnsi="Tahoma" w:cs="Tahoma"/>
          <w:sz w:val="20"/>
          <w:szCs w:val="20"/>
        </w:rPr>
        <w:t>με τα όσα ορίζονται σχετικώς στο Ευρωπαϊκό Εναρμονισμένο Πρότυπο EN 301 549 (βλ. Κεφάλαιο 9)</w:t>
      </w:r>
      <w:bookmarkEnd w:id="1"/>
      <w:r w:rsidRPr="00DD4B27">
        <w:rPr>
          <w:rFonts w:ascii="Tahoma" w:hAnsi="Tahoma" w:cs="Tahoma"/>
          <w:sz w:val="20"/>
          <w:szCs w:val="20"/>
        </w:rPr>
        <w:t>, όπως αντικαθίσταται και ισχύει κάθε φορά, γεγονός που συνεπάγεται, μεταξύ άλλων, την πλήρη συμμόρφωση με τις</w:t>
      </w:r>
      <w:r w:rsidRPr="00DD4B27">
        <w:t xml:space="preserve"> </w:t>
      </w:r>
      <w:r w:rsidRPr="00DD4B27">
        <w:rPr>
          <w:rFonts w:ascii="Tahoma" w:hAnsi="Tahoma" w:cs="Tahoma"/>
          <w:sz w:val="20"/>
          <w:szCs w:val="20"/>
        </w:rPr>
        <w:t>Οδηγίες για την Προσβασιμότητα του Περιεχομένου του Ιστού, έκδοση 2.1 (</w:t>
      </w:r>
      <w:r w:rsidRPr="00DD4B27">
        <w:rPr>
          <w:rFonts w:ascii="Tahoma" w:hAnsi="Tahoma" w:cs="Tahoma"/>
          <w:sz w:val="20"/>
          <w:szCs w:val="20"/>
          <w:lang w:val="en-GB"/>
        </w:rPr>
        <w:t>Web</w:t>
      </w:r>
      <w:r w:rsidRPr="00CB7829">
        <w:rPr>
          <w:rFonts w:ascii="Tahoma" w:hAnsi="Tahoma" w:cs="Tahoma"/>
          <w:sz w:val="20"/>
          <w:szCs w:val="20"/>
        </w:rPr>
        <w:t xml:space="preserve"> </w:t>
      </w:r>
      <w:r w:rsidRPr="00DD4B27">
        <w:rPr>
          <w:rFonts w:ascii="Tahoma" w:hAnsi="Tahoma" w:cs="Tahoma"/>
          <w:sz w:val="20"/>
          <w:szCs w:val="20"/>
          <w:lang w:val="en-GB"/>
        </w:rPr>
        <w:t>Content</w:t>
      </w:r>
      <w:r w:rsidRPr="00CB7829">
        <w:rPr>
          <w:rFonts w:ascii="Tahoma" w:hAnsi="Tahoma" w:cs="Tahoma"/>
          <w:sz w:val="20"/>
          <w:szCs w:val="20"/>
        </w:rPr>
        <w:t xml:space="preserve"> </w:t>
      </w:r>
      <w:r w:rsidRPr="00DD4B27">
        <w:rPr>
          <w:rFonts w:ascii="Tahoma" w:hAnsi="Tahoma" w:cs="Tahoma"/>
          <w:sz w:val="20"/>
          <w:szCs w:val="20"/>
          <w:lang w:val="en-GB"/>
        </w:rPr>
        <w:t>Accessibility</w:t>
      </w:r>
      <w:r w:rsidRPr="00CB7829">
        <w:rPr>
          <w:rFonts w:ascii="Tahoma" w:hAnsi="Tahoma" w:cs="Tahoma"/>
          <w:sz w:val="20"/>
          <w:szCs w:val="20"/>
        </w:rPr>
        <w:t xml:space="preserve"> </w:t>
      </w:r>
      <w:r w:rsidRPr="00DD4B27">
        <w:rPr>
          <w:rFonts w:ascii="Tahoma" w:hAnsi="Tahoma" w:cs="Tahoma"/>
          <w:sz w:val="20"/>
          <w:szCs w:val="20"/>
          <w:lang w:val="en-GB"/>
        </w:rPr>
        <w:t>Guidelines</w:t>
      </w:r>
      <w:r w:rsidRPr="00CB7829">
        <w:rPr>
          <w:rFonts w:ascii="Tahoma" w:hAnsi="Tahoma" w:cs="Tahoma"/>
          <w:sz w:val="20"/>
          <w:szCs w:val="20"/>
        </w:rPr>
        <w:t xml:space="preserve"> 2.1</w:t>
      </w:r>
      <w:r w:rsidRPr="00DD4B27">
        <w:rPr>
          <w:rFonts w:ascii="Tahoma" w:hAnsi="Tahoma" w:cs="Tahoma"/>
          <w:sz w:val="20"/>
          <w:szCs w:val="20"/>
        </w:rPr>
        <w:t xml:space="preserve">) του </w:t>
      </w:r>
      <w:r>
        <w:rPr>
          <w:rFonts w:ascii="Tahoma" w:hAnsi="Tahoma" w:cs="Tahoma"/>
          <w:sz w:val="20"/>
          <w:szCs w:val="20"/>
        </w:rPr>
        <w:t>Δ</w:t>
      </w:r>
      <w:r w:rsidRPr="00DD4B27">
        <w:rPr>
          <w:rFonts w:ascii="Tahoma" w:hAnsi="Tahoma" w:cs="Tahoma"/>
          <w:sz w:val="20"/>
          <w:szCs w:val="20"/>
        </w:rPr>
        <w:t xml:space="preserve">ιεθνή </w:t>
      </w:r>
      <w:r>
        <w:rPr>
          <w:rFonts w:ascii="Tahoma" w:hAnsi="Tahoma" w:cs="Tahoma"/>
          <w:sz w:val="20"/>
          <w:szCs w:val="20"/>
        </w:rPr>
        <w:t>Ο</w:t>
      </w:r>
      <w:r w:rsidRPr="00DD4B27">
        <w:rPr>
          <w:rFonts w:ascii="Tahoma" w:hAnsi="Tahoma" w:cs="Tahoma"/>
          <w:sz w:val="20"/>
          <w:szCs w:val="20"/>
        </w:rPr>
        <w:t>ργανισμού World Wide Web Consortium (W3C), κατ’ ελάχιστο στο μεσαίο επίπεδο προσβασιμότητας “ΑΑ”. Επισημαίνεται ότι για τις ειδικές περιπτώσεις ιστότοπων και εφαρμογών για φορητές συσκευές που απευθύνονται ειδικά σε άτομα με αναπηρία, απαιτείται συμμόρφωση με τις ως άνω Οδηγίες</w:t>
      </w:r>
      <w:r>
        <w:rPr>
          <w:rFonts w:ascii="Tahoma" w:hAnsi="Tahoma" w:cs="Tahoma"/>
          <w:sz w:val="20"/>
          <w:szCs w:val="20"/>
        </w:rPr>
        <w:t xml:space="preserve"> </w:t>
      </w:r>
      <w:r w:rsidR="00B170DB" w:rsidRPr="00B74AC3">
        <w:rPr>
          <w:rFonts w:ascii="Tahoma" w:hAnsi="Tahoma" w:cs="Tahoma"/>
          <w:sz w:val="20"/>
          <w:szCs w:val="20"/>
        </w:rPr>
        <w:t>στο ανώτατο επίπεδο προσβασιμότητας “ΑΑΑ”</w:t>
      </w:r>
      <w:r>
        <w:rPr>
          <w:rFonts w:ascii="Tahoma" w:hAnsi="Tahoma" w:cs="Tahoma"/>
          <w:sz w:val="20"/>
          <w:szCs w:val="20"/>
        </w:rPr>
        <w:t xml:space="preserve">. </w:t>
      </w:r>
      <w:r w:rsidRPr="00DD4B27">
        <w:rPr>
          <w:rFonts w:ascii="Tahoma" w:hAnsi="Tahoma" w:cs="Tahoma"/>
          <w:sz w:val="20"/>
          <w:szCs w:val="20"/>
        </w:rPr>
        <w:t>Επιπλέον, ειδική μέριμνα απαιτείται για τη συμμόρφωση του περιεχομένου που αναρτάται προς μετάπτωση (</w:t>
      </w:r>
      <w:r w:rsidRPr="00DD4B27">
        <w:rPr>
          <w:rFonts w:ascii="Tahoma" w:hAnsi="Tahoma" w:cs="Tahoma"/>
          <w:sz w:val="20"/>
          <w:szCs w:val="20"/>
          <w:lang w:val="en-US"/>
        </w:rPr>
        <w:t>non</w:t>
      </w:r>
      <w:r w:rsidRPr="00DD4B27">
        <w:rPr>
          <w:rFonts w:ascii="Tahoma" w:hAnsi="Tahoma" w:cs="Tahoma"/>
          <w:sz w:val="20"/>
          <w:szCs w:val="20"/>
        </w:rPr>
        <w:t>-</w:t>
      </w:r>
      <w:r w:rsidRPr="00DD4B27">
        <w:rPr>
          <w:rFonts w:ascii="Tahoma" w:hAnsi="Tahoma" w:cs="Tahoma"/>
          <w:sz w:val="20"/>
          <w:szCs w:val="20"/>
          <w:lang w:val="en-US"/>
        </w:rPr>
        <w:t>web</w:t>
      </w:r>
      <w:r w:rsidRPr="00DD4B27">
        <w:rPr>
          <w:rFonts w:ascii="Tahoma" w:hAnsi="Tahoma" w:cs="Tahoma"/>
          <w:sz w:val="20"/>
          <w:szCs w:val="20"/>
        </w:rPr>
        <w:t xml:space="preserve"> </w:t>
      </w:r>
      <w:r w:rsidRPr="00DD4B27">
        <w:rPr>
          <w:rFonts w:ascii="Tahoma" w:hAnsi="Tahoma" w:cs="Tahoma"/>
          <w:sz w:val="20"/>
          <w:szCs w:val="20"/>
          <w:lang w:val="en-US"/>
        </w:rPr>
        <w:t>documents</w:t>
      </w:r>
      <w:r w:rsidRPr="00DD4B27">
        <w:rPr>
          <w:rFonts w:ascii="Tahoma" w:hAnsi="Tahoma" w:cs="Tahoma"/>
          <w:sz w:val="20"/>
          <w:szCs w:val="20"/>
        </w:rPr>
        <w:t>) στους ιστότοπους και στις εφαρμογές για φορητές συσκευές, για το οποίο επίσης απαιτείται συμμόρφωση με τα όσα ορίζονται σχετικώς στο Ευρωπαϊκό Εναρμονισμένο Πρότυπο EN 301 549 (βλ. Κεφάλαιο 10).</w:t>
      </w:r>
    </w:p>
    <w:p w14:paraId="69260904" w14:textId="7565F4A1" w:rsidR="00B170DB" w:rsidRPr="00B74AC3" w:rsidRDefault="00B170D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B74AC3">
        <w:rPr>
          <w:rFonts w:ascii="Tahoma" w:hAnsi="Tahoma" w:cs="Tahoma"/>
          <w:sz w:val="20"/>
          <w:szCs w:val="20"/>
        </w:rPr>
        <w:t xml:space="preserve">(2) </w:t>
      </w:r>
      <w:r w:rsidR="00B74AC3">
        <w:rPr>
          <w:rFonts w:ascii="Tahoma" w:hAnsi="Tahoma" w:cs="Tahoma"/>
          <w:sz w:val="20"/>
          <w:szCs w:val="20"/>
        </w:rPr>
        <w:t>Σ</w:t>
      </w:r>
      <w:r w:rsidRPr="00B74AC3">
        <w:rPr>
          <w:rFonts w:ascii="Tahoma" w:hAnsi="Tahoma" w:cs="Tahoma"/>
          <w:sz w:val="20"/>
          <w:szCs w:val="20"/>
        </w:rPr>
        <w:t xml:space="preserve">την περίπτωση διαδικτυακών τόπων ή των διαδικτυακών εφαρμογών και υπηρεσιών που προορίζονται για χρήση κυρίως μέσω κινητών και </w:t>
      </w:r>
      <w:r w:rsidR="00A93B86" w:rsidRPr="00B74AC3">
        <w:rPr>
          <w:rFonts w:ascii="Tahoma" w:hAnsi="Tahoma" w:cs="Tahoma"/>
          <w:sz w:val="20"/>
          <w:szCs w:val="20"/>
        </w:rPr>
        <w:t>φορητών</w:t>
      </w:r>
      <w:r w:rsidRPr="00B74AC3">
        <w:rPr>
          <w:rFonts w:ascii="Tahoma" w:hAnsi="Tahoma" w:cs="Tahoma"/>
          <w:sz w:val="20"/>
          <w:szCs w:val="20"/>
        </w:rPr>
        <w:t xml:space="preserve"> συσκευών (πχ. wearables, tablets, έξυπνα τηλέφωνα κ.λπ.) συνιστάται να λαμβάνονται υπόψη οι Βέλτιστες Πρακτικές για Χρήση Διαδικτυακού Περιεχομένου από Κινητές Συσκευές, έκδοση 1.0 (Mobile Web Best Practices 1.0) του W3C</w:t>
      </w:r>
    </w:p>
    <w:p w14:paraId="7334DB48" w14:textId="6366CA75" w:rsidR="00B170DB" w:rsidRPr="00B74AC3" w:rsidRDefault="00B170D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B74AC3">
        <w:rPr>
          <w:rFonts w:ascii="Tahoma" w:hAnsi="Tahoma" w:cs="Tahoma"/>
          <w:sz w:val="20"/>
          <w:szCs w:val="20"/>
        </w:rPr>
        <w:t xml:space="preserve">(3) </w:t>
      </w:r>
      <w:r w:rsidR="00B74AC3">
        <w:rPr>
          <w:rFonts w:ascii="Tahoma" w:hAnsi="Tahoma" w:cs="Tahoma"/>
          <w:sz w:val="20"/>
          <w:szCs w:val="20"/>
        </w:rPr>
        <w:t>Σ</w:t>
      </w:r>
      <w:r w:rsidRPr="00B74AC3">
        <w:rPr>
          <w:rFonts w:ascii="Tahoma" w:hAnsi="Tahoma" w:cs="Tahoma"/>
          <w:sz w:val="20"/>
          <w:szCs w:val="20"/>
        </w:rPr>
        <w:t>ε περίπτωση λογισμικού user agents, δηλαδή λογισμικού που αναλαμβάνει να συλλέξει, εξάγει και διευκολύνει την αλληλεπίδραση του χρήστη με τα περιεχόμενα του Ιστού, συνιστάται να λαμβάνονται υπόψη οι Οδηγίες Προσβασιμότητας για User Agents, έκδοση 2.0 (User Agent Accessibility Guidelines 2.0) του W3C</w:t>
      </w:r>
    </w:p>
    <w:p w14:paraId="4DCD4A86" w14:textId="7971E203" w:rsidR="00B170DB" w:rsidRPr="00B74AC3" w:rsidRDefault="00B170D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B74AC3">
        <w:rPr>
          <w:rFonts w:ascii="Tahoma" w:hAnsi="Tahoma" w:cs="Tahoma"/>
          <w:sz w:val="20"/>
          <w:szCs w:val="20"/>
        </w:rPr>
        <w:t xml:space="preserve">(4) </w:t>
      </w:r>
      <w:r w:rsidR="00B74AC3">
        <w:rPr>
          <w:rFonts w:ascii="Tahoma" w:hAnsi="Tahoma" w:cs="Tahoma"/>
          <w:sz w:val="20"/>
          <w:szCs w:val="20"/>
        </w:rPr>
        <w:t>Σ</w:t>
      </w:r>
      <w:r w:rsidRPr="00B74AC3">
        <w:rPr>
          <w:rFonts w:ascii="Tahoma" w:hAnsi="Tahoma" w:cs="Tahoma"/>
          <w:sz w:val="20"/>
          <w:szCs w:val="20"/>
        </w:rPr>
        <w:t>ε περίπτωση εργαλείων συγγραφής και διαχείρισης περιεχομένου Ιστού, συνιστάται να λαμβάνονται υπόψη οι Οδηγίες Προσβασιμότητας για Εργαλεία Συγγραφής, έκδοση 2.0 (Authoring Tool Accessibility Guidelines 2.0) του W3C</w:t>
      </w:r>
    </w:p>
    <w:p w14:paraId="57B0C9C6" w14:textId="20F8826E" w:rsidR="00B170DB" w:rsidRPr="00B74AC3" w:rsidRDefault="00B170D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B74AC3">
        <w:rPr>
          <w:rFonts w:ascii="Tahoma" w:hAnsi="Tahoma" w:cs="Tahoma"/>
          <w:sz w:val="20"/>
          <w:szCs w:val="20"/>
        </w:rPr>
        <w:t xml:space="preserve">(5) </w:t>
      </w:r>
      <w:r w:rsidR="00B74AC3">
        <w:rPr>
          <w:rFonts w:ascii="Tahoma" w:hAnsi="Tahoma" w:cs="Tahoma"/>
          <w:sz w:val="20"/>
          <w:szCs w:val="20"/>
        </w:rPr>
        <w:t>Σ</w:t>
      </w:r>
      <w:r w:rsidRPr="00B74AC3">
        <w:rPr>
          <w:rFonts w:ascii="Tahoma" w:hAnsi="Tahoma" w:cs="Tahoma"/>
          <w:sz w:val="20"/>
          <w:szCs w:val="20"/>
        </w:rPr>
        <w:t xml:space="preserve">ε περίπτωση τεχνολογικών λύσεων και προϊόντων που δεν εμπίπτουν στην κατηγορία διαδικτυακών τόπων ή διαδικτυακών εφαρμογών και υπηρεσιών (π.χ. </w:t>
      </w:r>
      <w:r w:rsidR="00B74AC3">
        <w:rPr>
          <w:rFonts w:ascii="Tahoma" w:hAnsi="Tahoma" w:cs="Tahoma"/>
          <w:sz w:val="20"/>
          <w:szCs w:val="20"/>
        </w:rPr>
        <w:t>υλικό</w:t>
      </w:r>
      <w:r w:rsidR="00B74AC3" w:rsidRPr="00DD4B27">
        <w:rPr>
          <w:rFonts w:ascii="Tahoma" w:hAnsi="Tahoma" w:cs="Tahoma"/>
          <w:sz w:val="20"/>
          <w:szCs w:val="20"/>
        </w:rPr>
        <w:t>/</w:t>
      </w:r>
      <w:r w:rsidR="00B74AC3">
        <w:rPr>
          <w:rFonts w:ascii="Tahoma" w:hAnsi="Tahoma" w:cs="Tahoma"/>
          <w:sz w:val="20"/>
          <w:szCs w:val="20"/>
          <w:lang w:val="en-US"/>
        </w:rPr>
        <w:t>hardware</w:t>
      </w:r>
      <w:r w:rsidR="00B74AC3" w:rsidRPr="00DD4B27">
        <w:rPr>
          <w:rFonts w:ascii="Tahoma" w:hAnsi="Tahoma" w:cs="Tahoma"/>
          <w:sz w:val="20"/>
          <w:szCs w:val="20"/>
        </w:rPr>
        <w:t xml:space="preserve">, </w:t>
      </w:r>
      <w:r w:rsidRPr="00B74AC3">
        <w:rPr>
          <w:rFonts w:ascii="Tahoma" w:hAnsi="Tahoma" w:cs="Tahoma"/>
          <w:sz w:val="20"/>
          <w:szCs w:val="20"/>
        </w:rPr>
        <w:t>αυτόματοι πωλητές, κιόσκια πληροφόρησης κ.λπ.) είναι απαραίτητη η σχεδίασή τους βάσει των αρχών του «Καθολικού Σχεδιασμού»</w:t>
      </w:r>
      <w:r w:rsidR="00495C6C" w:rsidRPr="00B74AC3">
        <w:t xml:space="preserve"> </w:t>
      </w:r>
      <w:r w:rsidR="00495C6C" w:rsidRPr="00B74AC3">
        <w:rPr>
          <w:rFonts w:ascii="Tahoma" w:hAnsi="Tahoma" w:cs="Tahoma"/>
          <w:sz w:val="20"/>
          <w:szCs w:val="20"/>
        </w:rPr>
        <w:t>όπως αποτυπώνονται στο Ευρωπαϊκό Εναρμονισμένο Πρότυπο EN 301 549</w:t>
      </w:r>
      <w:r w:rsidR="00B74AC3">
        <w:rPr>
          <w:rFonts w:ascii="Tahoma" w:hAnsi="Tahoma" w:cs="Tahoma"/>
          <w:sz w:val="20"/>
          <w:szCs w:val="20"/>
        </w:rPr>
        <w:t xml:space="preserve"> </w:t>
      </w:r>
      <w:r w:rsidR="00B74AC3" w:rsidRPr="00B74AC3">
        <w:rPr>
          <w:rFonts w:ascii="Tahoma" w:hAnsi="Tahoma" w:cs="Tahoma"/>
          <w:sz w:val="20"/>
          <w:szCs w:val="20"/>
        </w:rPr>
        <w:t>(βλ. Κεφάλαια 4-8 και 11-13)</w:t>
      </w:r>
      <w:r w:rsidR="00495C6C" w:rsidRPr="00B74AC3">
        <w:rPr>
          <w:rFonts w:ascii="Tahoma" w:hAnsi="Tahoma" w:cs="Tahoma"/>
          <w:sz w:val="20"/>
          <w:szCs w:val="20"/>
        </w:rPr>
        <w:t>, όπως αντικαθίσταται και ισχύει κάθε φορά</w:t>
      </w:r>
      <w:r w:rsidR="00E10D14">
        <w:rPr>
          <w:rFonts w:ascii="Tahoma" w:hAnsi="Tahoma" w:cs="Tahoma"/>
          <w:sz w:val="20"/>
          <w:szCs w:val="20"/>
        </w:rPr>
        <w:t xml:space="preserve">. </w:t>
      </w:r>
      <w:r w:rsidR="00495C6C" w:rsidRPr="00B74AC3">
        <w:rPr>
          <w:rFonts w:ascii="Tahoma" w:hAnsi="Tahoma" w:cs="Tahoma"/>
          <w:sz w:val="20"/>
          <w:szCs w:val="20"/>
        </w:rPr>
        <w:t xml:space="preserve"> </w:t>
      </w:r>
    </w:p>
    <w:p w14:paraId="21143C24" w14:textId="2564A15C" w:rsidR="00B170DB" w:rsidRPr="00F81764" w:rsidRDefault="00B170DB" w:rsidP="00AD6357">
      <w:pPr>
        <w:pBdr>
          <w:top w:val="single" w:sz="4" w:space="1" w:color="000000"/>
          <w:left w:val="single" w:sz="4" w:space="4" w:color="000000"/>
          <w:bottom w:val="single" w:sz="4" w:space="10" w:color="000000"/>
          <w:right w:val="single" w:sz="4" w:space="4" w:color="000000"/>
        </w:pBdr>
        <w:rPr>
          <w:rFonts w:ascii="Tahoma" w:hAnsi="Tahoma" w:cs="Tahoma"/>
          <w:sz w:val="20"/>
          <w:szCs w:val="20"/>
        </w:rPr>
      </w:pPr>
      <w:r w:rsidRPr="00B74AC3">
        <w:rPr>
          <w:rFonts w:ascii="Tahoma" w:hAnsi="Tahoma" w:cs="Tahoma"/>
          <w:sz w:val="20"/>
          <w:szCs w:val="20"/>
        </w:rPr>
        <w:t xml:space="preserve">(6) </w:t>
      </w:r>
      <w:r w:rsidR="00B74AC3">
        <w:rPr>
          <w:rFonts w:ascii="Tahoma" w:hAnsi="Tahoma" w:cs="Tahoma"/>
          <w:sz w:val="20"/>
          <w:szCs w:val="20"/>
        </w:rPr>
        <w:t>Σ</w:t>
      </w:r>
      <w:r w:rsidRPr="00B74AC3">
        <w:rPr>
          <w:rFonts w:ascii="Tahoma" w:hAnsi="Tahoma" w:cs="Tahoma"/>
          <w:sz w:val="20"/>
          <w:szCs w:val="20"/>
        </w:rPr>
        <w:t>ε κάθε περίπτωση</w:t>
      </w:r>
      <w:r w:rsidR="00337B1E">
        <w:rPr>
          <w:rFonts w:ascii="Tahoma" w:hAnsi="Tahoma" w:cs="Tahoma"/>
          <w:sz w:val="20"/>
          <w:szCs w:val="20"/>
        </w:rPr>
        <w:t>,</w:t>
      </w:r>
      <w:r w:rsidRPr="00B74AC3">
        <w:rPr>
          <w:rFonts w:ascii="Tahoma" w:hAnsi="Tahoma" w:cs="Tahoma"/>
          <w:sz w:val="20"/>
          <w:szCs w:val="20"/>
        </w:rPr>
        <w:t xml:space="preserve"> εξασφάλιση συμβατότητας των παρεχόμενων υπηρεσιών και συστημάτων με διαδεδομένες υποστηρικτικές τεχνολογίες και τεχνικά βοηθήματα που χρησιμοποιούν τα </w:t>
      </w:r>
      <w:r w:rsidR="001841C4" w:rsidRPr="00B74AC3">
        <w:rPr>
          <w:rFonts w:ascii="Tahoma" w:hAnsi="Tahoma" w:cs="Tahoma"/>
          <w:sz w:val="20"/>
          <w:szCs w:val="20"/>
        </w:rPr>
        <w:t xml:space="preserve">άτομα με αναπηρία </w:t>
      </w:r>
      <w:r w:rsidRPr="00B74AC3">
        <w:rPr>
          <w:rFonts w:ascii="Tahoma" w:hAnsi="Tahoma" w:cs="Tahoma"/>
          <w:sz w:val="20"/>
          <w:szCs w:val="20"/>
        </w:rPr>
        <w:t>(π.χ. αναγνώστες οθόνης, ειδικοί διακόπτες και συστήματα αλληλεπίδρασης, μεγεθυντές οθόνης).</w:t>
      </w:r>
    </w:p>
    <w:p w14:paraId="205403F3" w14:textId="208EFC99" w:rsidR="000C10C9" w:rsidRPr="0097249C" w:rsidRDefault="001B3188" w:rsidP="00AD6357">
      <w:pPr>
        <w:pBdr>
          <w:top w:val="single" w:sz="4" w:space="1" w:color="000000"/>
          <w:left w:val="single" w:sz="4" w:space="4" w:color="000000"/>
          <w:bottom w:val="single" w:sz="4" w:space="10" w:color="000000"/>
          <w:right w:val="single" w:sz="4" w:space="4" w:color="000000"/>
        </w:pBdr>
        <w:rPr>
          <w:rFonts w:ascii="Tahoma" w:hAnsi="Tahoma" w:cs="Tahoma"/>
          <w:sz w:val="20"/>
          <w:szCs w:val="20"/>
        </w:rPr>
      </w:pPr>
      <w:r>
        <w:rPr>
          <w:rFonts w:ascii="Tahoma" w:hAnsi="Tahoma" w:cs="Tahoma"/>
          <w:sz w:val="20"/>
          <w:szCs w:val="20"/>
        </w:rPr>
        <w:lastRenderedPageBreak/>
        <w:t>(ΣΤ) Πρόσβαση στην πληροφορία</w:t>
      </w:r>
      <w:r w:rsidR="004878BE">
        <w:rPr>
          <w:rFonts w:ascii="Tahoma" w:hAnsi="Tahoma" w:cs="Tahoma"/>
          <w:sz w:val="20"/>
          <w:szCs w:val="20"/>
        </w:rPr>
        <w:t xml:space="preserve"> </w:t>
      </w:r>
      <w:r>
        <w:rPr>
          <w:rFonts w:ascii="Tahoma" w:hAnsi="Tahoma" w:cs="Tahoma"/>
          <w:sz w:val="20"/>
          <w:szCs w:val="20"/>
        </w:rPr>
        <w:t>-</w:t>
      </w:r>
      <w:r w:rsidR="00695514">
        <w:rPr>
          <w:rFonts w:ascii="Tahoma" w:hAnsi="Tahoma" w:cs="Tahoma"/>
          <w:sz w:val="20"/>
          <w:szCs w:val="20"/>
        </w:rPr>
        <w:t>π</w:t>
      </w:r>
      <w:r w:rsidR="000C10C9" w:rsidRPr="0097249C">
        <w:rPr>
          <w:rFonts w:ascii="Tahoma" w:hAnsi="Tahoma" w:cs="Tahoma"/>
          <w:sz w:val="20"/>
          <w:szCs w:val="20"/>
        </w:rPr>
        <w:t xml:space="preserve">ληροφόρηση </w:t>
      </w:r>
      <w:r w:rsidR="00695514">
        <w:rPr>
          <w:rFonts w:ascii="Tahoma" w:hAnsi="Tahoma" w:cs="Tahoma"/>
          <w:sz w:val="20"/>
          <w:szCs w:val="20"/>
        </w:rPr>
        <w:t>και εκδηλώσεις</w:t>
      </w:r>
    </w:p>
    <w:p w14:paraId="52285712" w14:textId="6D7A81C4" w:rsidR="000C10C9" w:rsidRPr="0097249C" w:rsidRDefault="000C10C9" w:rsidP="00AD6357">
      <w:pPr>
        <w:pBdr>
          <w:top w:val="single" w:sz="4" w:space="1" w:color="000000"/>
          <w:left w:val="single" w:sz="4" w:space="4" w:color="000000"/>
          <w:bottom w:val="single" w:sz="4" w:space="10" w:color="000000"/>
          <w:right w:val="single" w:sz="4" w:space="4" w:color="000000"/>
        </w:pBdr>
        <w:rPr>
          <w:rFonts w:ascii="Tahoma" w:hAnsi="Tahoma" w:cs="Tahoma"/>
          <w:sz w:val="20"/>
          <w:szCs w:val="20"/>
        </w:rPr>
      </w:pPr>
      <w:r w:rsidRPr="0097249C">
        <w:rPr>
          <w:rFonts w:ascii="Tahoma" w:hAnsi="Tahoma" w:cs="Tahoma"/>
          <w:sz w:val="20"/>
          <w:szCs w:val="20"/>
        </w:rPr>
        <w:t>(1) πρόβλεψη προσβάσιμων μορφών διάδοσης πληροφορίας - πληροφόρησης (</w:t>
      </w:r>
      <w:r w:rsidR="001B3188">
        <w:rPr>
          <w:rFonts w:ascii="Tahoma" w:hAnsi="Tahoma" w:cs="Tahoma"/>
          <w:sz w:val="20"/>
          <w:szCs w:val="20"/>
        </w:rPr>
        <w:t xml:space="preserve">όπως </w:t>
      </w:r>
      <w:r w:rsidRPr="0097249C">
        <w:rPr>
          <w:rFonts w:ascii="Tahoma" w:hAnsi="Tahoma" w:cs="Tahoma"/>
          <w:sz w:val="20"/>
          <w:szCs w:val="20"/>
        </w:rPr>
        <w:t xml:space="preserve">προσβάσιμες ιστοσελίδες ως περίπτωση Ε- “Πρόσβαση στα ηλεκτρονικά περιβάλλοντα”, έντυπα σε γραφή Braille, έντυπα με μεγάλους χαρακτήρες, κασέτες ή CD, DVD με πρόβλεψη υπότιτλων, πρόβλεψη διερμηνείας στη νοηματική, </w:t>
      </w:r>
      <w:r w:rsidR="00197B46" w:rsidRPr="00197B46">
        <w:rPr>
          <w:rFonts w:ascii="Tahoma" w:hAnsi="Tahoma" w:cs="Tahoma"/>
          <w:sz w:val="20"/>
          <w:szCs w:val="20"/>
        </w:rPr>
        <w:t xml:space="preserve">πρόβλεψη απλοποιημένων κειμένων, συμπλήρωση κάθε περιεχόμενου που δεν είναι κείμενο με εναλλακτική παρουσίαση του συγκεκριμένου περιεχομένου, διάθεση πληροφοριών  με περισσότερα από ένα αισθητηριακά κανάλια  </w:t>
      </w:r>
      <w:r w:rsidRPr="0097249C">
        <w:rPr>
          <w:rFonts w:ascii="Tahoma" w:hAnsi="Tahoma" w:cs="Tahoma"/>
          <w:sz w:val="20"/>
          <w:szCs w:val="20"/>
        </w:rPr>
        <w:t xml:space="preserve"> κ.λπ.)</w:t>
      </w:r>
    </w:p>
    <w:p w14:paraId="7150E754" w14:textId="4164EA17" w:rsidR="000C10C9" w:rsidRPr="00F81764" w:rsidRDefault="000C10C9" w:rsidP="00AD6357">
      <w:pPr>
        <w:pBdr>
          <w:top w:val="single" w:sz="4" w:space="1" w:color="000000"/>
          <w:left w:val="single" w:sz="4" w:space="4" w:color="000000"/>
          <w:bottom w:val="single" w:sz="4" w:space="10" w:color="000000"/>
          <w:right w:val="single" w:sz="4" w:space="4" w:color="000000"/>
        </w:pBdr>
        <w:spacing w:after="120"/>
        <w:rPr>
          <w:rFonts w:ascii="Tahoma" w:hAnsi="Tahoma" w:cs="Tahoma"/>
          <w:sz w:val="20"/>
          <w:szCs w:val="20"/>
        </w:rPr>
      </w:pPr>
      <w:r w:rsidRPr="0097249C">
        <w:rPr>
          <w:rFonts w:ascii="Tahoma" w:hAnsi="Tahoma" w:cs="Tahoma"/>
          <w:sz w:val="20"/>
          <w:szCs w:val="20"/>
        </w:rPr>
        <w:t xml:space="preserve">(2) πρόβλεψη προσβασιμότητας πάσης φύσεως εκδηλώσεων (πρόβλεψη προσβάσιμων κτιριακών υποδομών ως περίπτωση Β - “Πρόσβαση σε κτιριακές υποδομές και υπαίθριους χώρους οικοπέδων”, προσβάσιμων εντύπων και εξοπλισμού, </w:t>
      </w:r>
      <w:r w:rsidR="00F81764">
        <w:rPr>
          <w:rFonts w:ascii="Tahoma" w:hAnsi="Tahoma" w:cs="Tahoma"/>
          <w:sz w:val="20"/>
          <w:szCs w:val="20"/>
        </w:rPr>
        <w:t>διερμηνείας στη νοηματική κ.λπ</w:t>
      </w:r>
      <w:r w:rsidR="00F81764" w:rsidRPr="00F81764">
        <w:rPr>
          <w:rFonts w:ascii="Tahoma" w:hAnsi="Tahoma" w:cs="Tahoma"/>
          <w:sz w:val="20"/>
          <w:szCs w:val="20"/>
        </w:rPr>
        <w:t>.</w:t>
      </w:r>
    </w:p>
    <w:p w14:paraId="47C78850" w14:textId="77777777" w:rsidR="0062371B" w:rsidRPr="0097249C" w:rsidRDefault="0062371B" w:rsidP="0069275A">
      <w:pPr>
        <w:rPr>
          <w:rFonts w:ascii="Tahoma" w:hAnsi="Tahoma" w:cs="Tahoma"/>
          <w:b/>
          <w:sz w:val="20"/>
          <w:szCs w:val="20"/>
        </w:rPr>
      </w:pPr>
    </w:p>
    <w:p w14:paraId="4CC53636" w14:textId="287D3993" w:rsidR="0062371B" w:rsidRPr="0097249C" w:rsidRDefault="0062371B" w:rsidP="0069275A">
      <w:pPr>
        <w:rPr>
          <w:rFonts w:ascii="Tahoma" w:hAnsi="Tahoma" w:cs="Tahoma"/>
          <w:color w:val="000000" w:themeColor="text1"/>
          <w:sz w:val="20"/>
          <w:szCs w:val="20"/>
        </w:rPr>
      </w:pPr>
      <w:r w:rsidRPr="0097249C">
        <w:rPr>
          <w:rFonts w:ascii="Tahoma" w:hAnsi="Tahoma" w:cs="Tahoma"/>
          <w:b/>
          <w:color w:val="000000" w:themeColor="text1"/>
          <w:sz w:val="20"/>
          <w:szCs w:val="20"/>
          <w:shd w:val="clear" w:color="auto" w:fill="FFFFFF"/>
        </w:rPr>
        <w:t xml:space="preserve">Σχετικό θεσμικό πλαίσιο και πρότυπα  για την προσβασιμότητα σε </w:t>
      </w:r>
      <w:r w:rsidR="001841C4">
        <w:rPr>
          <w:rFonts w:ascii="Tahoma" w:hAnsi="Tahoma" w:cs="Tahoma"/>
          <w:b/>
          <w:color w:val="000000" w:themeColor="text1"/>
          <w:sz w:val="20"/>
          <w:szCs w:val="20"/>
          <w:shd w:val="clear" w:color="auto" w:fill="FFFFFF"/>
        </w:rPr>
        <w:t xml:space="preserve">άτομα με αναπηρία </w:t>
      </w:r>
    </w:p>
    <w:p w14:paraId="44BD8497" w14:textId="77777777" w:rsidR="0062371B" w:rsidRPr="0097249C" w:rsidRDefault="0062371B" w:rsidP="0069275A">
      <w:pPr>
        <w:rPr>
          <w:rFonts w:ascii="Tahoma" w:hAnsi="Tahoma" w:cs="Tahoma"/>
          <w:color w:val="000000" w:themeColor="text1"/>
          <w:sz w:val="20"/>
          <w:szCs w:val="20"/>
        </w:rPr>
      </w:pPr>
      <w:r w:rsidRPr="0097249C">
        <w:rPr>
          <w:rFonts w:ascii="Tahoma" w:hAnsi="Tahoma" w:cs="Tahoma"/>
          <w:color w:val="000000" w:themeColor="text1"/>
          <w:sz w:val="20"/>
          <w:szCs w:val="20"/>
          <w:shd w:val="clear" w:color="auto" w:fill="FFFFFF"/>
        </w:rPr>
        <w:t xml:space="preserve">Οι παρακάτω αναφορές αφορούν στο </w:t>
      </w:r>
      <w:r w:rsidRPr="0097249C">
        <w:rPr>
          <w:rFonts w:ascii="Tahoma" w:hAnsi="Tahoma" w:cs="Tahoma"/>
          <w:b/>
          <w:color w:val="000000" w:themeColor="text1"/>
          <w:sz w:val="20"/>
          <w:szCs w:val="20"/>
          <w:shd w:val="clear" w:color="auto" w:fill="FFFFFF"/>
        </w:rPr>
        <w:t>βασικό</w:t>
      </w:r>
      <w:r w:rsidRPr="0097249C">
        <w:rPr>
          <w:rFonts w:ascii="Tahoma" w:hAnsi="Tahoma" w:cs="Tahoma"/>
          <w:color w:val="000000" w:themeColor="text1"/>
          <w:sz w:val="20"/>
          <w:szCs w:val="20"/>
          <w:shd w:val="clear" w:color="auto" w:fill="FFFFFF"/>
        </w:rPr>
        <w:t xml:space="preserve"> ισχύον θεσμικό πλαίσιο, το οποίο ανάλογα με τη φύση της πράξης ισχύει ταυτόχρονα με τυχόν ισχύον </w:t>
      </w:r>
      <w:r w:rsidRPr="0097249C">
        <w:rPr>
          <w:rFonts w:ascii="Tahoma" w:hAnsi="Tahoma" w:cs="Tahoma"/>
          <w:b/>
          <w:color w:val="000000" w:themeColor="text1"/>
          <w:sz w:val="20"/>
          <w:szCs w:val="20"/>
          <w:shd w:val="clear" w:color="auto" w:fill="FFFFFF"/>
        </w:rPr>
        <w:t>ειδικό</w:t>
      </w:r>
      <w:r w:rsidRPr="0097249C">
        <w:rPr>
          <w:rFonts w:ascii="Tahoma" w:hAnsi="Tahoma" w:cs="Tahoma"/>
          <w:color w:val="000000" w:themeColor="text1"/>
          <w:sz w:val="20"/>
          <w:szCs w:val="20"/>
          <w:shd w:val="clear" w:color="auto" w:fill="FFFFFF"/>
        </w:rPr>
        <w:t xml:space="preserve"> θεσμικό πλαίσιο και προδιαγραφές (π.χ. ειδική νομοθεσία/ προδιαγραφές για τουριστικές εγκαταστάσεις, παιδικές χαρές, εκπαιδευτήρια, αθλητικές εγκαταστάσεις κ.λπ.).</w:t>
      </w:r>
    </w:p>
    <w:p w14:paraId="35947FEE" w14:textId="77777777" w:rsidR="0062371B" w:rsidRPr="0097249C" w:rsidRDefault="0062371B" w:rsidP="0069275A">
      <w:pPr>
        <w:rPr>
          <w:rFonts w:ascii="Tahoma" w:hAnsi="Tahoma" w:cs="Tahoma"/>
          <w:sz w:val="20"/>
          <w:szCs w:val="20"/>
          <w:shd w:val="clear" w:color="auto" w:fill="FFFFFF"/>
        </w:rPr>
      </w:pPr>
    </w:p>
    <w:p w14:paraId="1CFC9698" w14:textId="77777777" w:rsidR="0062371B" w:rsidRPr="0097249C" w:rsidRDefault="0062371B" w:rsidP="0069275A">
      <w:pPr>
        <w:autoSpaceDE w:val="0"/>
        <w:rPr>
          <w:rFonts w:ascii="Tahoma" w:hAnsi="Tahoma" w:cs="Tahoma"/>
          <w:i/>
          <w:sz w:val="20"/>
          <w:szCs w:val="20"/>
        </w:rPr>
      </w:pPr>
      <w:r w:rsidRPr="0097249C">
        <w:rPr>
          <w:rFonts w:ascii="Tahoma" w:hAnsi="Tahoma" w:cs="Tahoma"/>
          <w:sz w:val="20"/>
          <w:szCs w:val="20"/>
          <w:u w:val="single"/>
        </w:rPr>
        <w:t xml:space="preserve">(Α) Πρόσβαση στο φυσικό περιβάλλον </w:t>
      </w:r>
    </w:p>
    <w:p w14:paraId="7CC8C612" w14:textId="21B6EA59" w:rsidR="00197B46" w:rsidRPr="000C54F0" w:rsidRDefault="0062371B" w:rsidP="0069275A">
      <w:pPr>
        <w:ind w:left="284"/>
        <w:rPr>
          <w:rFonts w:ascii="Tahoma" w:eastAsia="Calibri" w:hAnsi="Tahoma" w:cs="Tahoma"/>
          <w:i/>
          <w:iCs/>
          <w:sz w:val="20"/>
          <w:szCs w:val="20"/>
        </w:rPr>
      </w:pPr>
      <w:r w:rsidRPr="0097249C">
        <w:rPr>
          <w:rFonts w:ascii="Tahoma" w:hAnsi="Tahoma" w:cs="Tahoma"/>
          <w:i/>
          <w:sz w:val="20"/>
          <w:szCs w:val="20"/>
        </w:rPr>
        <w:t>Α.1.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w:t>
      </w:r>
    </w:p>
    <w:p w14:paraId="0B8C0245" w14:textId="09ED6034" w:rsidR="00197B46" w:rsidRDefault="0062371B" w:rsidP="0069275A">
      <w:pPr>
        <w:autoSpaceDE w:val="0"/>
        <w:ind w:left="284"/>
        <w:rPr>
          <w:rFonts w:ascii="Tahoma" w:hAnsi="Tahoma" w:cs="Tahoma"/>
          <w:i/>
          <w:sz w:val="20"/>
          <w:szCs w:val="20"/>
        </w:rPr>
      </w:pPr>
      <w:r w:rsidRPr="0097249C">
        <w:rPr>
          <w:rFonts w:ascii="Tahoma" w:hAnsi="Tahoma" w:cs="Tahoma"/>
          <w:i/>
          <w:sz w:val="20"/>
          <w:szCs w:val="20"/>
        </w:rPr>
        <w:t xml:space="preserve">Α.2. </w:t>
      </w:r>
      <w:r w:rsidR="00197B46" w:rsidRPr="00197B46">
        <w:rPr>
          <w:rFonts w:ascii="Tahoma" w:hAnsi="Tahoma" w:cs="Tahoma"/>
          <w:i/>
          <w:sz w:val="20"/>
          <w:szCs w:val="20"/>
        </w:rPr>
        <w:t>Ν.4488/2017 ΦΕΚ 137 Α’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-ΜΕΡΟΣ Δ’</w:t>
      </w:r>
    </w:p>
    <w:p w14:paraId="63D483B6" w14:textId="7BFCF894" w:rsidR="0062371B" w:rsidRPr="000C54F0" w:rsidRDefault="00197B46" w:rsidP="0069275A">
      <w:pPr>
        <w:autoSpaceDE w:val="0"/>
        <w:ind w:left="284"/>
        <w:rPr>
          <w:rFonts w:ascii="Tahoma" w:hAnsi="Tahoma" w:cs="Tahoma"/>
          <w:sz w:val="20"/>
          <w:szCs w:val="20"/>
        </w:rPr>
      </w:pPr>
      <w:r>
        <w:rPr>
          <w:rFonts w:ascii="Tahoma" w:hAnsi="Tahoma" w:cs="Tahoma"/>
          <w:i/>
          <w:sz w:val="20"/>
          <w:szCs w:val="20"/>
        </w:rPr>
        <w:t xml:space="preserve">Α.3 </w:t>
      </w:r>
      <w:r w:rsidR="0062371B" w:rsidRPr="0097249C">
        <w:rPr>
          <w:rFonts w:ascii="Tahoma" w:hAnsi="Tahoma" w:cs="Tahoma"/>
          <w:i/>
          <w:sz w:val="20"/>
          <w:szCs w:val="20"/>
        </w:rPr>
        <w:t xml:space="preserve">Ν. 4067/2012 ΦΕΚ 79 Α’ “ΝΟΚ” </w:t>
      </w:r>
      <w:r>
        <w:rPr>
          <w:rFonts w:ascii="Tahoma" w:hAnsi="Tahoma" w:cs="Tahoma"/>
          <w:i/>
          <w:sz w:val="20"/>
          <w:szCs w:val="20"/>
        </w:rPr>
        <w:t xml:space="preserve">όπως τροποποιήθηκε από τους ν. 4759/2020 και ν. 4782/2021 και ισχύει σήμερα </w:t>
      </w:r>
    </w:p>
    <w:p w14:paraId="6ACDCAE3" w14:textId="50E2F4EE" w:rsidR="0062371B" w:rsidRPr="0097249C" w:rsidRDefault="00D361BA" w:rsidP="0069275A">
      <w:pPr>
        <w:autoSpaceDE w:val="0"/>
        <w:ind w:left="284"/>
        <w:rPr>
          <w:rFonts w:ascii="Tahoma" w:hAnsi="Tahoma" w:cs="Tahoma"/>
          <w:i/>
          <w:sz w:val="20"/>
          <w:szCs w:val="20"/>
          <w:shd w:val="clear" w:color="auto" w:fill="FFFF00"/>
        </w:rPr>
      </w:pPr>
      <w:r w:rsidRPr="0097249C">
        <w:rPr>
          <w:rFonts w:ascii="Tahoma" w:hAnsi="Tahoma" w:cs="Tahoma"/>
          <w:i/>
          <w:sz w:val="20"/>
          <w:szCs w:val="20"/>
        </w:rPr>
        <w:t>Α.</w:t>
      </w:r>
      <w:r w:rsidR="00197B46">
        <w:rPr>
          <w:rFonts w:ascii="Tahoma" w:hAnsi="Tahoma" w:cs="Tahoma"/>
          <w:i/>
          <w:sz w:val="20"/>
          <w:szCs w:val="20"/>
        </w:rPr>
        <w:t>4</w:t>
      </w:r>
      <w:r w:rsidRPr="0097249C">
        <w:rPr>
          <w:rFonts w:ascii="Tahoma" w:hAnsi="Tahoma" w:cs="Tahoma"/>
          <w:i/>
          <w:sz w:val="20"/>
          <w:szCs w:val="20"/>
        </w:rPr>
        <w:t xml:space="preserve">. </w:t>
      </w:r>
      <w:r w:rsidR="0062371B" w:rsidRPr="0097249C">
        <w:rPr>
          <w:rFonts w:ascii="Tahoma" w:hAnsi="Tahoma" w:cs="Tahoma"/>
          <w:i/>
          <w:sz w:val="20"/>
          <w:szCs w:val="20"/>
        </w:rPr>
        <w:t xml:space="preserve">Οδηγίες Σχεδιασμού </w:t>
      </w:r>
      <w:r w:rsidR="00197B46" w:rsidRPr="00197B46">
        <w:rPr>
          <w:rFonts w:ascii="Tahoma" w:hAnsi="Tahoma" w:cs="Tahoma"/>
          <w:i/>
          <w:sz w:val="20"/>
          <w:szCs w:val="20"/>
        </w:rPr>
        <w:t>ΥΠΕΝ «Σχεδιάζοντας για όλους»</w:t>
      </w:r>
    </w:p>
    <w:p w14:paraId="09C1F93A" w14:textId="32303B73" w:rsidR="00B67C6C" w:rsidRDefault="00B67C6C" w:rsidP="0069275A">
      <w:pPr>
        <w:autoSpaceDE w:val="0"/>
        <w:ind w:left="284"/>
        <w:rPr>
          <w:rFonts w:ascii="Tahoma" w:hAnsi="Tahoma" w:cs="Tahoma"/>
          <w:i/>
          <w:sz w:val="20"/>
          <w:szCs w:val="20"/>
        </w:rPr>
      </w:pPr>
      <w:r>
        <w:rPr>
          <w:rFonts w:ascii="Tahoma" w:hAnsi="Tahoma" w:cs="Tahoma"/>
          <w:i/>
          <w:sz w:val="20"/>
          <w:szCs w:val="20"/>
        </w:rPr>
        <w:t xml:space="preserve">Α.5 </w:t>
      </w:r>
      <w:r w:rsidRPr="00B67C6C">
        <w:rPr>
          <w:rFonts w:ascii="Tahoma" w:hAnsi="Tahoma" w:cs="Tahoma"/>
          <w:i/>
          <w:sz w:val="20"/>
          <w:szCs w:val="20"/>
        </w:rPr>
        <w:t>ΥΠΕΝ/ΔΜΕΑΑΠ/110088/887/2021 ΦΕΚ 5553 Β’  Προδιαγραφές, όροι και τεχνικές οδηγίες για την εκπόνηση «Σχεδίου Αστικής Προσβασιμότητας (Σ.Α.Π.)».</w:t>
      </w:r>
    </w:p>
    <w:p w14:paraId="155ADDDE" w14:textId="77777777" w:rsidR="00B67C6C" w:rsidRPr="000B52B3" w:rsidRDefault="00B67C6C" w:rsidP="0069275A">
      <w:pPr>
        <w:suppressAutoHyphens w:val="0"/>
        <w:autoSpaceDE w:val="0"/>
        <w:autoSpaceDN w:val="0"/>
        <w:adjustRightInd w:val="0"/>
        <w:ind w:left="284"/>
        <w:rPr>
          <w:rFonts w:ascii="Tahoma" w:eastAsia="Calibri" w:hAnsi="Tahoma" w:cs="Tahoma"/>
          <w:i/>
          <w:sz w:val="20"/>
          <w:szCs w:val="20"/>
        </w:rPr>
      </w:pPr>
      <w:r>
        <w:rPr>
          <w:rFonts w:ascii="Tahoma" w:hAnsi="Tahoma" w:cs="Tahoma"/>
          <w:i/>
          <w:sz w:val="20"/>
          <w:szCs w:val="20"/>
        </w:rPr>
        <w:t xml:space="preserve">Α.6. </w:t>
      </w:r>
      <w:r>
        <w:rPr>
          <w:rFonts w:ascii="Tahoma" w:eastAsia="Calibri" w:hAnsi="Tahoma" w:cs="Tahoma"/>
          <w:i/>
          <w:sz w:val="20"/>
          <w:szCs w:val="20"/>
        </w:rPr>
        <w:t xml:space="preserve">Απόφαση </w:t>
      </w:r>
      <w:r w:rsidRPr="000B52B3">
        <w:rPr>
          <w:rFonts w:ascii="Tahoma" w:eastAsia="Calibri" w:hAnsi="Tahoma" w:cs="Tahoma"/>
          <w:i/>
          <w:sz w:val="20"/>
          <w:szCs w:val="20"/>
        </w:rPr>
        <w:t>ΥΠΕΝ/ΔΜΕΑΑΠ/99709/796</w:t>
      </w:r>
      <w:r>
        <w:rPr>
          <w:rFonts w:ascii="Tahoma" w:eastAsia="Calibri" w:hAnsi="Tahoma" w:cs="Tahoma"/>
          <w:i/>
          <w:sz w:val="20"/>
          <w:szCs w:val="20"/>
        </w:rPr>
        <w:t xml:space="preserve">/2021 ΦΕΚ 5045 Β’ </w:t>
      </w:r>
      <w:r w:rsidRPr="000B52B3">
        <w:rPr>
          <w:rFonts w:ascii="Tahoma" w:eastAsia="Calibri" w:hAnsi="Tahoma" w:cs="Tahoma"/>
          <w:i/>
          <w:sz w:val="20"/>
          <w:szCs w:val="20"/>
        </w:rPr>
        <w:t>Τεχνικές Προδιαγραφές Μελέτης Προσβασιμότητας.</w:t>
      </w:r>
    </w:p>
    <w:p w14:paraId="1A43DD97" w14:textId="63DFD965" w:rsidR="00B67C6C" w:rsidRPr="000C54F0" w:rsidRDefault="00B67C6C" w:rsidP="0069275A">
      <w:pPr>
        <w:suppressAutoHyphens w:val="0"/>
        <w:autoSpaceDE w:val="0"/>
        <w:autoSpaceDN w:val="0"/>
        <w:adjustRightInd w:val="0"/>
        <w:ind w:left="284"/>
        <w:rPr>
          <w:rFonts w:ascii="Tahoma" w:eastAsia="Calibri" w:hAnsi="Tahoma" w:cs="Tahoma"/>
          <w:i/>
          <w:sz w:val="20"/>
          <w:szCs w:val="20"/>
        </w:rPr>
      </w:pPr>
      <w:r>
        <w:rPr>
          <w:rFonts w:ascii="Tahoma" w:hAnsi="Tahoma" w:cs="Tahoma"/>
          <w:i/>
          <w:sz w:val="20"/>
          <w:szCs w:val="20"/>
        </w:rPr>
        <w:t xml:space="preserve">Α.7. Απόφαση </w:t>
      </w:r>
      <w:r w:rsidRPr="00F920E4">
        <w:rPr>
          <w:rFonts w:ascii="Tahoma" w:eastAsia="Calibri" w:hAnsi="Tahoma" w:cs="Tahoma"/>
          <w:i/>
          <w:sz w:val="20"/>
          <w:szCs w:val="20"/>
        </w:rPr>
        <w:t>ΥΠΕΝ/ΔΕΣΕΔΠ/65826/699</w:t>
      </w:r>
      <w:r>
        <w:rPr>
          <w:rFonts w:ascii="Tahoma" w:eastAsia="Calibri" w:hAnsi="Tahoma" w:cs="Tahoma"/>
          <w:i/>
          <w:sz w:val="20"/>
          <w:szCs w:val="20"/>
        </w:rPr>
        <w:t xml:space="preserve">/2020 ΦΕΚ 2998 Β’ </w:t>
      </w:r>
      <w:r w:rsidRPr="00F920E4">
        <w:rPr>
          <w:rFonts w:ascii="Tahoma" w:eastAsia="Calibri" w:hAnsi="Tahoma" w:cs="Tahoma"/>
          <w:i/>
          <w:sz w:val="20"/>
          <w:szCs w:val="20"/>
        </w:rPr>
        <w:t>Τεχνικές οδηγίες προσαρμογής υφιστάμενων κτιρίων και υποδομών για την προσβασιμότητα αυτών σε άτομα με αναπηρία και εμποδιζόμενα άτομα σύμφωνα με την ισχύουσα νομοθεσία.</w:t>
      </w:r>
    </w:p>
    <w:p w14:paraId="73ED4446" w14:textId="2DDB3A5C" w:rsidR="0062371B" w:rsidRPr="0097249C" w:rsidRDefault="00D361BA" w:rsidP="0069275A">
      <w:pPr>
        <w:autoSpaceDE w:val="0"/>
        <w:ind w:left="284"/>
        <w:rPr>
          <w:rFonts w:ascii="Tahoma" w:eastAsia="Calibri" w:hAnsi="Tahoma" w:cs="Tahoma"/>
          <w:i/>
          <w:sz w:val="20"/>
          <w:szCs w:val="20"/>
          <w:shd w:val="clear" w:color="auto" w:fill="FFFF00"/>
        </w:rPr>
      </w:pPr>
      <w:r w:rsidRPr="0097249C">
        <w:rPr>
          <w:rFonts w:ascii="Tahoma" w:hAnsi="Tahoma" w:cs="Tahoma"/>
          <w:i/>
          <w:sz w:val="20"/>
          <w:szCs w:val="20"/>
        </w:rPr>
        <w:t>Α.</w:t>
      </w:r>
      <w:r w:rsidR="00B67C6C">
        <w:rPr>
          <w:rFonts w:ascii="Tahoma" w:hAnsi="Tahoma" w:cs="Tahoma"/>
          <w:i/>
          <w:sz w:val="20"/>
          <w:szCs w:val="20"/>
        </w:rPr>
        <w:t>8</w:t>
      </w:r>
      <w:r w:rsidRPr="0097249C">
        <w:rPr>
          <w:rFonts w:ascii="Tahoma" w:hAnsi="Tahoma" w:cs="Tahoma"/>
          <w:i/>
          <w:sz w:val="20"/>
          <w:szCs w:val="20"/>
        </w:rPr>
        <w:t>. Α</w:t>
      </w:r>
      <w:r w:rsidR="0062371B" w:rsidRPr="0097249C">
        <w:rPr>
          <w:rFonts w:ascii="Tahoma" w:hAnsi="Tahoma" w:cs="Tahoma"/>
          <w:i/>
          <w:sz w:val="20"/>
          <w:szCs w:val="20"/>
        </w:rPr>
        <w:t xml:space="preserve">πόφαση ΥΠΕΚΑ </w:t>
      </w:r>
      <w:r w:rsidR="0062371B" w:rsidRPr="0097249C">
        <w:rPr>
          <w:rFonts w:ascii="Tahoma" w:eastAsia="Calibri" w:hAnsi="Tahoma" w:cs="Tahoma"/>
          <w:i/>
          <w:sz w:val="20"/>
          <w:szCs w:val="20"/>
        </w:rPr>
        <w:t xml:space="preserve">52907/2009 ΦΕΚ 2621 Β’ “Ειδικές ρυθμίσεις για την εξυπηρέτηση ατόμων με αναπηρία σε κοινόχρηστους χώρους των οικισμών που προορίζονται για την κυκλοφορία πεζών”, </w:t>
      </w:r>
    </w:p>
    <w:p w14:paraId="70611B27" w14:textId="4E5AA47A" w:rsidR="0062371B" w:rsidRPr="0097249C" w:rsidRDefault="00D361BA" w:rsidP="0069275A">
      <w:pPr>
        <w:autoSpaceDE w:val="0"/>
        <w:ind w:left="284"/>
        <w:rPr>
          <w:rFonts w:ascii="Tahoma" w:eastAsia="Calibri" w:hAnsi="Tahoma" w:cs="Tahoma"/>
          <w:i/>
          <w:sz w:val="20"/>
          <w:szCs w:val="20"/>
          <w:shd w:val="clear" w:color="auto" w:fill="FFFF00"/>
        </w:rPr>
      </w:pPr>
      <w:r w:rsidRPr="0097249C">
        <w:rPr>
          <w:rFonts w:ascii="Tahoma" w:hAnsi="Tahoma" w:cs="Tahoma"/>
          <w:i/>
          <w:sz w:val="20"/>
          <w:szCs w:val="20"/>
        </w:rPr>
        <w:t>Α.</w:t>
      </w:r>
      <w:r w:rsidR="00B67C6C">
        <w:rPr>
          <w:rFonts w:ascii="Tahoma" w:hAnsi="Tahoma" w:cs="Tahoma"/>
          <w:i/>
          <w:sz w:val="20"/>
          <w:szCs w:val="20"/>
        </w:rPr>
        <w:t>9</w:t>
      </w:r>
      <w:r w:rsidRPr="0097249C">
        <w:rPr>
          <w:rFonts w:ascii="Tahoma" w:hAnsi="Tahoma" w:cs="Tahoma"/>
          <w:i/>
          <w:sz w:val="20"/>
          <w:szCs w:val="20"/>
        </w:rPr>
        <w:t>. Α</w:t>
      </w:r>
      <w:r w:rsidR="0062371B" w:rsidRPr="0097249C">
        <w:rPr>
          <w:rFonts w:ascii="Tahoma" w:eastAsia="Calibri" w:hAnsi="Tahoma" w:cs="Tahoma"/>
          <w:i/>
          <w:sz w:val="20"/>
          <w:szCs w:val="20"/>
        </w:rPr>
        <w:t xml:space="preserve">πόφαση ΥΠ.ΕΣΩΤΕΡΙΚΩΝ ΚΑΙ ΟΙΚΟΝΟΜΙΚΩΝ 1052758/1451/Β0010 (1)/2012 ΦΕΚ 1411 Β’ “Συμπλήρωση της υπ’ αριθ. 1038460/2439/Β0010/15−4−2009 (ΦΕΚ 792 Β΄) κοινής απόφασης των Υπουργών Οικονομίας και Οικονομικών και Εσωτερικών”, </w:t>
      </w:r>
    </w:p>
    <w:p w14:paraId="585B8C65" w14:textId="613FADF8" w:rsidR="0062371B" w:rsidRDefault="00D361BA" w:rsidP="0069275A">
      <w:pPr>
        <w:autoSpaceDE w:val="0"/>
        <w:spacing w:after="240"/>
        <w:ind w:left="284"/>
        <w:rPr>
          <w:rFonts w:ascii="Tahoma" w:eastAsia="Calibri" w:hAnsi="Tahoma" w:cs="Tahoma"/>
          <w:i/>
          <w:sz w:val="20"/>
          <w:szCs w:val="20"/>
        </w:rPr>
      </w:pPr>
      <w:r w:rsidRPr="0097249C">
        <w:rPr>
          <w:rFonts w:ascii="Tahoma" w:hAnsi="Tahoma" w:cs="Tahoma"/>
          <w:i/>
          <w:sz w:val="20"/>
          <w:szCs w:val="20"/>
        </w:rPr>
        <w:t>Α.</w:t>
      </w:r>
      <w:r w:rsidR="00B67C6C">
        <w:rPr>
          <w:rFonts w:ascii="Tahoma" w:hAnsi="Tahoma" w:cs="Tahoma"/>
          <w:i/>
          <w:sz w:val="20"/>
          <w:szCs w:val="20"/>
        </w:rPr>
        <w:t>10</w:t>
      </w:r>
      <w:r w:rsidRPr="0097249C">
        <w:rPr>
          <w:rFonts w:ascii="Tahoma" w:hAnsi="Tahoma" w:cs="Tahoma"/>
          <w:i/>
          <w:sz w:val="20"/>
          <w:szCs w:val="20"/>
        </w:rPr>
        <w:t xml:space="preserve"> Α</w:t>
      </w:r>
      <w:r w:rsidR="0062371B" w:rsidRPr="0097249C">
        <w:rPr>
          <w:rFonts w:ascii="Tahoma" w:eastAsia="Calibri" w:hAnsi="Tahoma" w:cs="Tahoma"/>
          <w:i/>
          <w:sz w:val="20"/>
          <w:szCs w:val="20"/>
        </w:rPr>
        <w:t>πόφαση ΥΠ.ΕΣΩΤΕΡΙΚΩΝ Αριθμ. 28492/2009 ΦΕΚ 931 Β’ “Καθορισμός των προϋποθέσεων και των τεχνικών προδιαγραφών για την κατασκευή και τη λειτουργία των παιδικών χαρών των Δήμων και των Κοινοτήτων, τα όργανα και η διαδικασία αδειοδότησης και ελέγχου τους, τη διαδικασία συντήρησης αυτών, καθώς και  κάθε άλλη αναγκαία λεπτομέρεια”.</w:t>
      </w:r>
    </w:p>
    <w:p w14:paraId="3937377B" w14:textId="150B9F8A" w:rsidR="00245230" w:rsidRDefault="00245230" w:rsidP="0069275A">
      <w:pPr>
        <w:suppressAutoHyphens w:val="0"/>
        <w:autoSpaceDE w:val="0"/>
        <w:autoSpaceDN w:val="0"/>
        <w:adjustRightInd w:val="0"/>
        <w:spacing w:before="0"/>
        <w:ind w:left="284"/>
        <w:rPr>
          <w:rFonts w:ascii="Tahoma" w:eastAsia="Calibri" w:hAnsi="Tahoma" w:cs="Tahoma"/>
          <w:i/>
          <w:sz w:val="20"/>
          <w:szCs w:val="20"/>
        </w:rPr>
      </w:pPr>
      <w:r w:rsidRPr="00592881">
        <w:rPr>
          <w:rFonts w:ascii="Tahoma" w:eastAsia="Calibri" w:hAnsi="Tahoma" w:cs="Tahoma"/>
          <w:i/>
          <w:sz w:val="20"/>
          <w:szCs w:val="20"/>
        </w:rPr>
        <w:t>Α.11. Αριθ. 151344/165/2017 ΦΕΚ 206 Β’ Καθορισμός τεχνικών προδιαγραφών χάραξης, σήμανσης, διάνοιξης και συντήρησης των ορειβατικών - πεζοπορικών μονοπατιών</w:t>
      </w:r>
    </w:p>
    <w:p w14:paraId="79F43025" w14:textId="77777777" w:rsidR="00245230" w:rsidRPr="000C54F0" w:rsidRDefault="00245230" w:rsidP="00307AC2">
      <w:pPr>
        <w:suppressAutoHyphens w:val="0"/>
        <w:autoSpaceDE w:val="0"/>
        <w:autoSpaceDN w:val="0"/>
        <w:adjustRightInd w:val="0"/>
        <w:spacing w:before="0"/>
        <w:ind w:left="720"/>
        <w:rPr>
          <w:rFonts w:ascii="Tahoma" w:eastAsia="Calibri" w:hAnsi="Tahoma" w:cs="Tahoma"/>
          <w:i/>
          <w:sz w:val="20"/>
          <w:szCs w:val="20"/>
        </w:rPr>
      </w:pPr>
    </w:p>
    <w:p w14:paraId="4B25E7D1" w14:textId="77777777" w:rsidR="0062371B" w:rsidRPr="0097249C" w:rsidRDefault="0062371B" w:rsidP="00307AC2">
      <w:pPr>
        <w:rPr>
          <w:rFonts w:ascii="Tahoma" w:hAnsi="Tahoma" w:cs="Tahoma"/>
          <w:i/>
          <w:sz w:val="20"/>
          <w:szCs w:val="20"/>
        </w:rPr>
      </w:pPr>
      <w:r w:rsidRPr="0097249C">
        <w:rPr>
          <w:rFonts w:ascii="Tahoma" w:hAnsi="Tahoma" w:cs="Tahoma"/>
          <w:sz w:val="20"/>
          <w:szCs w:val="20"/>
          <w:u w:val="single"/>
        </w:rPr>
        <w:lastRenderedPageBreak/>
        <w:t xml:space="preserve">(Β) Πρόσβαση στις κτιριακές υποδομές και υπαίθριους  χώρους οικοπέδων </w:t>
      </w:r>
    </w:p>
    <w:p w14:paraId="083B10B3" w14:textId="4F244E1D" w:rsidR="0062371B" w:rsidRDefault="0062371B" w:rsidP="0069275A">
      <w:pPr>
        <w:ind w:left="284"/>
        <w:rPr>
          <w:rFonts w:ascii="Tahoma" w:eastAsia="Calibri" w:hAnsi="Tahoma" w:cs="Tahoma"/>
          <w:i/>
          <w:iCs/>
          <w:sz w:val="20"/>
          <w:szCs w:val="20"/>
        </w:rPr>
      </w:pPr>
      <w:r w:rsidRPr="0097249C">
        <w:rPr>
          <w:rFonts w:ascii="Tahoma" w:hAnsi="Tahoma" w:cs="Tahoma"/>
          <w:i/>
          <w:sz w:val="20"/>
          <w:szCs w:val="20"/>
        </w:rPr>
        <w:t>Β.1.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w:t>
      </w:r>
    </w:p>
    <w:p w14:paraId="3ED5963C" w14:textId="55BF23F6" w:rsidR="00B143F6" w:rsidRPr="000C54F0" w:rsidRDefault="00B143F6" w:rsidP="0069275A">
      <w:pPr>
        <w:spacing w:after="240"/>
        <w:ind w:left="284"/>
        <w:rPr>
          <w:rFonts w:ascii="Tahoma" w:eastAsia="Calibri" w:hAnsi="Tahoma" w:cs="Tahoma"/>
          <w:i/>
          <w:iCs/>
          <w:sz w:val="20"/>
          <w:szCs w:val="20"/>
        </w:rPr>
      </w:pPr>
      <w:r w:rsidRPr="0097249C">
        <w:rPr>
          <w:rFonts w:ascii="Tahoma" w:hAnsi="Tahoma" w:cs="Tahoma"/>
          <w:i/>
          <w:sz w:val="20"/>
          <w:szCs w:val="20"/>
        </w:rPr>
        <w:t xml:space="preserve">Β.2. </w:t>
      </w:r>
      <w:r w:rsidRPr="00D37CDF">
        <w:rPr>
          <w:rFonts w:ascii="Tahoma" w:eastAsia="Calibri" w:hAnsi="Tahoma" w:cs="Tahoma"/>
          <w:i/>
          <w:iCs/>
          <w:sz w:val="20"/>
          <w:szCs w:val="20"/>
        </w:rPr>
        <w:t>Ν.4488/2017 ΦΕΚ 137 Α’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w:t>
      </w:r>
      <w:r>
        <w:rPr>
          <w:rFonts w:ascii="Tahoma" w:eastAsia="Calibri" w:hAnsi="Tahoma" w:cs="Tahoma"/>
          <w:i/>
          <w:iCs/>
          <w:sz w:val="20"/>
          <w:szCs w:val="20"/>
        </w:rPr>
        <w:t>ΜΕΡΟΣ Δ’</w:t>
      </w:r>
    </w:p>
    <w:p w14:paraId="32A9C736" w14:textId="6301F07D" w:rsidR="001841C4" w:rsidRPr="007F6949" w:rsidRDefault="0062371B" w:rsidP="0069275A">
      <w:pPr>
        <w:autoSpaceDE w:val="0"/>
        <w:ind w:left="284"/>
        <w:rPr>
          <w:rFonts w:ascii="Tahoma" w:hAnsi="Tahoma" w:cs="Tahoma"/>
          <w:sz w:val="20"/>
          <w:szCs w:val="20"/>
        </w:rPr>
      </w:pPr>
      <w:r w:rsidRPr="0097249C">
        <w:rPr>
          <w:rFonts w:ascii="Tahoma" w:hAnsi="Tahoma" w:cs="Tahoma"/>
          <w:i/>
          <w:sz w:val="20"/>
          <w:szCs w:val="20"/>
        </w:rPr>
        <w:t>Β.</w:t>
      </w:r>
      <w:r w:rsidR="001841C4">
        <w:rPr>
          <w:rFonts w:ascii="Tahoma" w:hAnsi="Tahoma" w:cs="Tahoma"/>
          <w:i/>
          <w:sz w:val="20"/>
          <w:szCs w:val="20"/>
        </w:rPr>
        <w:t>3</w:t>
      </w:r>
      <w:r w:rsidRPr="0097249C">
        <w:rPr>
          <w:rFonts w:ascii="Tahoma" w:hAnsi="Tahoma" w:cs="Tahoma"/>
          <w:i/>
          <w:sz w:val="20"/>
          <w:szCs w:val="20"/>
        </w:rPr>
        <w:t xml:space="preserve">. Ν. 4067/2012 ΦΕΚ 79 Α’ “ΝΟΚ” </w:t>
      </w:r>
      <w:r w:rsidR="001841C4">
        <w:rPr>
          <w:rFonts w:ascii="Tahoma" w:hAnsi="Tahoma" w:cs="Tahoma"/>
          <w:i/>
          <w:sz w:val="20"/>
          <w:szCs w:val="20"/>
        </w:rPr>
        <w:t xml:space="preserve">όπως τροποποιήθηκε από τους ν. 4759/2020 και ν. 4782/2021 και ισχύει σήμερα </w:t>
      </w:r>
    </w:p>
    <w:p w14:paraId="299B3A51" w14:textId="77777777" w:rsidR="001841C4" w:rsidRPr="0097249C" w:rsidRDefault="001841C4" w:rsidP="0069275A">
      <w:pPr>
        <w:autoSpaceDE w:val="0"/>
        <w:ind w:left="284"/>
        <w:rPr>
          <w:rFonts w:ascii="Tahoma" w:hAnsi="Tahoma" w:cs="Tahoma"/>
          <w:i/>
          <w:sz w:val="20"/>
          <w:szCs w:val="20"/>
          <w:shd w:val="clear" w:color="auto" w:fill="FFFF00"/>
        </w:rPr>
      </w:pPr>
      <w:r>
        <w:rPr>
          <w:rFonts w:ascii="Tahoma" w:hAnsi="Tahoma" w:cs="Tahoma"/>
          <w:i/>
          <w:sz w:val="20"/>
          <w:szCs w:val="20"/>
        </w:rPr>
        <w:t>Β</w:t>
      </w:r>
      <w:r w:rsidRPr="0097249C">
        <w:rPr>
          <w:rFonts w:ascii="Tahoma" w:hAnsi="Tahoma" w:cs="Tahoma"/>
          <w:i/>
          <w:sz w:val="20"/>
          <w:szCs w:val="20"/>
        </w:rPr>
        <w:t>.</w:t>
      </w:r>
      <w:r>
        <w:rPr>
          <w:rFonts w:ascii="Tahoma" w:hAnsi="Tahoma" w:cs="Tahoma"/>
          <w:i/>
          <w:sz w:val="20"/>
          <w:szCs w:val="20"/>
        </w:rPr>
        <w:t>4</w:t>
      </w:r>
      <w:r w:rsidRPr="0097249C">
        <w:rPr>
          <w:rFonts w:ascii="Tahoma" w:hAnsi="Tahoma" w:cs="Tahoma"/>
          <w:i/>
          <w:sz w:val="20"/>
          <w:szCs w:val="20"/>
        </w:rPr>
        <w:t xml:space="preserve">. Οδηγίες Σχεδιασμού </w:t>
      </w:r>
      <w:r>
        <w:rPr>
          <w:rFonts w:ascii="Tahoma" w:hAnsi="Tahoma" w:cs="Tahoma"/>
          <w:i/>
          <w:sz w:val="20"/>
          <w:szCs w:val="20"/>
        </w:rPr>
        <w:t>ΥΠΕΝ «Σχεδιάζοντας για όλους»</w:t>
      </w:r>
    </w:p>
    <w:p w14:paraId="4319035A" w14:textId="77777777" w:rsidR="001841C4" w:rsidRPr="00F920E4" w:rsidRDefault="001841C4" w:rsidP="0069275A">
      <w:pPr>
        <w:suppressAutoHyphens w:val="0"/>
        <w:autoSpaceDE w:val="0"/>
        <w:autoSpaceDN w:val="0"/>
        <w:adjustRightInd w:val="0"/>
        <w:ind w:left="284"/>
        <w:rPr>
          <w:rFonts w:ascii="Tahoma" w:eastAsia="Calibri" w:hAnsi="Tahoma" w:cs="Tahoma"/>
          <w:i/>
          <w:sz w:val="20"/>
          <w:szCs w:val="20"/>
        </w:rPr>
      </w:pPr>
      <w:r>
        <w:rPr>
          <w:rFonts w:ascii="Tahoma" w:hAnsi="Tahoma" w:cs="Tahoma"/>
          <w:i/>
          <w:sz w:val="20"/>
          <w:szCs w:val="20"/>
        </w:rPr>
        <w:t>Β</w:t>
      </w:r>
      <w:r w:rsidRPr="0097249C">
        <w:rPr>
          <w:rFonts w:ascii="Tahoma" w:hAnsi="Tahoma" w:cs="Tahoma"/>
          <w:i/>
          <w:sz w:val="20"/>
          <w:szCs w:val="20"/>
        </w:rPr>
        <w:t>.</w:t>
      </w:r>
      <w:r>
        <w:rPr>
          <w:rFonts w:ascii="Tahoma" w:hAnsi="Tahoma" w:cs="Tahoma"/>
          <w:i/>
          <w:sz w:val="20"/>
          <w:szCs w:val="20"/>
        </w:rPr>
        <w:t>5</w:t>
      </w:r>
      <w:r w:rsidRPr="0097249C">
        <w:rPr>
          <w:rFonts w:ascii="Tahoma" w:hAnsi="Tahoma" w:cs="Tahoma"/>
          <w:i/>
          <w:sz w:val="20"/>
          <w:szCs w:val="20"/>
        </w:rPr>
        <w:t xml:space="preserve">. </w:t>
      </w:r>
      <w:r w:rsidRPr="00F920E4">
        <w:rPr>
          <w:rFonts w:ascii="Tahoma" w:eastAsia="Calibri" w:hAnsi="Tahoma" w:cs="Tahoma"/>
          <w:i/>
          <w:sz w:val="20"/>
          <w:szCs w:val="20"/>
        </w:rPr>
        <w:t>ΥΠΕΝ/ΔΜΕΑΑΠ/110088/887</w:t>
      </w:r>
      <w:r>
        <w:rPr>
          <w:rFonts w:ascii="Tahoma" w:eastAsia="Calibri" w:hAnsi="Tahoma" w:cs="Tahoma"/>
          <w:i/>
          <w:sz w:val="20"/>
          <w:szCs w:val="20"/>
        </w:rPr>
        <w:t xml:space="preserve">/2021 ΦΕΚ 5553 Β’  </w:t>
      </w:r>
      <w:r w:rsidRPr="00F920E4">
        <w:rPr>
          <w:rFonts w:ascii="Tahoma" w:eastAsia="Calibri" w:hAnsi="Tahoma" w:cs="Tahoma"/>
          <w:i/>
          <w:sz w:val="20"/>
          <w:szCs w:val="20"/>
        </w:rPr>
        <w:t>Προδιαγραφές, όροι και τεχνικές οδηγίες για την</w:t>
      </w:r>
      <w:r>
        <w:rPr>
          <w:rFonts w:ascii="Tahoma" w:eastAsia="Calibri" w:hAnsi="Tahoma" w:cs="Tahoma"/>
          <w:i/>
          <w:sz w:val="20"/>
          <w:szCs w:val="20"/>
        </w:rPr>
        <w:t xml:space="preserve"> </w:t>
      </w:r>
      <w:r w:rsidRPr="00F920E4">
        <w:rPr>
          <w:rFonts w:ascii="Tahoma" w:eastAsia="Calibri" w:hAnsi="Tahoma" w:cs="Tahoma"/>
          <w:i/>
          <w:sz w:val="20"/>
          <w:szCs w:val="20"/>
        </w:rPr>
        <w:t>εκπόνηση «Σχεδίου Αστικής Προσβασιμότητας</w:t>
      </w:r>
      <w:r>
        <w:rPr>
          <w:rFonts w:ascii="Tahoma" w:eastAsia="Calibri" w:hAnsi="Tahoma" w:cs="Tahoma"/>
          <w:i/>
          <w:sz w:val="20"/>
          <w:szCs w:val="20"/>
        </w:rPr>
        <w:t xml:space="preserve"> </w:t>
      </w:r>
      <w:r w:rsidRPr="00F920E4">
        <w:rPr>
          <w:rFonts w:ascii="Tahoma" w:eastAsia="Calibri" w:hAnsi="Tahoma" w:cs="Tahoma"/>
          <w:i/>
          <w:sz w:val="20"/>
          <w:szCs w:val="20"/>
        </w:rPr>
        <w:t>(Σ.Α.Π.)».</w:t>
      </w:r>
    </w:p>
    <w:p w14:paraId="31A269F0" w14:textId="77777777" w:rsidR="001841C4" w:rsidRPr="000B52B3" w:rsidRDefault="001841C4" w:rsidP="0069275A">
      <w:pPr>
        <w:suppressAutoHyphens w:val="0"/>
        <w:autoSpaceDE w:val="0"/>
        <w:autoSpaceDN w:val="0"/>
        <w:adjustRightInd w:val="0"/>
        <w:ind w:left="284"/>
        <w:rPr>
          <w:rFonts w:ascii="Tahoma" w:eastAsia="Calibri" w:hAnsi="Tahoma" w:cs="Tahoma"/>
          <w:i/>
          <w:sz w:val="20"/>
          <w:szCs w:val="20"/>
        </w:rPr>
      </w:pPr>
      <w:r>
        <w:rPr>
          <w:rFonts w:ascii="Tahoma" w:hAnsi="Tahoma" w:cs="Tahoma"/>
          <w:i/>
          <w:sz w:val="20"/>
          <w:szCs w:val="20"/>
        </w:rPr>
        <w:t xml:space="preserve">Β.6. </w:t>
      </w:r>
      <w:r>
        <w:rPr>
          <w:rFonts w:ascii="Tahoma" w:eastAsia="Calibri" w:hAnsi="Tahoma" w:cs="Tahoma"/>
          <w:i/>
          <w:sz w:val="20"/>
          <w:szCs w:val="20"/>
        </w:rPr>
        <w:t xml:space="preserve">Απόφαση </w:t>
      </w:r>
      <w:r w:rsidRPr="000B52B3">
        <w:rPr>
          <w:rFonts w:ascii="Tahoma" w:eastAsia="Calibri" w:hAnsi="Tahoma" w:cs="Tahoma"/>
          <w:i/>
          <w:sz w:val="20"/>
          <w:szCs w:val="20"/>
        </w:rPr>
        <w:t>ΥΠΕΝ/ΔΜΕΑΑΠ/99709/796</w:t>
      </w:r>
      <w:r>
        <w:rPr>
          <w:rFonts w:ascii="Tahoma" w:eastAsia="Calibri" w:hAnsi="Tahoma" w:cs="Tahoma"/>
          <w:i/>
          <w:sz w:val="20"/>
          <w:szCs w:val="20"/>
        </w:rPr>
        <w:t xml:space="preserve">/2021 ΦΕΚ 5045 Β’ </w:t>
      </w:r>
      <w:r w:rsidRPr="000B52B3">
        <w:rPr>
          <w:rFonts w:ascii="Tahoma" w:eastAsia="Calibri" w:hAnsi="Tahoma" w:cs="Tahoma"/>
          <w:i/>
          <w:sz w:val="20"/>
          <w:szCs w:val="20"/>
        </w:rPr>
        <w:t>Τεχνικές Προδιαγραφές Μελέτης Προσβασιμότητας.</w:t>
      </w:r>
    </w:p>
    <w:p w14:paraId="3EC6F8A6" w14:textId="77777777" w:rsidR="001841C4" w:rsidRDefault="001841C4" w:rsidP="0069275A">
      <w:pPr>
        <w:suppressAutoHyphens w:val="0"/>
        <w:autoSpaceDE w:val="0"/>
        <w:autoSpaceDN w:val="0"/>
        <w:adjustRightInd w:val="0"/>
        <w:ind w:left="284"/>
        <w:rPr>
          <w:rFonts w:ascii="Tahoma" w:eastAsia="Calibri" w:hAnsi="Tahoma" w:cs="Tahoma"/>
          <w:i/>
          <w:sz w:val="20"/>
          <w:szCs w:val="20"/>
        </w:rPr>
      </w:pPr>
      <w:r>
        <w:rPr>
          <w:rFonts w:ascii="Tahoma" w:hAnsi="Tahoma" w:cs="Tahoma"/>
          <w:i/>
          <w:sz w:val="20"/>
          <w:szCs w:val="20"/>
        </w:rPr>
        <w:t xml:space="preserve">Β.7. Απόφαση </w:t>
      </w:r>
      <w:r w:rsidRPr="00F920E4">
        <w:rPr>
          <w:rFonts w:ascii="Tahoma" w:eastAsia="Calibri" w:hAnsi="Tahoma" w:cs="Tahoma"/>
          <w:i/>
          <w:sz w:val="20"/>
          <w:szCs w:val="20"/>
        </w:rPr>
        <w:t>ΥΠΕΝ/ΔΕΣΕΔΠ/65826/699</w:t>
      </w:r>
      <w:r>
        <w:rPr>
          <w:rFonts w:ascii="Tahoma" w:eastAsia="Calibri" w:hAnsi="Tahoma" w:cs="Tahoma"/>
          <w:i/>
          <w:sz w:val="20"/>
          <w:szCs w:val="20"/>
        </w:rPr>
        <w:t xml:space="preserve">/2020 ΦΕΚ 2998 Β’ </w:t>
      </w:r>
      <w:r w:rsidRPr="00F920E4">
        <w:rPr>
          <w:rFonts w:ascii="Tahoma" w:eastAsia="Calibri" w:hAnsi="Tahoma" w:cs="Tahoma"/>
          <w:i/>
          <w:sz w:val="20"/>
          <w:szCs w:val="20"/>
        </w:rPr>
        <w:t>Τεχνικές οδηγίες προσαρμογής υφιστάμενων κτιρίων και υποδομών για την προσβασιμότητα αυτών σε άτομα με αναπηρία και εμποδιζόμενα άτομα σύμφωνα με την ισχύουσα νομοθεσία.</w:t>
      </w:r>
    </w:p>
    <w:p w14:paraId="723DD7B0" w14:textId="77777777" w:rsidR="001841C4" w:rsidRPr="0097249C" w:rsidRDefault="001841C4" w:rsidP="0069275A">
      <w:pPr>
        <w:autoSpaceDE w:val="0"/>
        <w:ind w:left="284"/>
        <w:rPr>
          <w:rFonts w:ascii="Tahoma" w:eastAsia="Calibri" w:hAnsi="Tahoma" w:cs="Tahoma"/>
          <w:i/>
          <w:sz w:val="20"/>
          <w:szCs w:val="20"/>
          <w:shd w:val="clear" w:color="auto" w:fill="FFFF00"/>
        </w:rPr>
      </w:pPr>
      <w:r>
        <w:rPr>
          <w:rFonts w:ascii="Tahoma" w:hAnsi="Tahoma" w:cs="Tahoma"/>
          <w:i/>
          <w:sz w:val="20"/>
          <w:szCs w:val="20"/>
        </w:rPr>
        <w:t xml:space="preserve">Β.8. </w:t>
      </w:r>
      <w:r w:rsidRPr="0097249C">
        <w:rPr>
          <w:rFonts w:ascii="Tahoma" w:hAnsi="Tahoma" w:cs="Tahoma"/>
          <w:i/>
          <w:sz w:val="20"/>
          <w:szCs w:val="20"/>
        </w:rPr>
        <w:t xml:space="preserve">Απόφαση ΥΠΕΚΑ </w:t>
      </w:r>
      <w:r w:rsidRPr="0097249C">
        <w:rPr>
          <w:rFonts w:ascii="Tahoma" w:eastAsia="Calibri" w:hAnsi="Tahoma" w:cs="Tahoma"/>
          <w:i/>
          <w:sz w:val="20"/>
          <w:szCs w:val="20"/>
        </w:rPr>
        <w:t xml:space="preserve">52907/2009 ΦΕΚ 2621 Β’ “Ειδικές ρυθμίσεις για την εξυπηρέτηση ατόμων με αναπηρία σε κοινόχρηστους χώρους των οικισμών που προορίζονται για την κυκλοφορία πεζών”, </w:t>
      </w:r>
    </w:p>
    <w:p w14:paraId="5CFC5959" w14:textId="5C73CCBE" w:rsidR="0062371B" w:rsidRPr="0097249C" w:rsidRDefault="0062371B" w:rsidP="0069275A">
      <w:pPr>
        <w:spacing w:after="240"/>
        <w:ind w:left="284"/>
        <w:rPr>
          <w:rFonts w:ascii="Tahoma" w:hAnsi="Tahoma" w:cs="Tahoma"/>
          <w:sz w:val="20"/>
          <w:szCs w:val="20"/>
          <w:u w:val="single"/>
        </w:rPr>
      </w:pPr>
    </w:p>
    <w:p w14:paraId="57FC9F9F" w14:textId="77777777" w:rsidR="0062371B" w:rsidRPr="0097249C" w:rsidRDefault="0062371B">
      <w:pPr>
        <w:rPr>
          <w:rFonts w:ascii="Tahoma" w:hAnsi="Tahoma" w:cs="Tahoma"/>
          <w:i/>
          <w:sz w:val="20"/>
          <w:szCs w:val="20"/>
        </w:rPr>
      </w:pPr>
      <w:r w:rsidRPr="0097249C">
        <w:rPr>
          <w:rFonts w:ascii="Tahoma" w:hAnsi="Tahoma" w:cs="Tahoma"/>
          <w:sz w:val="20"/>
          <w:szCs w:val="20"/>
          <w:u w:val="single"/>
        </w:rPr>
        <w:t>(Γ) Πρόσβαση στις μεταφορές</w:t>
      </w:r>
    </w:p>
    <w:p w14:paraId="1E4A0295" w14:textId="51C33AD0" w:rsidR="00E84151" w:rsidRPr="0097249C" w:rsidRDefault="00E84151" w:rsidP="0069275A">
      <w:pPr>
        <w:ind w:left="284"/>
        <w:rPr>
          <w:rFonts w:ascii="Tahoma" w:hAnsi="Tahoma" w:cs="Tahoma"/>
          <w:i/>
          <w:sz w:val="20"/>
          <w:szCs w:val="20"/>
        </w:rPr>
      </w:pPr>
      <w:r w:rsidRPr="0097249C">
        <w:rPr>
          <w:rFonts w:ascii="Tahoma" w:hAnsi="Tahoma" w:cs="Tahoma"/>
          <w:i/>
          <w:sz w:val="20"/>
          <w:szCs w:val="20"/>
        </w:rPr>
        <w:t>Γ.</w:t>
      </w:r>
      <w:r>
        <w:rPr>
          <w:rFonts w:ascii="Tahoma" w:hAnsi="Tahoma" w:cs="Tahoma"/>
          <w:i/>
          <w:sz w:val="20"/>
          <w:szCs w:val="20"/>
        </w:rPr>
        <w:t>1</w:t>
      </w:r>
      <w:r w:rsidRPr="0097249C">
        <w:rPr>
          <w:rFonts w:ascii="Tahoma" w:hAnsi="Tahoma" w:cs="Tahoma"/>
          <w:i/>
          <w:sz w:val="20"/>
          <w:szCs w:val="20"/>
        </w:rPr>
        <w:t>.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w:t>
      </w:r>
    </w:p>
    <w:p w14:paraId="12D7C7C2" w14:textId="565ED046" w:rsidR="00E84151" w:rsidRPr="000C54F0" w:rsidRDefault="00734B4C" w:rsidP="0069275A">
      <w:pPr>
        <w:suppressAutoHyphens w:val="0"/>
        <w:autoSpaceDE w:val="0"/>
        <w:autoSpaceDN w:val="0"/>
        <w:adjustRightInd w:val="0"/>
        <w:ind w:left="284"/>
        <w:rPr>
          <w:rFonts w:ascii="Tahoma" w:eastAsia="Calibri" w:hAnsi="Tahoma" w:cs="Tahoma"/>
          <w:i/>
          <w:iCs/>
          <w:sz w:val="20"/>
          <w:szCs w:val="20"/>
        </w:rPr>
      </w:pPr>
      <w:r>
        <w:rPr>
          <w:rFonts w:ascii="Tahoma" w:eastAsia="Calibri" w:hAnsi="Tahoma" w:cs="Tahoma"/>
          <w:i/>
          <w:iCs/>
          <w:sz w:val="20"/>
          <w:szCs w:val="20"/>
        </w:rPr>
        <w:t>Γ.2</w:t>
      </w:r>
      <w:r w:rsidRPr="00D37CDF">
        <w:rPr>
          <w:rFonts w:ascii="Tahoma" w:eastAsia="Calibri" w:hAnsi="Tahoma" w:cs="Tahoma"/>
          <w:i/>
          <w:iCs/>
          <w:sz w:val="20"/>
          <w:szCs w:val="20"/>
        </w:rPr>
        <w:t>. Ν.4488/2017 ΦΕΚ 137 Α’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w:t>
      </w:r>
      <w:r>
        <w:rPr>
          <w:rFonts w:ascii="Tahoma" w:eastAsia="Calibri" w:hAnsi="Tahoma" w:cs="Tahoma"/>
          <w:i/>
          <w:iCs/>
          <w:sz w:val="20"/>
          <w:szCs w:val="20"/>
        </w:rPr>
        <w:t>ΜΕΡΟΣ Δ’</w:t>
      </w:r>
    </w:p>
    <w:p w14:paraId="11846D02" w14:textId="49B411DB" w:rsidR="0062371B" w:rsidRPr="0097249C" w:rsidRDefault="0062371B" w:rsidP="0069275A">
      <w:pPr>
        <w:ind w:left="284"/>
        <w:rPr>
          <w:rFonts w:ascii="Tahoma" w:hAnsi="Tahoma" w:cs="Tahoma"/>
          <w:i/>
          <w:sz w:val="20"/>
          <w:szCs w:val="20"/>
        </w:rPr>
      </w:pPr>
      <w:r w:rsidRPr="0097249C">
        <w:rPr>
          <w:rFonts w:ascii="Tahoma" w:hAnsi="Tahoma" w:cs="Tahoma"/>
          <w:i/>
          <w:sz w:val="20"/>
          <w:szCs w:val="20"/>
        </w:rPr>
        <w:t>Γ.</w:t>
      </w:r>
      <w:r w:rsidR="00734B4C">
        <w:rPr>
          <w:rFonts w:ascii="Tahoma" w:hAnsi="Tahoma" w:cs="Tahoma"/>
          <w:i/>
          <w:sz w:val="20"/>
          <w:szCs w:val="20"/>
        </w:rPr>
        <w:t>3</w:t>
      </w:r>
      <w:r w:rsidRPr="0097249C">
        <w:rPr>
          <w:rFonts w:ascii="Tahoma" w:hAnsi="Tahoma" w:cs="Tahoma"/>
          <w:i/>
          <w:sz w:val="20"/>
          <w:szCs w:val="20"/>
        </w:rPr>
        <w:t>. Κανονισμοί (ΕΕ) με αρ. 1107/2006, 1371/2007, 1177/2010 και 181/2011 για τα δικαιώματα των επιβατών</w:t>
      </w:r>
    </w:p>
    <w:p w14:paraId="1FEA3E8B" w14:textId="632525A4" w:rsidR="00734B4C" w:rsidRPr="00307AC2" w:rsidRDefault="0062371B" w:rsidP="0069275A">
      <w:pPr>
        <w:autoSpaceDE w:val="0"/>
        <w:ind w:left="284"/>
        <w:rPr>
          <w:rFonts w:ascii="Tahoma" w:hAnsi="Tahoma" w:cs="Tahoma"/>
          <w:i/>
          <w:sz w:val="20"/>
          <w:szCs w:val="20"/>
        </w:rPr>
      </w:pPr>
      <w:r w:rsidRPr="0097249C">
        <w:rPr>
          <w:rFonts w:ascii="Tahoma" w:hAnsi="Tahoma" w:cs="Tahoma"/>
          <w:i/>
          <w:sz w:val="20"/>
          <w:szCs w:val="20"/>
        </w:rPr>
        <w:t>Γ.</w:t>
      </w:r>
      <w:r w:rsidR="00734B4C">
        <w:rPr>
          <w:rFonts w:ascii="Tahoma" w:hAnsi="Tahoma" w:cs="Tahoma"/>
          <w:i/>
          <w:sz w:val="20"/>
          <w:szCs w:val="20"/>
        </w:rPr>
        <w:t>4</w:t>
      </w:r>
      <w:r w:rsidRPr="0097249C">
        <w:rPr>
          <w:rFonts w:ascii="Tahoma" w:hAnsi="Tahoma" w:cs="Tahoma"/>
          <w:i/>
          <w:sz w:val="20"/>
          <w:szCs w:val="20"/>
        </w:rPr>
        <w:t xml:space="preserve">. </w:t>
      </w:r>
      <w:r w:rsidRPr="0097249C">
        <w:rPr>
          <w:rFonts w:ascii="Tahoma" w:hAnsi="Tahoma" w:cs="Tahoma"/>
          <w:bCs/>
          <w:i/>
          <w:sz w:val="20"/>
          <w:szCs w:val="20"/>
        </w:rPr>
        <w:t xml:space="preserve">Κανονισμός (EE) με αρ. 1300/2014 της 18ης Νοεμβρίου 2014, σχετικά με τις τεχνικές προδιαγραφές διαλειτουργικότητας για την προσβασιμότητα του σιδηροδρομικού συστήματος της Ένωσης για τα άτομα με αναπηρία και άτομα με μειωμένη κινητικότητα </w:t>
      </w:r>
    </w:p>
    <w:p w14:paraId="0F025ED8" w14:textId="69B43156" w:rsidR="00695514" w:rsidRPr="00F81764" w:rsidDel="00E84151" w:rsidRDefault="00734B4C" w:rsidP="0069275A">
      <w:pPr>
        <w:suppressAutoHyphens w:val="0"/>
        <w:autoSpaceDE w:val="0"/>
        <w:autoSpaceDN w:val="0"/>
        <w:adjustRightInd w:val="0"/>
        <w:ind w:left="284"/>
        <w:rPr>
          <w:rFonts w:ascii="Tahoma" w:hAnsi="Tahoma" w:cs="Tahoma"/>
          <w:bCs/>
          <w:i/>
          <w:sz w:val="20"/>
          <w:szCs w:val="20"/>
        </w:rPr>
      </w:pPr>
      <w:r>
        <w:rPr>
          <w:rFonts w:ascii="Tahoma" w:hAnsi="Tahoma" w:cs="Tahoma"/>
          <w:bCs/>
          <w:i/>
          <w:sz w:val="20"/>
          <w:szCs w:val="20"/>
        </w:rPr>
        <w:t>Γ</w:t>
      </w:r>
      <w:r w:rsidRPr="006B125D">
        <w:rPr>
          <w:rFonts w:ascii="Tahoma" w:hAnsi="Tahoma" w:cs="Tahoma"/>
          <w:bCs/>
          <w:i/>
          <w:sz w:val="20"/>
          <w:szCs w:val="20"/>
        </w:rPr>
        <w:t>.</w:t>
      </w:r>
      <w:r>
        <w:rPr>
          <w:rFonts w:ascii="Tahoma" w:hAnsi="Tahoma" w:cs="Tahoma"/>
          <w:bCs/>
          <w:i/>
          <w:sz w:val="20"/>
          <w:szCs w:val="20"/>
        </w:rPr>
        <w:t>5.</w:t>
      </w:r>
      <w:r w:rsidRPr="006B125D">
        <w:rPr>
          <w:rFonts w:ascii="Tahoma" w:hAnsi="Tahoma" w:cs="Tahoma"/>
          <w:bCs/>
          <w:i/>
          <w:sz w:val="20"/>
          <w:szCs w:val="20"/>
        </w:rPr>
        <w:t xml:space="preserve"> NOMOΣ ΥΠ’ ΑΡΙΘΜ. 4784</w:t>
      </w:r>
      <w:r>
        <w:rPr>
          <w:rFonts w:ascii="Tahoma" w:hAnsi="Tahoma" w:cs="Tahoma"/>
          <w:bCs/>
          <w:i/>
          <w:sz w:val="20"/>
          <w:szCs w:val="20"/>
        </w:rPr>
        <w:t>/</w:t>
      </w:r>
      <w:r w:rsidRPr="006B125D">
        <w:rPr>
          <w:rFonts w:ascii="Tahoma" w:hAnsi="Tahoma" w:cs="Tahoma"/>
          <w:bCs/>
          <w:i/>
          <w:sz w:val="20"/>
          <w:szCs w:val="20"/>
        </w:rPr>
        <w:t>2021 ΦΕΚ 40 Α’ Η Ελλάδα σε κίνηση: Βιώσιμη Αστική Κινητικότητα - Μικροκινητικότητα - Ρυθμίσεις για τον εκσυγχρονισμό, την απλούστευση και την ψηφιοποίηση διαδικασιών του Υπουργείου Υποδομών και Μεταφορών και άλλες διατάξεις.</w:t>
      </w:r>
    </w:p>
    <w:p w14:paraId="0E5AB4E1" w14:textId="22CFF99C" w:rsidR="0062371B" w:rsidRPr="000C54F0" w:rsidRDefault="0062371B" w:rsidP="0069275A">
      <w:pPr>
        <w:autoSpaceDE w:val="0"/>
        <w:ind w:left="284"/>
        <w:rPr>
          <w:rFonts w:ascii="Tahoma" w:hAnsi="Tahoma" w:cs="Tahoma"/>
          <w:sz w:val="20"/>
          <w:szCs w:val="20"/>
        </w:rPr>
      </w:pPr>
      <w:r w:rsidRPr="0097249C">
        <w:rPr>
          <w:rFonts w:ascii="Tahoma" w:hAnsi="Tahoma" w:cs="Tahoma"/>
          <w:i/>
          <w:sz w:val="20"/>
          <w:szCs w:val="20"/>
        </w:rPr>
        <w:t>Γ.</w:t>
      </w:r>
      <w:r w:rsidR="00734B4C">
        <w:rPr>
          <w:rFonts w:ascii="Tahoma" w:hAnsi="Tahoma" w:cs="Tahoma"/>
          <w:i/>
          <w:sz w:val="20"/>
          <w:szCs w:val="20"/>
        </w:rPr>
        <w:t>6</w:t>
      </w:r>
      <w:r w:rsidRPr="0097249C">
        <w:rPr>
          <w:rFonts w:ascii="Tahoma" w:hAnsi="Tahoma" w:cs="Tahoma"/>
          <w:i/>
          <w:sz w:val="20"/>
          <w:szCs w:val="20"/>
        </w:rPr>
        <w:t xml:space="preserve">. Ν. 4067/2012 ΦΕΚ 79 Α’ “ΝΟΚ” </w:t>
      </w:r>
      <w:r w:rsidR="00734B4C">
        <w:rPr>
          <w:rFonts w:ascii="Tahoma" w:hAnsi="Tahoma" w:cs="Tahoma"/>
          <w:i/>
          <w:sz w:val="20"/>
          <w:szCs w:val="20"/>
        </w:rPr>
        <w:t xml:space="preserve">όπως τροποποιήθηκε από τους ν. 4759/2020 και ν. 4782/2021 και ισχύει σήμερα </w:t>
      </w:r>
    </w:p>
    <w:p w14:paraId="48D9D0B6" w14:textId="7BB7EC48" w:rsidR="0062371B" w:rsidRDefault="007B45BF" w:rsidP="0069275A">
      <w:pPr>
        <w:spacing w:after="240"/>
        <w:ind w:left="284"/>
        <w:rPr>
          <w:rFonts w:ascii="Tahoma" w:hAnsi="Tahoma" w:cs="Tahoma"/>
          <w:i/>
          <w:sz w:val="20"/>
          <w:szCs w:val="20"/>
        </w:rPr>
      </w:pPr>
      <w:r w:rsidRPr="0097249C">
        <w:rPr>
          <w:rFonts w:ascii="Tahoma" w:hAnsi="Tahoma" w:cs="Tahoma"/>
          <w:i/>
          <w:sz w:val="20"/>
          <w:szCs w:val="20"/>
        </w:rPr>
        <w:t>Γ.</w:t>
      </w:r>
      <w:r w:rsidR="00734B4C">
        <w:rPr>
          <w:rFonts w:ascii="Tahoma" w:hAnsi="Tahoma" w:cs="Tahoma"/>
          <w:i/>
          <w:sz w:val="20"/>
          <w:szCs w:val="20"/>
        </w:rPr>
        <w:t>7</w:t>
      </w:r>
      <w:r w:rsidRPr="0097249C">
        <w:rPr>
          <w:rFonts w:ascii="Tahoma" w:hAnsi="Tahoma" w:cs="Tahoma"/>
          <w:i/>
          <w:sz w:val="20"/>
          <w:szCs w:val="20"/>
        </w:rPr>
        <w:t>.</w:t>
      </w:r>
      <w:r w:rsidR="0062371B" w:rsidRPr="0097249C">
        <w:rPr>
          <w:rFonts w:ascii="Tahoma" w:hAnsi="Tahoma" w:cs="Tahoma"/>
          <w:i/>
          <w:sz w:val="20"/>
          <w:szCs w:val="20"/>
        </w:rPr>
        <w:t xml:space="preserve"> Οδηγίες Σχεδιασμού </w:t>
      </w:r>
      <w:r w:rsidR="00734B4C">
        <w:rPr>
          <w:rFonts w:ascii="Tahoma" w:hAnsi="Tahoma" w:cs="Tahoma"/>
          <w:i/>
          <w:sz w:val="20"/>
          <w:szCs w:val="20"/>
        </w:rPr>
        <w:t>ΥΠΕΝ «Σχεδιάζοντας για όλους»</w:t>
      </w:r>
    </w:p>
    <w:p w14:paraId="245E101E" w14:textId="0F67CA36" w:rsidR="00E84151" w:rsidRPr="00E84151" w:rsidRDefault="00E84151" w:rsidP="0069275A">
      <w:pPr>
        <w:spacing w:after="240"/>
        <w:ind w:left="284"/>
        <w:rPr>
          <w:rFonts w:ascii="Tahoma" w:hAnsi="Tahoma" w:cs="Tahoma"/>
          <w:i/>
          <w:sz w:val="20"/>
          <w:szCs w:val="20"/>
        </w:rPr>
      </w:pPr>
      <w:r>
        <w:rPr>
          <w:rFonts w:ascii="Tahoma" w:hAnsi="Tahoma" w:cs="Tahoma"/>
          <w:i/>
          <w:sz w:val="20"/>
          <w:szCs w:val="20"/>
        </w:rPr>
        <w:t>Γ</w:t>
      </w:r>
      <w:r w:rsidRPr="00E84151">
        <w:rPr>
          <w:rFonts w:ascii="Tahoma" w:hAnsi="Tahoma" w:cs="Tahoma"/>
          <w:i/>
          <w:sz w:val="20"/>
          <w:szCs w:val="20"/>
        </w:rPr>
        <w:t>.8. Απόφαση ΥΠΕΝ/ΔΜΕΑΑΠ/99709/796/2021 ΦΕΚ 5045 Β’ Τεχνικές Προδιαγραφές Μελέτης Προσβασιμότητας.</w:t>
      </w:r>
    </w:p>
    <w:p w14:paraId="479D1149" w14:textId="2DC659C9" w:rsidR="00E84151" w:rsidRPr="00E84151" w:rsidRDefault="00E84151" w:rsidP="0069275A">
      <w:pPr>
        <w:spacing w:after="240"/>
        <w:ind w:left="284"/>
        <w:rPr>
          <w:rFonts w:ascii="Tahoma" w:hAnsi="Tahoma" w:cs="Tahoma"/>
          <w:i/>
          <w:sz w:val="20"/>
          <w:szCs w:val="20"/>
        </w:rPr>
      </w:pPr>
      <w:r>
        <w:rPr>
          <w:rFonts w:ascii="Tahoma" w:hAnsi="Tahoma" w:cs="Tahoma"/>
          <w:i/>
          <w:sz w:val="20"/>
          <w:szCs w:val="20"/>
        </w:rPr>
        <w:t>Γ</w:t>
      </w:r>
      <w:r w:rsidRPr="00E84151">
        <w:rPr>
          <w:rFonts w:ascii="Tahoma" w:hAnsi="Tahoma" w:cs="Tahoma"/>
          <w:i/>
          <w:sz w:val="20"/>
          <w:szCs w:val="20"/>
        </w:rPr>
        <w:t>.9. Απόφαση ΥΠΕΝ/ΔΕΣΕΔΠ/65826/699/2020 ΦΕΚ 2998 Β’ Τεχνικές οδηγίες προσαρμογής υφιστάμενων κτιρίων και υποδομών για την προσβασιμότητα αυτών σε άτομα με αναπηρία και εμποδιζόμενα άτομα σύμφωνα με την ισχύουσα νομοθεσία.</w:t>
      </w:r>
    </w:p>
    <w:p w14:paraId="5B25CD65" w14:textId="3479B6FC" w:rsidR="00E84151" w:rsidRDefault="00E84151" w:rsidP="0069275A">
      <w:pPr>
        <w:spacing w:after="240"/>
        <w:ind w:left="284"/>
        <w:rPr>
          <w:rFonts w:ascii="Tahoma" w:hAnsi="Tahoma" w:cs="Tahoma"/>
          <w:i/>
          <w:sz w:val="20"/>
          <w:szCs w:val="20"/>
        </w:rPr>
      </w:pPr>
      <w:r>
        <w:rPr>
          <w:rFonts w:ascii="Tahoma" w:hAnsi="Tahoma" w:cs="Tahoma"/>
          <w:i/>
          <w:sz w:val="20"/>
          <w:szCs w:val="20"/>
        </w:rPr>
        <w:t>Γ</w:t>
      </w:r>
      <w:r w:rsidRPr="00E84151">
        <w:rPr>
          <w:rFonts w:ascii="Tahoma" w:hAnsi="Tahoma" w:cs="Tahoma"/>
          <w:i/>
          <w:sz w:val="20"/>
          <w:szCs w:val="20"/>
        </w:rPr>
        <w:t xml:space="preserve">.10. Απόφαση Αριθμ. 42863/438 / 2019 ΦΕΚ 2040 Β’ Καθορισμός των όρων, των προϋποθέσεων και των τεχνικών προδιαγραφών για την εγκατάσταση συσκευών φόρτισης συσσωρευτών ηλεκτροκίνητων οχημάτων (σημεία επαναφόρτισης), στις εγκαταστάσεις εξυπηρέτησης οχημάτων, σε δημοσίως </w:t>
      </w:r>
      <w:r w:rsidRPr="00E84151">
        <w:rPr>
          <w:rFonts w:ascii="Tahoma" w:hAnsi="Tahoma" w:cs="Tahoma"/>
          <w:i/>
          <w:sz w:val="20"/>
          <w:szCs w:val="20"/>
        </w:rPr>
        <w:lastRenderedPageBreak/>
        <w:t>προσβάσιμα σημεία επαναφόρτισης κατά μήκος του αστικού, υπεραστικού και εθνικού οδικού δικτύου καθώς και σε χώρους στάθμευσης δημόσιων και ιδιωτικών κτιρίων.</w:t>
      </w:r>
    </w:p>
    <w:p w14:paraId="0DF7D94E" w14:textId="77777777" w:rsidR="00E84151" w:rsidRPr="0097249C" w:rsidRDefault="00E84151" w:rsidP="00307AC2">
      <w:pPr>
        <w:spacing w:after="240"/>
        <w:ind w:left="720"/>
        <w:rPr>
          <w:rFonts w:ascii="Tahoma" w:hAnsi="Tahoma" w:cs="Tahoma"/>
          <w:sz w:val="20"/>
          <w:szCs w:val="20"/>
          <w:u w:val="single"/>
        </w:rPr>
      </w:pPr>
    </w:p>
    <w:p w14:paraId="6728C010" w14:textId="77777777" w:rsidR="0062371B" w:rsidRPr="0097249C" w:rsidRDefault="0062371B" w:rsidP="00307AC2">
      <w:pPr>
        <w:rPr>
          <w:rFonts w:ascii="Tahoma" w:hAnsi="Tahoma" w:cs="Tahoma"/>
          <w:i/>
          <w:sz w:val="20"/>
          <w:szCs w:val="20"/>
        </w:rPr>
      </w:pPr>
      <w:r w:rsidRPr="0097249C">
        <w:rPr>
          <w:rFonts w:ascii="Tahoma" w:hAnsi="Tahoma" w:cs="Tahoma"/>
          <w:sz w:val="20"/>
          <w:szCs w:val="20"/>
          <w:u w:val="single"/>
        </w:rPr>
        <w:t xml:space="preserve">(Δ) Πρόσβαση στις υπηρεσίες:  </w:t>
      </w:r>
    </w:p>
    <w:p w14:paraId="215D1FDF" w14:textId="15D1F158" w:rsidR="0062371B" w:rsidRDefault="0062371B" w:rsidP="0069275A">
      <w:pPr>
        <w:ind w:left="284"/>
        <w:rPr>
          <w:rFonts w:ascii="Tahoma" w:eastAsia="Calibri" w:hAnsi="Tahoma" w:cs="Tahoma"/>
          <w:i/>
          <w:iCs/>
          <w:sz w:val="20"/>
          <w:szCs w:val="20"/>
        </w:rPr>
      </w:pPr>
      <w:r w:rsidRPr="0097249C">
        <w:rPr>
          <w:rFonts w:ascii="Tahoma" w:hAnsi="Tahoma" w:cs="Tahoma"/>
          <w:i/>
          <w:sz w:val="20"/>
          <w:szCs w:val="20"/>
        </w:rPr>
        <w:t>Δ.1.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w:t>
      </w:r>
    </w:p>
    <w:p w14:paraId="32247564" w14:textId="58EC1A84" w:rsidR="00695514" w:rsidRPr="000C54F0" w:rsidRDefault="00695514" w:rsidP="0069275A">
      <w:pPr>
        <w:suppressAutoHyphens w:val="0"/>
        <w:autoSpaceDE w:val="0"/>
        <w:autoSpaceDN w:val="0"/>
        <w:adjustRightInd w:val="0"/>
        <w:ind w:left="284"/>
        <w:rPr>
          <w:rFonts w:ascii="Tahoma" w:eastAsia="Calibri" w:hAnsi="Tahoma" w:cs="Tahoma"/>
          <w:i/>
          <w:iCs/>
          <w:sz w:val="20"/>
          <w:szCs w:val="20"/>
        </w:rPr>
      </w:pPr>
      <w:r>
        <w:rPr>
          <w:rFonts w:ascii="Tahoma" w:eastAsia="Calibri" w:hAnsi="Tahoma" w:cs="Tahoma"/>
          <w:i/>
          <w:iCs/>
          <w:sz w:val="20"/>
          <w:szCs w:val="20"/>
        </w:rPr>
        <w:t>Δ.2</w:t>
      </w:r>
      <w:r w:rsidRPr="00D37CDF">
        <w:rPr>
          <w:rFonts w:ascii="Tahoma" w:eastAsia="Calibri" w:hAnsi="Tahoma" w:cs="Tahoma"/>
          <w:i/>
          <w:iCs/>
          <w:sz w:val="20"/>
          <w:szCs w:val="20"/>
        </w:rPr>
        <w:t>. Ν.4488/2017 ΦΕΚ 137 Α’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w:t>
      </w:r>
      <w:r>
        <w:rPr>
          <w:rFonts w:ascii="Tahoma" w:eastAsia="Calibri" w:hAnsi="Tahoma" w:cs="Tahoma"/>
          <w:i/>
          <w:iCs/>
          <w:sz w:val="20"/>
          <w:szCs w:val="20"/>
        </w:rPr>
        <w:t>ΜΕΡΟΣ Δ’</w:t>
      </w:r>
    </w:p>
    <w:p w14:paraId="0C9C83BC" w14:textId="59F075E0" w:rsidR="0062371B" w:rsidRDefault="0062371B" w:rsidP="0069275A">
      <w:pPr>
        <w:spacing w:after="240"/>
        <w:ind w:left="284"/>
        <w:rPr>
          <w:rFonts w:ascii="Tahoma" w:hAnsi="Tahoma" w:cs="Tahoma"/>
          <w:i/>
          <w:sz w:val="20"/>
          <w:szCs w:val="20"/>
        </w:rPr>
      </w:pPr>
      <w:r w:rsidRPr="0097249C">
        <w:rPr>
          <w:rFonts w:ascii="Tahoma" w:hAnsi="Tahoma" w:cs="Tahoma"/>
          <w:i/>
          <w:sz w:val="20"/>
          <w:szCs w:val="20"/>
        </w:rPr>
        <w:t>Δ.</w:t>
      </w:r>
      <w:r w:rsidR="00695514">
        <w:rPr>
          <w:rFonts w:ascii="Tahoma" w:hAnsi="Tahoma" w:cs="Tahoma"/>
          <w:i/>
          <w:sz w:val="20"/>
          <w:szCs w:val="20"/>
        </w:rPr>
        <w:t>3</w:t>
      </w:r>
      <w:r w:rsidRPr="0097249C">
        <w:rPr>
          <w:rFonts w:ascii="Tahoma" w:hAnsi="Tahoma" w:cs="Tahoma"/>
          <w:i/>
          <w:sz w:val="20"/>
          <w:szCs w:val="20"/>
        </w:rPr>
        <w:t>. Πρότυπο ΕΛΟΤ 1439 “Οργανισμός φιλικός σε πολίτες με αναπηρία –Απαιτήσεις και συστάσεις”</w:t>
      </w:r>
      <w:r w:rsidR="00695514">
        <w:rPr>
          <w:rFonts w:ascii="Tahoma" w:hAnsi="Tahoma" w:cs="Tahoma"/>
          <w:i/>
          <w:sz w:val="20"/>
          <w:szCs w:val="20"/>
        </w:rPr>
        <w:t xml:space="preserve"> (προαιρετικά)</w:t>
      </w:r>
    </w:p>
    <w:p w14:paraId="55C63E97" w14:textId="77777777" w:rsidR="00495C6C" w:rsidRPr="0097249C" w:rsidRDefault="00495C6C" w:rsidP="0069275A">
      <w:pPr>
        <w:spacing w:after="240"/>
        <w:ind w:left="284"/>
        <w:rPr>
          <w:rFonts w:ascii="Tahoma" w:hAnsi="Tahoma" w:cs="Tahoma"/>
          <w:sz w:val="20"/>
          <w:szCs w:val="20"/>
          <w:u w:val="single"/>
        </w:rPr>
      </w:pPr>
    </w:p>
    <w:p w14:paraId="6B766EFA" w14:textId="3E59FE93" w:rsidR="0062371B" w:rsidRPr="0097249C" w:rsidRDefault="0062371B">
      <w:pPr>
        <w:rPr>
          <w:rFonts w:ascii="Tahoma" w:hAnsi="Tahoma" w:cs="Tahoma"/>
          <w:i/>
          <w:sz w:val="20"/>
          <w:szCs w:val="20"/>
        </w:rPr>
      </w:pPr>
      <w:r w:rsidRPr="0097249C">
        <w:rPr>
          <w:rFonts w:ascii="Tahoma" w:hAnsi="Tahoma" w:cs="Tahoma"/>
          <w:sz w:val="20"/>
          <w:szCs w:val="20"/>
          <w:u w:val="single"/>
        </w:rPr>
        <w:t>(Ε) Πρόσβαση στα ηλεκτρονικά περιβάλλοντα</w:t>
      </w:r>
    </w:p>
    <w:p w14:paraId="398C690D" w14:textId="29A34D98" w:rsidR="0062371B" w:rsidRDefault="0062371B" w:rsidP="0069275A">
      <w:pPr>
        <w:ind w:left="284"/>
        <w:rPr>
          <w:rFonts w:ascii="Tahoma" w:eastAsia="Calibri" w:hAnsi="Tahoma" w:cs="Tahoma"/>
          <w:i/>
          <w:iCs/>
          <w:sz w:val="20"/>
          <w:szCs w:val="20"/>
        </w:rPr>
      </w:pPr>
      <w:r w:rsidRPr="0097249C">
        <w:rPr>
          <w:rFonts w:ascii="Tahoma" w:hAnsi="Tahoma" w:cs="Tahoma"/>
          <w:i/>
          <w:sz w:val="20"/>
          <w:szCs w:val="20"/>
        </w:rPr>
        <w:t>Ε.1.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w:t>
      </w:r>
    </w:p>
    <w:p w14:paraId="78E47DBB" w14:textId="4D4A36E5" w:rsidR="00695514" w:rsidRDefault="00695514" w:rsidP="0069275A">
      <w:pPr>
        <w:suppressAutoHyphens w:val="0"/>
        <w:autoSpaceDE w:val="0"/>
        <w:autoSpaceDN w:val="0"/>
        <w:adjustRightInd w:val="0"/>
        <w:ind w:left="284"/>
        <w:rPr>
          <w:rFonts w:ascii="Tahoma" w:eastAsia="Calibri" w:hAnsi="Tahoma" w:cs="Tahoma"/>
          <w:i/>
          <w:iCs/>
          <w:sz w:val="20"/>
          <w:szCs w:val="20"/>
        </w:rPr>
      </w:pPr>
      <w:r w:rsidRPr="00D37CDF">
        <w:rPr>
          <w:rFonts w:ascii="Tahoma" w:eastAsia="Calibri" w:hAnsi="Tahoma" w:cs="Tahoma"/>
          <w:i/>
          <w:iCs/>
          <w:sz w:val="20"/>
          <w:szCs w:val="20"/>
        </w:rPr>
        <w:t>Ε.2. Ν.4488/2017 ΦΕΚ 137 Α’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w:t>
      </w:r>
      <w:r>
        <w:rPr>
          <w:rFonts w:ascii="Tahoma" w:eastAsia="Calibri" w:hAnsi="Tahoma" w:cs="Tahoma"/>
          <w:i/>
          <w:iCs/>
          <w:sz w:val="20"/>
          <w:szCs w:val="20"/>
        </w:rPr>
        <w:t>ΜΕΡΟΣ Δ’</w:t>
      </w:r>
    </w:p>
    <w:p w14:paraId="3328D386" w14:textId="51D65F03" w:rsidR="00695514" w:rsidRPr="000C54F0" w:rsidRDefault="00495C6C" w:rsidP="0069275A">
      <w:pPr>
        <w:suppressAutoHyphens w:val="0"/>
        <w:autoSpaceDE w:val="0"/>
        <w:autoSpaceDN w:val="0"/>
        <w:adjustRightInd w:val="0"/>
        <w:ind w:left="284"/>
        <w:rPr>
          <w:rFonts w:ascii="Tahoma" w:eastAsia="Calibri" w:hAnsi="Tahoma" w:cs="Tahoma"/>
          <w:i/>
          <w:iCs/>
          <w:sz w:val="20"/>
          <w:szCs w:val="20"/>
        </w:rPr>
      </w:pPr>
      <w:r w:rsidRPr="00495C6C">
        <w:rPr>
          <w:rFonts w:ascii="Tahoma" w:eastAsia="Calibri" w:hAnsi="Tahoma" w:cs="Tahoma"/>
          <w:i/>
          <w:iCs/>
          <w:sz w:val="20"/>
          <w:szCs w:val="20"/>
        </w:rPr>
        <w:t>Ε.</w:t>
      </w:r>
      <w:r>
        <w:rPr>
          <w:rFonts w:ascii="Tahoma" w:eastAsia="Calibri" w:hAnsi="Tahoma" w:cs="Tahoma"/>
          <w:i/>
          <w:iCs/>
          <w:sz w:val="20"/>
          <w:szCs w:val="20"/>
        </w:rPr>
        <w:t>3</w:t>
      </w:r>
      <w:r w:rsidRPr="00495C6C">
        <w:rPr>
          <w:rFonts w:ascii="Tahoma" w:eastAsia="Calibri" w:hAnsi="Tahoma" w:cs="Tahoma"/>
          <w:i/>
          <w:iCs/>
          <w:sz w:val="20"/>
          <w:szCs w:val="20"/>
        </w:rPr>
        <w:t xml:space="preserve"> Ν. 4727/2020 ΦΕΚ 184 Α’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w:t>
      </w:r>
    </w:p>
    <w:p w14:paraId="671A621A" w14:textId="64FF6AC3" w:rsidR="00495C6C" w:rsidRPr="00307AC2" w:rsidRDefault="00495C6C" w:rsidP="0069275A">
      <w:pPr>
        <w:autoSpaceDE w:val="0"/>
        <w:ind w:left="284"/>
        <w:rPr>
          <w:rFonts w:ascii="Tahoma" w:hAnsi="Tahoma" w:cs="Tahoma"/>
          <w:i/>
          <w:sz w:val="20"/>
          <w:szCs w:val="20"/>
        </w:rPr>
      </w:pPr>
    </w:p>
    <w:p w14:paraId="527F681F" w14:textId="35AF9B80" w:rsidR="0062371B" w:rsidRPr="0097249C" w:rsidRDefault="0062371B" w:rsidP="0069275A">
      <w:pPr>
        <w:autoSpaceDE w:val="0"/>
        <w:ind w:left="284"/>
        <w:rPr>
          <w:rFonts w:ascii="Tahoma" w:eastAsia="Calibri" w:hAnsi="Tahoma" w:cs="Tahoma"/>
          <w:i/>
          <w:iCs/>
          <w:color w:val="000000"/>
          <w:sz w:val="20"/>
          <w:szCs w:val="20"/>
        </w:rPr>
      </w:pPr>
      <w:r w:rsidRPr="0097249C">
        <w:rPr>
          <w:rFonts w:ascii="Tahoma" w:eastAsia="Calibri" w:hAnsi="Tahoma" w:cs="Tahoma"/>
          <w:i/>
          <w:iCs/>
          <w:sz w:val="20"/>
          <w:szCs w:val="20"/>
        </w:rPr>
        <w:t>Ε.</w:t>
      </w:r>
      <w:r w:rsidR="00495C6C">
        <w:rPr>
          <w:rFonts w:ascii="Tahoma" w:eastAsia="Calibri" w:hAnsi="Tahoma" w:cs="Tahoma"/>
          <w:i/>
          <w:iCs/>
          <w:sz w:val="20"/>
          <w:szCs w:val="20"/>
        </w:rPr>
        <w:t>4</w:t>
      </w:r>
      <w:r w:rsidRPr="0097249C">
        <w:rPr>
          <w:rFonts w:ascii="Tahoma" w:eastAsia="Calibri" w:hAnsi="Tahoma" w:cs="Tahoma"/>
          <w:i/>
          <w:iCs/>
          <w:sz w:val="20"/>
          <w:szCs w:val="20"/>
        </w:rPr>
        <w:t xml:space="preserve">. </w:t>
      </w:r>
      <w:r w:rsidRPr="0097249C">
        <w:rPr>
          <w:rFonts w:ascii="Tahoma" w:eastAsia="Calibri" w:hAnsi="Tahoma" w:cs="Tahoma"/>
          <w:i/>
          <w:sz w:val="20"/>
          <w:szCs w:val="20"/>
        </w:rPr>
        <w:t>Αριθ. ΥΑΠ/Φ.40.4/1/989/2012 ΦΕΚ 1301 Β’ “Κύρωση Πλαισίου Παροχής Υπηρεσιών Ηλεκτρονικής Διακυβέρνησης</w:t>
      </w:r>
      <w:r w:rsidRPr="0097249C">
        <w:rPr>
          <w:rFonts w:ascii="Tahoma" w:eastAsia="Calibri" w:hAnsi="Tahoma" w:cs="Tahoma"/>
          <w:sz w:val="20"/>
          <w:szCs w:val="20"/>
        </w:rPr>
        <w:t>”</w:t>
      </w:r>
    </w:p>
    <w:p w14:paraId="7CCA45C0" w14:textId="6E4D9573" w:rsidR="00D361BA" w:rsidRPr="00B74AC3" w:rsidRDefault="00D361BA" w:rsidP="0069275A">
      <w:pPr>
        <w:autoSpaceDE w:val="0"/>
        <w:ind w:left="284"/>
        <w:rPr>
          <w:rFonts w:ascii="Tahoma" w:eastAsia="Calibri" w:hAnsi="Tahoma" w:cs="Tahoma"/>
          <w:i/>
          <w:iCs/>
          <w:sz w:val="20"/>
          <w:szCs w:val="20"/>
        </w:rPr>
      </w:pPr>
      <w:r w:rsidRPr="00B74AC3">
        <w:rPr>
          <w:rFonts w:ascii="Tahoma" w:eastAsia="Calibri" w:hAnsi="Tahoma" w:cs="Tahoma"/>
          <w:i/>
          <w:iCs/>
          <w:sz w:val="20"/>
          <w:szCs w:val="20"/>
        </w:rPr>
        <w:t>Ε.</w:t>
      </w:r>
      <w:r w:rsidR="00337B1E">
        <w:rPr>
          <w:rFonts w:ascii="Tahoma" w:eastAsia="Calibri" w:hAnsi="Tahoma" w:cs="Tahoma"/>
          <w:i/>
          <w:iCs/>
          <w:sz w:val="20"/>
          <w:szCs w:val="20"/>
        </w:rPr>
        <w:t>5</w:t>
      </w:r>
      <w:r w:rsidRPr="00B74AC3">
        <w:rPr>
          <w:rFonts w:ascii="Tahoma" w:eastAsia="Calibri" w:hAnsi="Tahoma" w:cs="Tahoma"/>
          <w:i/>
          <w:iCs/>
          <w:sz w:val="20"/>
          <w:szCs w:val="20"/>
        </w:rPr>
        <w:t>. Οδηγίες για την Προσβασιμότητα του Περιεχομένου του Ιστού WCAG 2.</w:t>
      </w:r>
      <w:r w:rsidR="00E00268">
        <w:rPr>
          <w:rFonts w:ascii="Tahoma" w:eastAsia="Calibri" w:hAnsi="Tahoma" w:cs="Tahoma"/>
          <w:i/>
          <w:iCs/>
          <w:sz w:val="20"/>
          <w:szCs w:val="20"/>
        </w:rPr>
        <w:t>1</w:t>
      </w:r>
      <w:r w:rsidRPr="00B74AC3">
        <w:rPr>
          <w:rFonts w:ascii="Tahoma" w:eastAsia="Calibri" w:hAnsi="Tahoma" w:cs="Tahoma"/>
          <w:i/>
          <w:iCs/>
          <w:sz w:val="20"/>
          <w:szCs w:val="20"/>
        </w:rPr>
        <w:t xml:space="preserve"> (</w:t>
      </w:r>
      <w:r w:rsidR="00E00268" w:rsidRPr="0051511D">
        <w:rPr>
          <w:rFonts w:ascii="Tahoma" w:eastAsia="Calibri" w:hAnsi="Tahoma" w:cs="Tahoma"/>
          <w:i/>
          <w:iCs/>
          <w:sz w:val="20"/>
          <w:szCs w:val="20"/>
        </w:rPr>
        <w:t>(</w:t>
      </w:r>
      <w:r w:rsidR="00E00268" w:rsidRPr="00CB7829">
        <w:rPr>
          <w:lang w:val="en-US"/>
        </w:rPr>
        <w:t>Web</w:t>
      </w:r>
      <w:r w:rsidR="00E00268" w:rsidRPr="00CB7829">
        <w:t xml:space="preserve"> </w:t>
      </w:r>
      <w:r w:rsidR="00E00268" w:rsidRPr="00CB7829">
        <w:rPr>
          <w:lang w:val="en-US"/>
        </w:rPr>
        <w:t>Content</w:t>
      </w:r>
      <w:r w:rsidR="00E00268" w:rsidRPr="00CB7829">
        <w:t xml:space="preserve"> </w:t>
      </w:r>
      <w:r w:rsidR="00E00268" w:rsidRPr="00CB7829">
        <w:rPr>
          <w:lang w:val="en-US"/>
        </w:rPr>
        <w:t>Accessibility</w:t>
      </w:r>
      <w:r w:rsidR="00E00268" w:rsidRPr="00CB7829">
        <w:t xml:space="preserve"> </w:t>
      </w:r>
      <w:r w:rsidR="00E00268" w:rsidRPr="00CB7829">
        <w:rPr>
          <w:lang w:val="en-US"/>
        </w:rPr>
        <w:t>Guidelines</w:t>
      </w:r>
      <w:r w:rsidR="00E00268" w:rsidRPr="00CB7829">
        <w:t xml:space="preserve"> (</w:t>
      </w:r>
      <w:r w:rsidR="00E00268" w:rsidRPr="00CB7829">
        <w:rPr>
          <w:lang w:val="en-US"/>
        </w:rPr>
        <w:t>WCAG</w:t>
      </w:r>
      <w:r w:rsidR="00E00268" w:rsidRPr="00CB7829">
        <w:t>) 2.1 (</w:t>
      </w:r>
      <w:r w:rsidR="00E00268" w:rsidRPr="00CB7829">
        <w:rPr>
          <w:lang w:val="en-US"/>
        </w:rPr>
        <w:t>w</w:t>
      </w:r>
      <w:r w:rsidR="00E00268" w:rsidRPr="00CB7829">
        <w:t>3.</w:t>
      </w:r>
      <w:r w:rsidR="00E00268" w:rsidRPr="00CB7829">
        <w:rPr>
          <w:lang w:val="en-US"/>
        </w:rPr>
        <w:t>org</w:t>
      </w:r>
      <w:r w:rsidR="00E00268" w:rsidRPr="00CB7829">
        <w:t>)</w:t>
      </w:r>
      <w:r w:rsidR="00E00268" w:rsidRPr="00CB7829">
        <w:rPr>
          <w:rFonts w:ascii="Tahoma" w:eastAsia="Calibri" w:hAnsi="Tahoma" w:cs="Tahoma"/>
          <w:i/>
          <w:iCs/>
          <w:sz w:val="20"/>
          <w:szCs w:val="20"/>
        </w:rPr>
        <w:t xml:space="preserve">  </w:t>
      </w:r>
      <w:r w:rsidR="00E00268" w:rsidRPr="0051511D">
        <w:rPr>
          <w:rFonts w:ascii="Tahoma" w:eastAsia="Calibri" w:hAnsi="Tahoma" w:cs="Tahoma"/>
          <w:i/>
          <w:iCs/>
          <w:sz w:val="20"/>
          <w:szCs w:val="20"/>
        </w:rPr>
        <w:t xml:space="preserve">  </w:t>
      </w:r>
    </w:p>
    <w:p w14:paraId="76E2C471" w14:textId="316B4155" w:rsidR="0062371B" w:rsidRPr="00B74AC3" w:rsidRDefault="00D361BA" w:rsidP="0069275A">
      <w:pPr>
        <w:autoSpaceDE w:val="0"/>
        <w:ind w:left="284"/>
        <w:rPr>
          <w:rFonts w:ascii="Tahoma" w:eastAsia="Calibri" w:hAnsi="Tahoma" w:cs="Tahoma"/>
          <w:i/>
          <w:iCs/>
          <w:sz w:val="20"/>
          <w:szCs w:val="20"/>
        </w:rPr>
      </w:pPr>
      <w:r w:rsidRPr="00B74AC3">
        <w:rPr>
          <w:rFonts w:ascii="Tahoma" w:eastAsia="Calibri" w:hAnsi="Tahoma" w:cs="Tahoma"/>
          <w:i/>
          <w:iCs/>
          <w:sz w:val="20"/>
          <w:szCs w:val="20"/>
        </w:rPr>
        <w:t>Ε.</w:t>
      </w:r>
      <w:r w:rsidR="00337B1E">
        <w:rPr>
          <w:rFonts w:ascii="Tahoma" w:eastAsia="Calibri" w:hAnsi="Tahoma" w:cs="Tahoma"/>
          <w:i/>
          <w:iCs/>
          <w:sz w:val="20"/>
          <w:szCs w:val="20"/>
        </w:rPr>
        <w:t>6</w:t>
      </w:r>
      <w:r w:rsidRPr="00B74AC3">
        <w:rPr>
          <w:rFonts w:ascii="Tahoma" w:eastAsia="Calibri" w:hAnsi="Tahoma" w:cs="Tahoma"/>
          <w:i/>
          <w:iCs/>
          <w:sz w:val="20"/>
          <w:szCs w:val="20"/>
        </w:rPr>
        <w:t xml:space="preserve">. Βέλτιστες Πρακτικές για Χρήση Διαδικτυακού Περιεχομένου από Κινητές Συσκευές, έκδοση 1.0 (http://www.w3.org/TR/mobile-bp/ - Αγγλικά) </w:t>
      </w:r>
    </w:p>
    <w:p w14:paraId="74972041" w14:textId="7AB62AB9" w:rsidR="00D361BA" w:rsidRPr="00B74AC3" w:rsidRDefault="00D361BA" w:rsidP="0069275A">
      <w:pPr>
        <w:autoSpaceDE w:val="0"/>
        <w:ind w:left="284"/>
        <w:rPr>
          <w:rFonts w:ascii="Tahoma" w:eastAsia="Calibri" w:hAnsi="Tahoma" w:cs="Tahoma"/>
          <w:i/>
          <w:iCs/>
          <w:sz w:val="20"/>
          <w:szCs w:val="20"/>
        </w:rPr>
      </w:pPr>
      <w:r w:rsidRPr="00B74AC3">
        <w:rPr>
          <w:rFonts w:ascii="Tahoma" w:eastAsia="Calibri" w:hAnsi="Tahoma" w:cs="Tahoma"/>
          <w:i/>
          <w:iCs/>
          <w:sz w:val="20"/>
          <w:szCs w:val="20"/>
        </w:rPr>
        <w:t>Ε.</w:t>
      </w:r>
      <w:r w:rsidR="00337B1E">
        <w:rPr>
          <w:rFonts w:ascii="Tahoma" w:eastAsia="Calibri" w:hAnsi="Tahoma" w:cs="Tahoma"/>
          <w:i/>
          <w:iCs/>
          <w:sz w:val="20"/>
          <w:szCs w:val="20"/>
        </w:rPr>
        <w:t>7</w:t>
      </w:r>
      <w:r w:rsidRPr="00B74AC3">
        <w:rPr>
          <w:rFonts w:ascii="Tahoma" w:eastAsia="Calibri" w:hAnsi="Tahoma" w:cs="Tahoma"/>
          <w:i/>
          <w:iCs/>
          <w:sz w:val="20"/>
          <w:szCs w:val="20"/>
        </w:rPr>
        <w:t>. Οδηγίες Προσβασιμότητας για User Agents UAAG 2.0 (http://www.w3.org/TR/UAAG20/ - Αγγλικά)</w:t>
      </w:r>
    </w:p>
    <w:p w14:paraId="64BD4B88" w14:textId="3991FB09" w:rsidR="00D361BA" w:rsidRPr="0097249C" w:rsidRDefault="00D361BA" w:rsidP="0069275A">
      <w:pPr>
        <w:autoSpaceDE w:val="0"/>
        <w:ind w:left="284"/>
        <w:rPr>
          <w:rFonts w:ascii="Tahoma" w:eastAsia="Calibri" w:hAnsi="Tahoma" w:cs="Tahoma"/>
          <w:i/>
          <w:iCs/>
          <w:sz w:val="20"/>
          <w:szCs w:val="20"/>
        </w:rPr>
      </w:pPr>
      <w:r w:rsidRPr="00B74AC3">
        <w:rPr>
          <w:rFonts w:ascii="Tahoma" w:eastAsia="Calibri" w:hAnsi="Tahoma" w:cs="Tahoma"/>
          <w:i/>
          <w:iCs/>
          <w:sz w:val="20"/>
          <w:szCs w:val="20"/>
        </w:rPr>
        <w:t>Ε.</w:t>
      </w:r>
      <w:r w:rsidR="00337B1E">
        <w:rPr>
          <w:rFonts w:ascii="Tahoma" w:eastAsia="Calibri" w:hAnsi="Tahoma" w:cs="Tahoma"/>
          <w:i/>
          <w:iCs/>
          <w:sz w:val="20"/>
          <w:szCs w:val="20"/>
        </w:rPr>
        <w:t>8</w:t>
      </w:r>
      <w:r w:rsidRPr="00B74AC3">
        <w:rPr>
          <w:rFonts w:ascii="Tahoma" w:eastAsia="Calibri" w:hAnsi="Tahoma" w:cs="Tahoma"/>
          <w:i/>
          <w:iCs/>
          <w:sz w:val="20"/>
          <w:szCs w:val="20"/>
        </w:rPr>
        <w:t>. Οδηγίες Προσβασιμότητας για Συγγραφή Περιεχομένου Ιστού ΑΤAG 2.0 (http://www.w3.org/TR/ATAG20/ - Αγγλικά)</w:t>
      </w:r>
    </w:p>
    <w:p w14:paraId="4D078C3A" w14:textId="77777777" w:rsidR="0062371B" w:rsidRPr="0097249C" w:rsidRDefault="0062371B" w:rsidP="00307AC2">
      <w:pPr>
        <w:autoSpaceDE w:val="0"/>
        <w:spacing w:after="240"/>
        <w:rPr>
          <w:rFonts w:ascii="Tahoma" w:hAnsi="Tahoma" w:cs="Tahoma"/>
          <w:i/>
          <w:color w:val="000000"/>
          <w:sz w:val="20"/>
          <w:szCs w:val="20"/>
        </w:rPr>
      </w:pPr>
    </w:p>
    <w:p w14:paraId="359B7585" w14:textId="30585D9D" w:rsidR="0062371B" w:rsidRPr="0097249C" w:rsidRDefault="0062371B" w:rsidP="00307AC2">
      <w:pPr>
        <w:rPr>
          <w:rFonts w:ascii="Tahoma" w:hAnsi="Tahoma" w:cs="Tahoma"/>
          <w:i/>
          <w:sz w:val="20"/>
          <w:szCs w:val="20"/>
        </w:rPr>
      </w:pPr>
      <w:r w:rsidRPr="0097249C">
        <w:rPr>
          <w:rFonts w:ascii="Tahoma" w:hAnsi="Tahoma" w:cs="Tahoma"/>
          <w:sz w:val="20"/>
          <w:szCs w:val="20"/>
          <w:u w:val="single"/>
        </w:rPr>
        <w:t xml:space="preserve">(ΣΤ) Πρόσβαση στην </w:t>
      </w:r>
      <w:r w:rsidR="000C10C9" w:rsidRPr="0097249C">
        <w:rPr>
          <w:rFonts w:ascii="Tahoma" w:eastAsia="Arial Narrow" w:hAnsi="Tahoma" w:cs="Tahoma"/>
          <w:sz w:val="20"/>
          <w:szCs w:val="20"/>
          <w:u w:val="single"/>
        </w:rPr>
        <w:t>πληροφορία</w:t>
      </w:r>
      <w:r w:rsidR="00695514">
        <w:rPr>
          <w:rFonts w:ascii="Tahoma" w:eastAsia="Arial Narrow" w:hAnsi="Tahoma" w:cs="Tahoma"/>
          <w:sz w:val="20"/>
          <w:szCs w:val="20"/>
          <w:u w:val="single"/>
        </w:rPr>
        <w:t xml:space="preserve"> </w:t>
      </w:r>
      <w:r w:rsidR="000C10C9" w:rsidRPr="0097249C">
        <w:rPr>
          <w:rFonts w:ascii="Tahoma" w:eastAsia="Arial Narrow" w:hAnsi="Tahoma" w:cs="Tahoma"/>
          <w:sz w:val="20"/>
          <w:szCs w:val="20"/>
          <w:u w:val="single"/>
        </w:rPr>
        <w:t>-</w:t>
      </w:r>
      <w:r w:rsidR="00695514">
        <w:rPr>
          <w:rFonts w:ascii="Tahoma" w:hAnsi="Tahoma" w:cs="Tahoma"/>
          <w:sz w:val="20"/>
          <w:szCs w:val="20"/>
          <w:u w:val="single"/>
        </w:rPr>
        <w:t>π</w:t>
      </w:r>
      <w:r w:rsidRPr="0097249C">
        <w:rPr>
          <w:rFonts w:ascii="Tahoma" w:hAnsi="Tahoma" w:cs="Tahoma"/>
          <w:sz w:val="20"/>
          <w:szCs w:val="20"/>
          <w:u w:val="single"/>
        </w:rPr>
        <w:t>ληροφόρηση</w:t>
      </w:r>
      <w:r w:rsidR="00695514" w:rsidRPr="00695514">
        <w:rPr>
          <w:rFonts w:ascii="Tahoma" w:eastAsia="Arial Narrow" w:hAnsi="Tahoma" w:cs="Tahoma"/>
          <w:sz w:val="20"/>
          <w:szCs w:val="20"/>
          <w:u w:val="single"/>
        </w:rPr>
        <w:t xml:space="preserve"> </w:t>
      </w:r>
      <w:r w:rsidR="00695514">
        <w:rPr>
          <w:rFonts w:ascii="Tahoma" w:eastAsia="Arial Narrow" w:hAnsi="Tahoma" w:cs="Tahoma"/>
          <w:sz w:val="20"/>
          <w:szCs w:val="20"/>
          <w:u w:val="single"/>
        </w:rPr>
        <w:t>και εκδηλώσεις</w:t>
      </w:r>
    </w:p>
    <w:p w14:paraId="27F8511A" w14:textId="77777777" w:rsidR="0062371B" w:rsidRPr="0097249C" w:rsidRDefault="0062371B" w:rsidP="0069275A">
      <w:pPr>
        <w:autoSpaceDE w:val="0"/>
        <w:ind w:left="284"/>
        <w:rPr>
          <w:rFonts w:ascii="Tahoma" w:hAnsi="Tahoma" w:cs="Tahoma"/>
          <w:sz w:val="20"/>
          <w:szCs w:val="20"/>
        </w:rPr>
      </w:pPr>
      <w:r w:rsidRPr="0097249C">
        <w:rPr>
          <w:rFonts w:ascii="Tahoma" w:hAnsi="Tahoma" w:cs="Tahoma"/>
          <w:i/>
          <w:sz w:val="20"/>
          <w:szCs w:val="20"/>
        </w:rPr>
        <w:t>ΣΤ.1.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αναπηρίες”-άρθρα 2, 9 και 21 της Σύμβασ</w:t>
      </w:r>
      <w:r w:rsidR="00D361BA" w:rsidRPr="0097249C">
        <w:rPr>
          <w:rFonts w:ascii="Tahoma" w:eastAsia="Calibri" w:hAnsi="Tahoma" w:cs="Tahoma"/>
          <w:i/>
          <w:iCs/>
          <w:sz w:val="20"/>
          <w:szCs w:val="20"/>
        </w:rPr>
        <w:t xml:space="preserve">ης </w:t>
      </w:r>
    </w:p>
    <w:p w14:paraId="085B00BE" w14:textId="7FD7E771" w:rsidR="00695514" w:rsidRPr="00F0234D" w:rsidRDefault="00695514" w:rsidP="0069275A">
      <w:pPr>
        <w:suppressAutoHyphens w:val="0"/>
        <w:autoSpaceDE w:val="0"/>
        <w:autoSpaceDN w:val="0"/>
        <w:adjustRightInd w:val="0"/>
        <w:ind w:left="284"/>
        <w:rPr>
          <w:rFonts w:ascii="Tahoma" w:eastAsia="Calibri" w:hAnsi="Tahoma" w:cs="Tahoma"/>
          <w:i/>
          <w:iCs/>
          <w:sz w:val="20"/>
          <w:szCs w:val="20"/>
        </w:rPr>
      </w:pPr>
      <w:r>
        <w:rPr>
          <w:rFonts w:ascii="Tahoma" w:eastAsia="Calibri" w:hAnsi="Tahoma" w:cs="Tahoma"/>
          <w:i/>
          <w:iCs/>
          <w:sz w:val="20"/>
          <w:szCs w:val="20"/>
        </w:rPr>
        <w:t>Στ</w:t>
      </w:r>
      <w:r w:rsidRPr="00F0234D">
        <w:rPr>
          <w:rFonts w:ascii="Tahoma" w:eastAsia="Calibri" w:hAnsi="Tahoma" w:cs="Tahoma"/>
          <w:i/>
          <w:iCs/>
          <w:sz w:val="20"/>
          <w:szCs w:val="20"/>
        </w:rPr>
        <w:t>.2. Ν.4488/2017 ΦΕΚ 137 Α’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w:t>
      </w:r>
      <w:r>
        <w:rPr>
          <w:rFonts w:ascii="Tahoma" w:eastAsia="Calibri" w:hAnsi="Tahoma" w:cs="Tahoma"/>
          <w:i/>
          <w:iCs/>
          <w:sz w:val="20"/>
          <w:szCs w:val="20"/>
        </w:rPr>
        <w:t>ΜΕΡΟΣ Δ’</w:t>
      </w:r>
    </w:p>
    <w:p w14:paraId="0BC85DB2" w14:textId="77777777" w:rsidR="0062371B" w:rsidRPr="0097249C" w:rsidRDefault="0062371B">
      <w:pPr>
        <w:rPr>
          <w:rFonts w:ascii="Tahoma" w:hAnsi="Tahoma" w:cs="Tahoma"/>
          <w:sz w:val="20"/>
          <w:szCs w:val="20"/>
        </w:rPr>
      </w:pPr>
    </w:p>
    <w:p w14:paraId="20BF1EF4" w14:textId="77777777" w:rsidR="0062371B" w:rsidRPr="0097249C" w:rsidRDefault="0062371B">
      <w:pPr>
        <w:rPr>
          <w:rFonts w:ascii="Tahoma" w:hAnsi="Tahoma" w:cs="Tahoma"/>
          <w:b/>
          <w:sz w:val="20"/>
          <w:szCs w:val="20"/>
        </w:rPr>
      </w:pPr>
    </w:p>
    <w:sectPr w:rsidR="0062371B" w:rsidRPr="0097249C" w:rsidSect="0069275A">
      <w:footerReference w:type="default" r:id="rId11"/>
      <w:pgSz w:w="11906" w:h="16838"/>
      <w:pgMar w:top="1021" w:right="1416" w:bottom="1247" w:left="1134" w:header="720" w:footer="387"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3BFC67" w14:textId="77777777" w:rsidR="00067936" w:rsidRDefault="00067936">
      <w:pPr>
        <w:spacing w:before="0"/>
      </w:pPr>
      <w:r>
        <w:separator/>
      </w:r>
    </w:p>
  </w:endnote>
  <w:endnote w:type="continuationSeparator" w:id="0">
    <w:p w14:paraId="3D2C760F" w14:textId="77777777" w:rsidR="00067936" w:rsidRDefault="00067936">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A1"/>
    <w:family w:val="swiss"/>
    <w:pitch w:val="variable"/>
    <w:sig w:usb0="00000287" w:usb1="00000800" w:usb2="00000000" w:usb3="00000000" w:csb0="0000009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Calibri">
    <w:panose1 w:val="020F0502020204030204"/>
    <w:charset w:val="A1"/>
    <w:family w:val="swiss"/>
    <w:pitch w:val="variable"/>
    <w:sig w:usb0="E0002EFF" w:usb1="C000247B" w:usb2="00000009" w:usb3="00000000" w:csb0="000001FF" w:csb1="00000000"/>
  </w:font>
  <w:font w:name="EUAlbertina">
    <w:altName w:val="EU Albertina"/>
    <w:panose1 w:val="00000000000000000000"/>
    <w:charset w:val="A1"/>
    <w:family w:val="roman"/>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38" w:type="dxa"/>
      <w:jc w:val="center"/>
      <w:tblBorders>
        <w:top w:val="single" w:sz="4" w:space="0" w:color="auto"/>
      </w:tblBorders>
      <w:tblLayout w:type="fixed"/>
      <w:tblLook w:val="01E0" w:firstRow="1" w:lastRow="1" w:firstColumn="1" w:lastColumn="1" w:noHBand="0" w:noVBand="0"/>
    </w:tblPr>
    <w:tblGrid>
      <w:gridCol w:w="3602"/>
      <w:gridCol w:w="2622"/>
      <w:gridCol w:w="2508"/>
      <w:gridCol w:w="1306"/>
    </w:tblGrid>
    <w:tr w:rsidR="00F81764" w:rsidRPr="00C54013" w14:paraId="54CB3A79" w14:textId="77777777" w:rsidTr="00F81764">
      <w:trPr>
        <w:jc w:val="center"/>
      </w:trPr>
      <w:tc>
        <w:tcPr>
          <w:tcW w:w="8732" w:type="dxa"/>
          <w:gridSpan w:val="3"/>
          <w:tcBorders>
            <w:top w:val="nil"/>
          </w:tcBorders>
          <w:shd w:val="pct10" w:color="auto" w:fill="auto"/>
        </w:tcPr>
        <w:p w14:paraId="778EC86E" w14:textId="20F1465D" w:rsidR="00F81764" w:rsidRPr="00C54013" w:rsidRDefault="00F81764" w:rsidP="00F81764">
          <w:pPr>
            <w:spacing w:before="60"/>
            <w:jc w:val="left"/>
            <w:rPr>
              <w:rFonts w:ascii="Tahoma" w:hAnsi="Tahoma" w:cs="Tahoma"/>
              <w:bCs/>
              <w:szCs w:val="20"/>
            </w:rPr>
          </w:pPr>
          <w:r w:rsidRPr="00ED0E45">
            <w:rPr>
              <w:rFonts w:asciiTheme="minorHAnsi" w:hAnsiTheme="minorHAnsi" w:cstheme="minorHAnsi"/>
              <w:sz w:val="20"/>
              <w:szCs w:val="20"/>
            </w:rPr>
            <w:t xml:space="preserve">ΠΑΡΑΡΤΗΜΑ ΙΙ - Προσβασιμότητα </w:t>
          </w:r>
          <w:r>
            <w:rPr>
              <w:rFonts w:asciiTheme="minorHAnsi" w:hAnsiTheme="minorHAnsi" w:cstheme="minorHAnsi"/>
              <w:sz w:val="20"/>
              <w:szCs w:val="20"/>
            </w:rPr>
            <w:t xml:space="preserve">Ατόμων με Αναπηρία </w:t>
          </w:r>
        </w:p>
      </w:tc>
      <w:tc>
        <w:tcPr>
          <w:tcW w:w="1306" w:type="dxa"/>
          <w:tcBorders>
            <w:top w:val="nil"/>
          </w:tcBorders>
          <w:shd w:val="pct10" w:color="auto" w:fill="auto"/>
        </w:tcPr>
        <w:p w14:paraId="3823E9C0" w14:textId="0159B1B8" w:rsidR="00F81764" w:rsidRPr="00307AC2" w:rsidRDefault="00F81764" w:rsidP="00381F61">
          <w:pPr>
            <w:spacing w:before="60"/>
            <w:jc w:val="right"/>
            <w:rPr>
              <w:rFonts w:ascii="Tahoma" w:hAnsi="Tahoma" w:cs="Tahoma"/>
              <w:bCs/>
              <w:szCs w:val="20"/>
            </w:rPr>
          </w:pPr>
        </w:p>
      </w:tc>
    </w:tr>
    <w:tr w:rsidR="00F81764" w:rsidRPr="00C54013" w14:paraId="2F88A694" w14:textId="77777777" w:rsidTr="00F81764">
      <w:trPr>
        <w:jc w:val="center"/>
      </w:trPr>
      <w:tc>
        <w:tcPr>
          <w:tcW w:w="3602" w:type="dxa"/>
          <w:shd w:val="clear" w:color="auto" w:fill="auto"/>
        </w:tcPr>
        <w:p w14:paraId="1314D401" w14:textId="68C3AA68" w:rsidR="00F81764" w:rsidRDefault="00F81764" w:rsidP="00F81764">
          <w:pPr>
            <w:spacing w:before="60"/>
            <w:rPr>
              <w:rFonts w:ascii="Tahoma" w:hAnsi="Tahoma" w:cs="Tahoma"/>
              <w:bCs/>
              <w:sz w:val="16"/>
              <w:szCs w:val="16"/>
            </w:rPr>
          </w:pPr>
          <w:r>
            <w:rPr>
              <w:rFonts w:ascii="Tahoma" w:hAnsi="Tahoma" w:cs="Tahoma"/>
              <w:bCs/>
              <w:sz w:val="16"/>
              <w:szCs w:val="16"/>
            </w:rPr>
            <w:t>Οδηγ</w:t>
          </w:r>
          <w:r w:rsidR="00E95B25">
            <w:rPr>
              <w:rFonts w:ascii="Tahoma" w:hAnsi="Tahoma" w:cs="Tahoma"/>
              <w:bCs/>
              <w:sz w:val="16"/>
              <w:szCs w:val="16"/>
            </w:rPr>
            <w:t>ίες</w:t>
          </w:r>
          <w:r>
            <w:rPr>
              <w:rFonts w:ascii="Tahoma" w:hAnsi="Tahoma" w:cs="Tahoma"/>
              <w:bCs/>
              <w:sz w:val="16"/>
              <w:szCs w:val="16"/>
            </w:rPr>
            <w:t>: Ο.Ι.1_</w:t>
          </w:r>
          <w:r w:rsidR="003B22DF">
            <w:rPr>
              <w:rFonts w:ascii="Tahoma" w:hAnsi="Tahoma" w:cs="Tahoma"/>
              <w:bCs/>
              <w:sz w:val="16"/>
              <w:szCs w:val="16"/>
            </w:rPr>
            <w:t>1</w:t>
          </w:r>
        </w:p>
        <w:p w14:paraId="2115F84A" w14:textId="77777777" w:rsidR="00F81764" w:rsidRDefault="00F81764" w:rsidP="00F81764">
          <w:pPr>
            <w:tabs>
              <w:tab w:val="left" w:pos="0"/>
            </w:tabs>
            <w:spacing w:before="0"/>
            <w:rPr>
              <w:rFonts w:ascii="Tahoma" w:hAnsi="Tahoma" w:cs="Tahoma"/>
              <w:bCs/>
              <w:sz w:val="16"/>
              <w:szCs w:val="16"/>
            </w:rPr>
          </w:pPr>
          <w:r>
            <w:rPr>
              <w:rFonts w:ascii="Tahoma" w:hAnsi="Tahoma" w:cs="Tahoma"/>
              <w:bCs/>
              <w:sz w:val="16"/>
              <w:szCs w:val="16"/>
            </w:rPr>
            <w:t>Έκδοση:1</w:t>
          </w:r>
          <w:r>
            <w:rPr>
              <w:rFonts w:ascii="Tahoma" w:hAnsi="Tahoma" w:cs="Tahoma"/>
              <w:bCs/>
              <w:sz w:val="16"/>
              <w:szCs w:val="16"/>
              <w:vertAlign w:val="superscript"/>
            </w:rPr>
            <w:t>η</w:t>
          </w:r>
          <w:r>
            <w:rPr>
              <w:rFonts w:ascii="Tahoma" w:hAnsi="Tahoma" w:cs="Tahoma"/>
              <w:bCs/>
              <w:sz w:val="16"/>
              <w:szCs w:val="16"/>
            </w:rPr>
            <w:t xml:space="preserve">  </w:t>
          </w:r>
        </w:p>
        <w:p w14:paraId="7D94562F" w14:textId="496A1E24" w:rsidR="00F81764" w:rsidRDefault="00F81764" w:rsidP="00F81764">
          <w:pPr>
            <w:spacing w:before="60"/>
            <w:rPr>
              <w:rFonts w:ascii="Tahoma" w:hAnsi="Tahoma" w:cs="Tahoma"/>
              <w:bCs/>
              <w:sz w:val="16"/>
              <w:szCs w:val="16"/>
            </w:rPr>
          </w:pPr>
          <w:r>
            <w:rPr>
              <w:rFonts w:ascii="Tahoma" w:hAnsi="Tahoma" w:cs="Tahoma"/>
              <w:bCs/>
              <w:sz w:val="16"/>
              <w:szCs w:val="16"/>
            </w:rPr>
            <w:t>Ημ. Έκδοσης:</w:t>
          </w:r>
          <w:r w:rsidR="00F53419">
            <w:rPr>
              <w:rFonts w:ascii="Tahoma" w:hAnsi="Tahoma" w:cs="Tahoma"/>
              <w:bCs/>
              <w:sz w:val="16"/>
              <w:szCs w:val="16"/>
            </w:rPr>
            <w:t xml:space="preserve"> Οκτώβριος </w:t>
          </w:r>
          <w:r w:rsidRPr="004878BE">
            <w:rPr>
              <w:rFonts w:ascii="Tahoma" w:hAnsi="Tahoma" w:cs="Tahoma"/>
              <w:bCs/>
              <w:sz w:val="16"/>
              <w:szCs w:val="16"/>
            </w:rPr>
            <w:t>20</w:t>
          </w:r>
          <w:r>
            <w:rPr>
              <w:rFonts w:ascii="Tahoma" w:hAnsi="Tahoma" w:cs="Tahoma"/>
              <w:bCs/>
              <w:sz w:val="16"/>
              <w:szCs w:val="16"/>
            </w:rPr>
            <w:t>22</w:t>
          </w:r>
        </w:p>
      </w:tc>
      <w:tc>
        <w:tcPr>
          <w:tcW w:w="2622" w:type="dxa"/>
          <w:shd w:val="clear" w:color="auto" w:fill="auto"/>
          <w:vAlign w:val="center"/>
        </w:tcPr>
        <w:p w14:paraId="351C3077" w14:textId="66A0D107" w:rsidR="00F81764" w:rsidRPr="00FD0CD1" w:rsidRDefault="00FD0CD1" w:rsidP="00FD0CD1">
          <w:pPr>
            <w:spacing w:before="60"/>
            <w:ind w:left="1167"/>
            <w:rPr>
              <w:noProof/>
              <w:sz w:val="20"/>
              <w:szCs w:val="20"/>
              <w:lang w:eastAsia="el-GR"/>
            </w:rPr>
          </w:pPr>
          <w:r w:rsidRPr="00FD0CD1">
            <w:rPr>
              <w:noProof/>
              <w:sz w:val="20"/>
              <w:szCs w:val="20"/>
              <w:lang w:eastAsia="el-GR"/>
            </w:rPr>
            <w:fldChar w:fldCharType="begin"/>
          </w:r>
          <w:r w:rsidRPr="00FD0CD1">
            <w:rPr>
              <w:noProof/>
              <w:sz w:val="20"/>
              <w:szCs w:val="20"/>
              <w:lang w:eastAsia="el-GR"/>
            </w:rPr>
            <w:instrText>PAGE   \* MERGEFORMAT</w:instrText>
          </w:r>
          <w:r w:rsidRPr="00FD0CD1">
            <w:rPr>
              <w:noProof/>
              <w:sz w:val="20"/>
              <w:szCs w:val="20"/>
              <w:lang w:eastAsia="el-GR"/>
            </w:rPr>
            <w:fldChar w:fldCharType="separate"/>
          </w:r>
          <w:r w:rsidR="008B7BDE">
            <w:rPr>
              <w:noProof/>
              <w:sz w:val="20"/>
              <w:szCs w:val="20"/>
              <w:lang w:eastAsia="el-GR"/>
            </w:rPr>
            <w:t>1</w:t>
          </w:r>
          <w:r w:rsidRPr="00FD0CD1">
            <w:rPr>
              <w:noProof/>
              <w:sz w:val="20"/>
              <w:szCs w:val="20"/>
              <w:lang w:eastAsia="el-GR"/>
            </w:rPr>
            <w:fldChar w:fldCharType="end"/>
          </w:r>
        </w:p>
      </w:tc>
      <w:tc>
        <w:tcPr>
          <w:tcW w:w="3814" w:type="dxa"/>
          <w:gridSpan w:val="2"/>
          <w:shd w:val="clear" w:color="auto" w:fill="auto"/>
          <w:vAlign w:val="center"/>
        </w:tcPr>
        <w:p w14:paraId="3EBB390E" w14:textId="2776669B" w:rsidR="00F81764" w:rsidRDefault="00F53419" w:rsidP="00381F61">
          <w:pPr>
            <w:spacing w:before="60"/>
            <w:jc w:val="right"/>
            <w:rPr>
              <w:noProof/>
              <w:lang w:eastAsia="el-GR"/>
            </w:rPr>
          </w:pPr>
          <w:r w:rsidRPr="003C4BDE">
            <w:rPr>
              <w:bCs/>
              <w:noProof/>
              <w:szCs w:val="20"/>
              <w:lang w:eastAsia="el-GR"/>
            </w:rPr>
            <w:drawing>
              <wp:inline distT="0" distB="0" distL="0" distR="0" wp14:anchorId="044B2333" wp14:editId="51921BAA">
                <wp:extent cx="742950" cy="457200"/>
                <wp:effectExtent l="0" t="0" r="0" b="0"/>
                <wp:docPr id="5" name="Εικόνα 5"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138F17FD" w14:textId="77777777" w:rsidR="0062371B" w:rsidRPr="006E2B42" w:rsidRDefault="0062371B" w:rsidP="006E2B42">
    <w:pPr>
      <w:pStyle w:val="ab"/>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C78840" w14:textId="77777777" w:rsidR="00067936" w:rsidRDefault="00067936">
      <w:pPr>
        <w:spacing w:before="0"/>
      </w:pPr>
      <w:r>
        <w:separator/>
      </w:r>
    </w:p>
  </w:footnote>
  <w:footnote w:type="continuationSeparator" w:id="0">
    <w:p w14:paraId="57B011C9" w14:textId="77777777" w:rsidR="00067936" w:rsidRDefault="00067936">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lvlText w:val="%1"/>
      <w:lvlJc w:val="left"/>
      <w:pPr>
        <w:tabs>
          <w:tab w:val="num" w:pos="0"/>
        </w:tabs>
        <w:ind w:left="432" w:hanging="432"/>
      </w:pPr>
      <w:rPr>
        <w:rFonts w:ascii="Arial Narrow" w:hAnsi="Arial Narrow" w:cs="Times New Roman" w:hint="default"/>
        <w:b/>
        <w:i w:val="0"/>
        <w:color w:val="CD6209"/>
        <w:sz w:val="32"/>
      </w:rPr>
    </w:lvl>
    <w:lvl w:ilvl="1">
      <w:start w:val="1"/>
      <w:numFmt w:val="decimal"/>
      <w:pStyle w:val="2"/>
      <w:lvlText w:val="%1.%2"/>
      <w:lvlJc w:val="left"/>
      <w:pPr>
        <w:tabs>
          <w:tab w:val="num" w:pos="0"/>
        </w:tabs>
        <w:ind w:left="718" w:hanging="576"/>
      </w:pPr>
      <w:rPr>
        <w:b w:val="0"/>
        <w:bCs w:val="0"/>
        <w:i w:val="0"/>
        <w:iCs w:val="0"/>
        <w:caps w:val="0"/>
        <w:smallCaps w:val="0"/>
        <w:strike w:val="0"/>
        <w:dstrike w:val="0"/>
        <w:vanish w:val="0"/>
        <w:color w:val="000000"/>
        <w:spacing w:val="0"/>
        <w:kern w:val="1"/>
        <w:position w:val="0"/>
        <w:sz w:val="24"/>
        <w:u w:val="none"/>
        <w:vertAlign w:val="baseline"/>
        <w:em w:val="none"/>
      </w:rPr>
    </w:lvl>
    <w:lvl w:ilvl="2">
      <w:start w:val="1"/>
      <w:numFmt w:val="decimal"/>
      <w:pStyle w:val="3"/>
      <w:lvlText w:val="%1.%2.%3"/>
      <w:lvlJc w:val="left"/>
      <w:pPr>
        <w:tabs>
          <w:tab w:val="num" w:pos="0"/>
        </w:tabs>
        <w:ind w:left="1004" w:hanging="720"/>
      </w:pPr>
      <w:rPr>
        <w:rFonts w:ascii="Arial Narrow" w:hAnsi="Arial Narrow" w:cs="Times New Roman" w:hint="default"/>
        <w:b/>
        <w:i w:val="0"/>
        <w:strike w:val="0"/>
        <w:dstrike w:val="0"/>
        <w:color w:val="auto"/>
        <w:sz w:val="24"/>
      </w:rPr>
    </w:lvl>
    <w:lvl w:ilvl="3">
      <w:start w:val="1"/>
      <w:numFmt w:val="decimal"/>
      <w:pStyle w:val="4"/>
      <w:lvlText w:val="%1.%2.%3.%4"/>
      <w:lvlJc w:val="left"/>
      <w:pPr>
        <w:tabs>
          <w:tab w:val="num" w:pos="0"/>
        </w:tabs>
        <w:ind w:left="864" w:hanging="864"/>
      </w:pPr>
      <w:rPr>
        <w:rFonts w:cs="Times New Roman" w:hint="default"/>
      </w:rPr>
    </w:lvl>
    <w:lvl w:ilvl="4">
      <w:start w:val="1"/>
      <w:numFmt w:val="decimal"/>
      <w:pStyle w:val="5"/>
      <w:lvlText w:val="%1.%2.%3.%4.%5"/>
      <w:lvlJc w:val="left"/>
      <w:pPr>
        <w:tabs>
          <w:tab w:val="num" w:pos="0"/>
        </w:tabs>
        <w:ind w:left="1008" w:hanging="1008"/>
      </w:pPr>
      <w:rPr>
        <w:rFonts w:cs="Times New Roman" w:hint="default"/>
      </w:rPr>
    </w:lvl>
    <w:lvl w:ilvl="5">
      <w:start w:val="1"/>
      <w:numFmt w:val="decimal"/>
      <w:pStyle w:val="6"/>
      <w:lvlText w:val="%1.%2.%3.%4.%5.%6"/>
      <w:lvlJc w:val="left"/>
      <w:pPr>
        <w:tabs>
          <w:tab w:val="num" w:pos="0"/>
        </w:tabs>
        <w:ind w:left="1152" w:hanging="1152"/>
      </w:pPr>
      <w:rPr>
        <w:rFonts w:cs="Times New Roman" w:hint="default"/>
      </w:rPr>
    </w:lvl>
    <w:lvl w:ilvl="6">
      <w:start w:val="1"/>
      <w:numFmt w:val="decimal"/>
      <w:pStyle w:val="7"/>
      <w:lvlText w:val="%1.%2.%3.%4.%5.%6.%7"/>
      <w:lvlJc w:val="left"/>
      <w:pPr>
        <w:tabs>
          <w:tab w:val="num" w:pos="0"/>
        </w:tabs>
        <w:ind w:left="1296" w:hanging="1296"/>
      </w:pPr>
      <w:rPr>
        <w:rFonts w:cs="Times New Roman" w:hint="default"/>
      </w:rPr>
    </w:lvl>
    <w:lvl w:ilvl="7">
      <w:start w:val="1"/>
      <w:numFmt w:val="decimal"/>
      <w:pStyle w:val="8"/>
      <w:lvlText w:val="%1.%2.%3.%4.%5.%6.%7.%8"/>
      <w:lvlJc w:val="left"/>
      <w:pPr>
        <w:tabs>
          <w:tab w:val="num" w:pos="0"/>
        </w:tabs>
        <w:ind w:left="1440" w:hanging="1440"/>
      </w:pPr>
      <w:rPr>
        <w:rFonts w:cs="Times New Roman" w:hint="default"/>
      </w:rPr>
    </w:lvl>
    <w:lvl w:ilvl="8">
      <w:start w:val="1"/>
      <w:numFmt w:val="decimal"/>
      <w:pStyle w:val="9"/>
      <w:lvlText w:val="%1.%2.%3.%4.%5.%6.%7.%8.%9"/>
      <w:lvlJc w:val="left"/>
      <w:pPr>
        <w:tabs>
          <w:tab w:val="num" w:pos="0"/>
        </w:tabs>
        <w:ind w:left="1584" w:hanging="1584"/>
      </w:pPr>
      <w:rPr>
        <w:rFonts w:cs="Times New Roman" w:hint="default"/>
      </w:rPr>
    </w:lvl>
  </w:abstractNum>
  <w:abstractNum w:abstractNumId="1" w15:restartNumberingAfterBreak="0">
    <w:nsid w:val="00000002"/>
    <w:multiLevelType w:val="singleLevel"/>
    <w:tmpl w:val="00000002"/>
    <w:name w:val="WW8Num1"/>
    <w:lvl w:ilvl="0">
      <w:start w:val="1"/>
      <w:numFmt w:val="bullet"/>
      <w:pStyle w:val="41"/>
      <w:lvlText w:val=""/>
      <w:lvlJc w:val="left"/>
      <w:pPr>
        <w:tabs>
          <w:tab w:val="num" w:pos="1209"/>
        </w:tabs>
        <w:ind w:left="1209" w:hanging="360"/>
      </w:pPr>
      <w:rPr>
        <w:rFonts w:ascii="Symbol" w:hAnsi="Symbol" w:cs="Symbol" w:hint="default"/>
      </w:rPr>
    </w:lvl>
  </w:abstractNum>
  <w:abstractNum w:abstractNumId="2" w15:restartNumberingAfterBreak="0">
    <w:nsid w:val="00000003"/>
    <w:multiLevelType w:val="singleLevel"/>
    <w:tmpl w:val="00000003"/>
    <w:name w:val="WW8Num3"/>
    <w:lvl w:ilvl="0">
      <w:start w:val="1"/>
      <w:numFmt w:val="bullet"/>
      <w:pStyle w:val="ListBulletables"/>
      <w:lvlText w:val=""/>
      <w:lvlJc w:val="left"/>
      <w:pPr>
        <w:tabs>
          <w:tab w:val="num" w:pos="0"/>
        </w:tabs>
        <w:ind w:left="720" w:hanging="360"/>
      </w:pPr>
      <w:rPr>
        <w:rFonts w:ascii="Symbol" w:hAnsi="Symbol" w:cs="Symbol" w:hint="default"/>
      </w:rPr>
    </w:lvl>
  </w:abstractNum>
  <w:abstractNum w:abstractNumId="3" w15:restartNumberingAfterBreak="0">
    <w:nsid w:val="00000004"/>
    <w:multiLevelType w:val="singleLevel"/>
    <w:tmpl w:val="00000004"/>
    <w:name w:val="WW8Num4"/>
    <w:lvl w:ilvl="0">
      <w:start w:val="1"/>
      <w:numFmt w:val="bullet"/>
      <w:pStyle w:val="21"/>
      <w:lvlText w:val=""/>
      <w:lvlJc w:val="left"/>
      <w:pPr>
        <w:tabs>
          <w:tab w:val="num" w:pos="0"/>
        </w:tabs>
        <w:ind w:left="644" w:hanging="360"/>
      </w:pPr>
      <w:rPr>
        <w:rFonts w:ascii="Wingdings" w:hAnsi="Wingdings" w:cs="Wingdings" w:hint="default"/>
        <w:sz w:val="14"/>
      </w:rPr>
    </w:lvl>
  </w:abstractNum>
  <w:abstractNum w:abstractNumId="4" w15:restartNumberingAfterBreak="0">
    <w:nsid w:val="00000005"/>
    <w:multiLevelType w:val="multilevel"/>
    <w:tmpl w:val="00000005"/>
    <w:name w:val="WW8Num18"/>
    <w:lvl w:ilvl="0">
      <w:start w:val="1"/>
      <w:numFmt w:val="decimal"/>
      <w:pStyle w:val="1"/>
      <w:lvlText w:val="%1."/>
      <w:lvlJc w:val="left"/>
      <w:pPr>
        <w:tabs>
          <w:tab w:val="num" w:pos="0"/>
        </w:tabs>
        <w:ind w:left="1152" w:hanging="360"/>
      </w:pPr>
    </w:lvl>
    <w:lvl w:ilvl="1">
      <w:start w:val="3"/>
      <w:numFmt w:val="decimal"/>
      <w:lvlText w:val="%1.%2"/>
      <w:lvlJc w:val="left"/>
      <w:pPr>
        <w:tabs>
          <w:tab w:val="num" w:pos="0"/>
        </w:tabs>
        <w:ind w:left="1152" w:hanging="360"/>
      </w:pPr>
      <w:rPr>
        <w:rFonts w:hint="default"/>
      </w:rPr>
    </w:lvl>
    <w:lvl w:ilvl="2">
      <w:start w:val="1"/>
      <w:numFmt w:val="decimal"/>
      <w:lvlText w:val="%1.%2.%3"/>
      <w:lvlJc w:val="left"/>
      <w:pPr>
        <w:tabs>
          <w:tab w:val="num" w:pos="0"/>
        </w:tabs>
        <w:ind w:left="1512" w:hanging="720"/>
      </w:pPr>
      <w:rPr>
        <w:rFonts w:hint="default"/>
      </w:rPr>
    </w:lvl>
    <w:lvl w:ilvl="3">
      <w:start w:val="1"/>
      <w:numFmt w:val="decimal"/>
      <w:lvlText w:val="%1.%2.%3.%4"/>
      <w:lvlJc w:val="left"/>
      <w:pPr>
        <w:tabs>
          <w:tab w:val="num" w:pos="0"/>
        </w:tabs>
        <w:ind w:left="1512" w:hanging="720"/>
      </w:pPr>
      <w:rPr>
        <w:rFonts w:hint="default"/>
      </w:rPr>
    </w:lvl>
    <w:lvl w:ilvl="4">
      <w:start w:val="1"/>
      <w:numFmt w:val="decimal"/>
      <w:lvlText w:val="%1.%2.%3.%4.%5"/>
      <w:lvlJc w:val="left"/>
      <w:pPr>
        <w:tabs>
          <w:tab w:val="num" w:pos="0"/>
        </w:tabs>
        <w:ind w:left="1872" w:hanging="1080"/>
      </w:pPr>
      <w:rPr>
        <w:rFonts w:hint="default"/>
      </w:rPr>
    </w:lvl>
    <w:lvl w:ilvl="5">
      <w:start w:val="1"/>
      <w:numFmt w:val="decimal"/>
      <w:lvlText w:val="%1.%2.%3.%4.%5.%6"/>
      <w:lvlJc w:val="left"/>
      <w:pPr>
        <w:tabs>
          <w:tab w:val="num" w:pos="0"/>
        </w:tabs>
        <w:ind w:left="1872" w:hanging="1080"/>
      </w:pPr>
      <w:rPr>
        <w:rFonts w:hint="default"/>
      </w:rPr>
    </w:lvl>
    <w:lvl w:ilvl="6">
      <w:start w:val="1"/>
      <w:numFmt w:val="decimal"/>
      <w:lvlText w:val="%1.%2.%3.%4.%5.%6.%7"/>
      <w:lvlJc w:val="left"/>
      <w:pPr>
        <w:tabs>
          <w:tab w:val="num" w:pos="0"/>
        </w:tabs>
        <w:ind w:left="2232" w:hanging="1440"/>
      </w:pPr>
      <w:rPr>
        <w:rFonts w:hint="default"/>
      </w:rPr>
    </w:lvl>
    <w:lvl w:ilvl="7">
      <w:start w:val="1"/>
      <w:numFmt w:val="decimal"/>
      <w:lvlText w:val="%1.%2.%3.%4.%5.%6.%7.%8"/>
      <w:lvlJc w:val="left"/>
      <w:pPr>
        <w:tabs>
          <w:tab w:val="num" w:pos="0"/>
        </w:tabs>
        <w:ind w:left="2232" w:hanging="1440"/>
      </w:pPr>
      <w:rPr>
        <w:rFonts w:hint="default"/>
      </w:rPr>
    </w:lvl>
    <w:lvl w:ilvl="8">
      <w:start w:val="1"/>
      <w:numFmt w:val="decimal"/>
      <w:lvlText w:val="%1.%2.%3.%4.%5.%6.%7.%8.%9"/>
      <w:lvlJc w:val="left"/>
      <w:pPr>
        <w:tabs>
          <w:tab w:val="num" w:pos="0"/>
        </w:tabs>
        <w:ind w:left="2232" w:hanging="1440"/>
      </w:pPr>
      <w:rPr>
        <w:rFonts w:hint="default"/>
      </w:rPr>
    </w:lvl>
  </w:abstractNum>
  <w:abstractNum w:abstractNumId="5" w15:restartNumberingAfterBreak="0">
    <w:nsid w:val="00000006"/>
    <w:multiLevelType w:val="singleLevel"/>
    <w:tmpl w:val="00000006"/>
    <w:name w:val="WW8Num32"/>
    <w:lvl w:ilvl="0">
      <w:start w:val="1"/>
      <w:numFmt w:val="bullet"/>
      <w:pStyle w:val="31"/>
      <w:lvlText w:val="­"/>
      <w:lvlJc w:val="left"/>
      <w:pPr>
        <w:tabs>
          <w:tab w:val="num" w:pos="0"/>
        </w:tabs>
        <w:ind w:left="643" w:hanging="360"/>
      </w:pPr>
      <w:rPr>
        <w:rFonts w:ascii="Courier New" w:hAnsi="Courier New" w:cs="Courier New" w:hint="default"/>
        <w:sz w:val="14"/>
      </w:rPr>
    </w:lvl>
  </w:abstractNum>
  <w:abstractNum w:abstractNumId="6" w15:restartNumberingAfterBreak="0">
    <w:nsid w:val="00000007"/>
    <w:multiLevelType w:val="singleLevel"/>
    <w:tmpl w:val="00000007"/>
    <w:name w:val="WW8Num34"/>
    <w:lvl w:ilvl="0">
      <w:start w:val="1"/>
      <w:numFmt w:val="decimal"/>
      <w:lvlText w:val="(%1)"/>
      <w:lvlJc w:val="left"/>
      <w:pPr>
        <w:tabs>
          <w:tab w:val="num" w:pos="0"/>
        </w:tabs>
        <w:ind w:left="360" w:hanging="360"/>
      </w:pPr>
      <w:rPr>
        <w:szCs w:val="22"/>
      </w:rPr>
    </w:lvl>
  </w:abstractNum>
  <w:abstractNum w:abstractNumId="7" w15:restartNumberingAfterBreak="0">
    <w:nsid w:val="00000008"/>
    <w:multiLevelType w:val="multilevel"/>
    <w:tmpl w:val="00000008"/>
    <w:name w:val="WW8Num36"/>
    <w:lvl w:ilvl="0">
      <w:start w:val="1"/>
      <w:numFmt w:val="bullet"/>
      <w:lvlText w:val=""/>
      <w:lvlJc w:val="left"/>
      <w:pPr>
        <w:tabs>
          <w:tab w:val="num" w:pos="0"/>
        </w:tabs>
        <w:ind w:left="360" w:hanging="360"/>
      </w:pPr>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15:restartNumberingAfterBreak="0">
    <w:nsid w:val="00000009"/>
    <w:multiLevelType w:val="singleLevel"/>
    <w:tmpl w:val="00000009"/>
    <w:name w:val="WW8Num38"/>
    <w:lvl w:ilvl="0">
      <w:start w:val="1"/>
      <w:numFmt w:val="bullet"/>
      <w:pStyle w:val="10"/>
      <w:lvlText w:val=""/>
      <w:lvlJc w:val="left"/>
      <w:pPr>
        <w:tabs>
          <w:tab w:val="num" w:pos="0"/>
        </w:tabs>
        <w:ind w:left="502" w:hanging="360"/>
      </w:pPr>
      <w:rPr>
        <w:rFonts w:ascii="Wingdings" w:hAnsi="Wingdings" w:cs="Wingdings" w:hint="default"/>
        <w:b w:val="0"/>
        <w:i w:val="0"/>
        <w:caps w:val="0"/>
        <w:smallCaps w:val="0"/>
        <w:strike w:val="0"/>
        <w:dstrike w:val="0"/>
        <w:vanish w:val="0"/>
        <w:color w:val="990000"/>
        <w:spacing w:val="0"/>
        <w:w w:val="100"/>
        <w:position w:val="0"/>
        <w:sz w:val="28"/>
        <w:u w:val="none"/>
        <w:vertAlign w:val="baseline"/>
        <w:lang w:val="el-GR"/>
      </w:rPr>
    </w:lvl>
  </w:abstractNum>
  <w:abstractNum w:abstractNumId="9" w15:restartNumberingAfterBreak="0">
    <w:nsid w:val="0000000A"/>
    <w:multiLevelType w:val="multilevel"/>
    <w:tmpl w:val="0000000A"/>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0" w15:restartNumberingAfterBreak="0">
    <w:nsid w:val="0000000B"/>
    <w:multiLevelType w:val="multilevel"/>
    <w:tmpl w:val="0000000B"/>
    <w:lvl w:ilvl="0">
      <w:start w:val="1"/>
      <w:numFmt w:val="decimal"/>
      <w:lvlText w:val="(%1)"/>
      <w:lvlJc w:val="left"/>
      <w:pPr>
        <w:tabs>
          <w:tab w:val="num" w:pos="0"/>
        </w:tabs>
        <w:ind w:left="360" w:hanging="360"/>
      </w:pPr>
      <w:rPr>
        <w:szCs w:val="22"/>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1" w15:restartNumberingAfterBreak="0">
    <w:nsid w:val="18994D2D"/>
    <w:multiLevelType w:val="hybridMultilevel"/>
    <w:tmpl w:val="20FCEB0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327871ED"/>
    <w:multiLevelType w:val="hybridMultilevel"/>
    <w:tmpl w:val="ACBE7C28"/>
    <w:lvl w:ilvl="0" w:tplc="3BBE6746">
      <w:start w:val="2"/>
      <w:numFmt w:val="decimal"/>
      <w:lvlText w:val="%1"/>
      <w:lvlJc w:val="left"/>
      <w:pPr>
        <w:ind w:left="2910" w:hanging="360"/>
      </w:pPr>
      <w:rPr>
        <w:rFonts w:hint="default"/>
        <w:b w:val="0"/>
        <w:color w:val="auto"/>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38DB727A"/>
    <w:multiLevelType w:val="hybridMultilevel"/>
    <w:tmpl w:val="152EFCC0"/>
    <w:lvl w:ilvl="0" w:tplc="69206330">
      <w:start w:val="1"/>
      <w:numFmt w:val="decimal"/>
      <w:lvlText w:val="%1"/>
      <w:lvlJc w:val="left"/>
      <w:pPr>
        <w:ind w:left="720" w:hanging="360"/>
      </w:pPr>
      <w:rPr>
        <w:rFonts w:hint="default"/>
        <w:b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4B912FB1"/>
    <w:multiLevelType w:val="hybridMultilevel"/>
    <w:tmpl w:val="935009DA"/>
    <w:lvl w:ilvl="0" w:tplc="6BF06BF8">
      <w:start w:val="2"/>
      <w:numFmt w:val="decimal"/>
      <w:lvlText w:val="%1"/>
      <w:lvlJc w:val="left"/>
      <w:pPr>
        <w:ind w:left="1635" w:hanging="360"/>
      </w:pPr>
      <w:rPr>
        <w:rFonts w:hint="default"/>
        <w:b w:val="0"/>
        <w:color w:val="auto"/>
      </w:rPr>
    </w:lvl>
    <w:lvl w:ilvl="1" w:tplc="04080019" w:tentative="1">
      <w:start w:val="1"/>
      <w:numFmt w:val="lowerLetter"/>
      <w:lvlText w:val="%2."/>
      <w:lvlJc w:val="left"/>
      <w:pPr>
        <w:ind w:left="2355" w:hanging="360"/>
      </w:pPr>
    </w:lvl>
    <w:lvl w:ilvl="2" w:tplc="0408001B" w:tentative="1">
      <w:start w:val="1"/>
      <w:numFmt w:val="lowerRoman"/>
      <w:lvlText w:val="%3."/>
      <w:lvlJc w:val="right"/>
      <w:pPr>
        <w:ind w:left="3075" w:hanging="180"/>
      </w:pPr>
    </w:lvl>
    <w:lvl w:ilvl="3" w:tplc="0408000F" w:tentative="1">
      <w:start w:val="1"/>
      <w:numFmt w:val="decimal"/>
      <w:lvlText w:val="%4."/>
      <w:lvlJc w:val="left"/>
      <w:pPr>
        <w:ind w:left="3795" w:hanging="360"/>
      </w:pPr>
    </w:lvl>
    <w:lvl w:ilvl="4" w:tplc="04080019" w:tentative="1">
      <w:start w:val="1"/>
      <w:numFmt w:val="lowerLetter"/>
      <w:lvlText w:val="%5."/>
      <w:lvlJc w:val="left"/>
      <w:pPr>
        <w:ind w:left="4515" w:hanging="360"/>
      </w:pPr>
    </w:lvl>
    <w:lvl w:ilvl="5" w:tplc="0408001B" w:tentative="1">
      <w:start w:val="1"/>
      <w:numFmt w:val="lowerRoman"/>
      <w:lvlText w:val="%6."/>
      <w:lvlJc w:val="right"/>
      <w:pPr>
        <w:ind w:left="5235" w:hanging="180"/>
      </w:pPr>
    </w:lvl>
    <w:lvl w:ilvl="6" w:tplc="0408000F" w:tentative="1">
      <w:start w:val="1"/>
      <w:numFmt w:val="decimal"/>
      <w:lvlText w:val="%7."/>
      <w:lvlJc w:val="left"/>
      <w:pPr>
        <w:ind w:left="5955" w:hanging="360"/>
      </w:pPr>
    </w:lvl>
    <w:lvl w:ilvl="7" w:tplc="04080019" w:tentative="1">
      <w:start w:val="1"/>
      <w:numFmt w:val="lowerLetter"/>
      <w:lvlText w:val="%8."/>
      <w:lvlJc w:val="left"/>
      <w:pPr>
        <w:ind w:left="6675" w:hanging="360"/>
      </w:pPr>
    </w:lvl>
    <w:lvl w:ilvl="8" w:tplc="0408001B" w:tentative="1">
      <w:start w:val="1"/>
      <w:numFmt w:val="lowerRoman"/>
      <w:lvlText w:val="%9."/>
      <w:lvlJc w:val="right"/>
      <w:pPr>
        <w:ind w:left="7395"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3"/>
  </w:num>
  <w:num w:numId="14">
    <w:abstractNumId w:val="14"/>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5F47"/>
    <w:rsid w:val="000025CC"/>
    <w:rsid w:val="00026741"/>
    <w:rsid w:val="000355A8"/>
    <w:rsid w:val="00067936"/>
    <w:rsid w:val="000C10C9"/>
    <w:rsid w:val="000C54F0"/>
    <w:rsid w:val="00153581"/>
    <w:rsid w:val="001841C4"/>
    <w:rsid w:val="00197B46"/>
    <w:rsid w:val="001B3188"/>
    <w:rsid w:val="00234952"/>
    <w:rsid w:val="00245230"/>
    <w:rsid w:val="00262AC7"/>
    <w:rsid w:val="002B3652"/>
    <w:rsid w:val="002D53F1"/>
    <w:rsid w:val="00307AC2"/>
    <w:rsid w:val="00337B1E"/>
    <w:rsid w:val="00381F61"/>
    <w:rsid w:val="003B22DF"/>
    <w:rsid w:val="004878BE"/>
    <w:rsid w:val="00495C6C"/>
    <w:rsid w:val="004B3910"/>
    <w:rsid w:val="0059251D"/>
    <w:rsid w:val="00597926"/>
    <w:rsid w:val="005C7287"/>
    <w:rsid w:val="00606468"/>
    <w:rsid w:val="0062371B"/>
    <w:rsid w:val="0069275A"/>
    <w:rsid w:val="00695514"/>
    <w:rsid w:val="006A4DEC"/>
    <w:rsid w:val="006B591D"/>
    <w:rsid w:val="006E2B42"/>
    <w:rsid w:val="00734B4C"/>
    <w:rsid w:val="007B45BF"/>
    <w:rsid w:val="008B1009"/>
    <w:rsid w:val="008B7BDE"/>
    <w:rsid w:val="009023FA"/>
    <w:rsid w:val="0097249C"/>
    <w:rsid w:val="009C2041"/>
    <w:rsid w:val="00A93B86"/>
    <w:rsid w:val="00AD6357"/>
    <w:rsid w:val="00B143F6"/>
    <w:rsid w:val="00B170DB"/>
    <w:rsid w:val="00B175CC"/>
    <w:rsid w:val="00B26982"/>
    <w:rsid w:val="00B67C6C"/>
    <w:rsid w:val="00B74AC3"/>
    <w:rsid w:val="00BB553A"/>
    <w:rsid w:val="00C711FF"/>
    <w:rsid w:val="00C85F47"/>
    <w:rsid w:val="00C94DED"/>
    <w:rsid w:val="00CB5866"/>
    <w:rsid w:val="00CD3DAB"/>
    <w:rsid w:val="00D361BA"/>
    <w:rsid w:val="00D57C8A"/>
    <w:rsid w:val="00D77FF4"/>
    <w:rsid w:val="00DE54D0"/>
    <w:rsid w:val="00E00268"/>
    <w:rsid w:val="00E040FA"/>
    <w:rsid w:val="00E10D14"/>
    <w:rsid w:val="00E226EB"/>
    <w:rsid w:val="00E84151"/>
    <w:rsid w:val="00E95B25"/>
    <w:rsid w:val="00ED0E45"/>
    <w:rsid w:val="00EE6574"/>
    <w:rsid w:val="00EF10D0"/>
    <w:rsid w:val="00F16520"/>
    <w:rsid w:val="00F53419"/>
    <w:rsid w:val="00F81764"/>
    <w:rsid w:val="00FA2CF7"/>
    <w:rsid w:val="00FA7522"/>
    <w:rsid w:val="00FB4E5F"/>
    <w:rsid w:val="00FD0CD1"/>
    <w:rsid w:val="00FE056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14F8673"/>
  <w15:docId w15:val="{37453128-8BE9-4E4D-8C3D-D1D555290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spacing w:before="120"/>
      <w:jc w:val="both"/>
    </w:pPr>
    <w:rPr>
      <w:rFonts w:ascii="Arial Narrow" w:hAnsi="Arial Narrow" w:cs="Arial Narrow"/>
      <w:sz w:val="22"/>
      <w:szCs w:val="24"/>
      <w:lang w:eastAsia="ar-SA"/>
    </w:rPr>
  </w:style>
  <w:style w:type="paragraph" w:styleId="1">
    <w:name w:val="heading 1"/>
    <w:basedOn w:val="a"/>
    <w:next w:val="a"/>
    <w:qFormat/>
    <w:pPr>
      <w:keepNext/>
      <w:keepLines/>
      <w:numPr>
        <w:numId w:val="5"/>
      </w:numPr>
      <w:shd w:val="clear" w:color="auto" w:fill="D9D9D9"/>
      <w:ind w:left="567" w:hanging="567"/>
      <w:outlineLvl w:val="0"/>
    </w:pPr>
    <w:rPr>
      <w:b/>
      <w:bCs/>
      <w:sz w:val="28"/>
      <w:szCs w:val="28"/>
      <w:lang w:val="x-none"/>
    </w:rPr>
  </w:style>
  <w:style w:type="paragraph" w:styleId="2">
    <w:name w:val="heading 2"/>
    <w:basedOn w:val="a"/>
    <w:next w:val="a"/>
    <w:qFormat/>
    <w:pPr>
      <w:keepNext/>
      <w:keepLines/>
      <w:numPr>
        <w:ilvl w:val="1"/>
        <w:numId w:val="1"/>
      </w:numPr>
      <w:outlineLvl w:val="1"/>
    </w:pPr>
    <w:rPr>
      <w:b/>
      <w:bCs/>
      <w:color w:val="CD6209"/>
      <w:sz w:val="24"/>
      <w:szCs w:val="26"/>
      <w:lang w:val="x-none"/>
    </w:rPr>
  </w:style>
  <w:style w:type="paragraph" w:styleId="3">
    <w:name w:val="heading 3"/>
    <w:basedOn w:val="a"/>
    <w:next w:val="a"/>
    <w:qFormat/>
    <w:pPr>
      <w:keepNext/>
      <w:keepLines/>
      <w:numPr>
        <w:ilvl w:val="2"/>
        <w:numId w:val="1"/>
      </w:numPr>
      <w:outlineLvl w:val="2"/>
    </w:pPr>
    <w:rPr>
      <w:b/>
      <w:bCs/>
      <w:lang w:val="x-none"/>
    </w:rPr>
  </w:style>
  <w:style w:type="paragraph" w:styleId="4">
    <w:name w:val="heading 4"/>
    <w:basedOn w:val="a"/>
    <w:next w:val="a"/>
    <w:qFormat/>
    <w:pPr>
      <w:keepNext/>
      <w:keepLines/>
      <w:numPr>
        <w:ilvl w:val="3"/>
        <w:numId w:val="1"/>
      </w:numPr>
      <w:spacing w:before="200"/>
      <w:outlineLvl w:val="3"/>
    </w:pPr>
    <w:rPr>
      <w:b/>
      <w:bCs/>
      <w:i/>
      <w:iCs/>
      <w:color w:val="4F81BD"/>
      <w:sz w:val="24"/>
      <w:lang w:val="x-none"/>
    </w:rPr>
  </w:style>
  <w:style w:type="paragraph" w:styleId="5">
    <w:name w:val="heading 5"/>
    <w:basedOn w:val="a"/>
    <w:next w:val="a"/>
    <w:qFormat/>
    <w:pPr>
      <w:keepNext/>
      <w:keepLines/>
      <w:numPr>
        <w:ilvl w:val="4"/>
        <w:numId w:val="1"/>
      </w:numPr>
      <w:spacing w:before="200"/>
      <w:outlineLvl w:val="4"/>
    </w:pPr>
    <w:rPr>
      <w:color w:val="990000"/>
      <w:lang w:val="x-none"/>
    </w:rPr>
  </w:style>
  <w:style w:type="paragraph" w:styleId="6">
    <w:name w:val="heading 6"/>
    <w:basedOn w:val="a"/>
    <w:next w:val="a"/>
    <w:qFormat/>
    <w:pPr>
      <w:keepNext/>
      <w:keepLines/>
      <w:numPr>
        <w:ilvl w:val="5"/>
        <w:numId w:val="1"/>
      </w:numPr>
      <w:spacing w:before="200"/>
      <w:outlineLvl w:val="5"/>
    </w:pPr>
    <w:rPr>
      <w:rFonts w:ascii="Cambria" w:hAnsi="Cambria" w:cs="Cambria"/>
      <w:i/>
      <w:iCs/>
      <w:color w:val="243F60"/>
      <w:lang w:val="x-none"/>
    </w:rPr>
  </w:style>
  <w:style w:type="paragraph" w:styleId="7">
    <w:name w:val="heading 7"/>
    <w:basedOn w:val="a"/>
    <w:next w:val="a"/>
    <w:qFormat/>
    <w:pPr>
      <w:keepNext/>
      <w:keepLines/>
      <w:numPr>
        <w:ilvl w:val="6"/>
        <w:numId w:val="1"/>
      </w:numPr>
      <w:spacing w:before="200"/>
      <w:outlineLvl w:val="6"/>
    </w:pPr>
    <w:rPr>
      <w:rFonts w:ascii="Cambria" w:hAnsi="Cambria" w:cs="Cambria"/>
      <w:i/>
      <w:iCs/>
      <w:color w:val="404040"/>
      <w:lang w:val="x-none"/>
    </w:rPr>
  </w:style>
  <w:style w:type="paragraph" w:styleId="8">
    <w:name w:val="heading 8"/>
    <w:basedOn w:val="a"/>
    <w:next w:val="a"/>
    <w:qFormat/>
    <w:pPr>
      <w:keepNext/>
      <w:keepLines/>
      <w:numPr>
        <w:ilvl w:val="7"/>
        <w:numId w:val="1"/>
      </w:numPr>
      <w:spacing w:before="200"/>
      <w:outlineLvl w:val="7"/>
    </w:pPr>
    <w:rPr>
      <w:rFonts w:ascii="Cambria" w:hAnsi="Cambria" w:cs="Cambria"/>
      <w:color w:val="404040"/>
      <w:sz w:val="20"/>
      <w:szCs w:val="20"/>
      <w:lang w:val="x-none"/>
    </w:rPr>
  </w:style>
  <w:style w:type="paragraph" w:styleId="9">
    <w:name w:val="heading 9"/>
    <w:basedOn w:val="a"/>
    <w:next w:val="a"/>
    <w:qFormat/>
    <w:pPr>
      <w:keepNext/>
      <w:keepLines/>
      <w:numPr>
        <w:ilvl w:val="8"/>
        <w:numId w:val="1"/>
      </w:numPr>
      <w:spacing w:before="200"/>
      <w:outlineLvl w:val="8"/>
    </w:pPr>
    <w:rPr>
      <w:rFonts w:ascii="Cambria" w:hAnsi="Cambria" w:cs="Cambria"/>
      <w:i/>
      <w:iCs/>
      <w:color w:val="404040"/>
      <w:sz w:val="20"/>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Symbol" w:hAnsi="Symbol" w:cs="Symbol" w:hint="default"/>
    </w:rPr>
  </w:style>
  <w:style w:type="character" w:customStyle="1" w:styleId="WW8Num2z0">
    <w:name w:val="WW8Num2z0"/>
    <w:rPr>
      <w:rFonts w:ascii="Symbol" w:hAnsi="Symbol" w:cs="Symbol" w:hint="default"/>
    </w:rPr>
  </w:style>
  <w:style w:type="character" w:customStyle="1" w:styleId="WW8Num3z0">
    <w:name w:val="WW8Num3z0"/>
    <w:rPr>
      <w:rFonts w:ascii="Symbol" w:hAnsi="Symbol" w:cs="Symbol"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4z0">
    <w:name w:val="WW8Num4z0"/>
    <w:rPr>
      <w:rFonts w:ascii="Wingdings" w:hAnsi="Wingdings" w:cs="Wingdings" w:hint="default"/>
      <w:sz w:val="14"/>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5z0">
    <w:name w:val="WW8Num5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8z0">
    <w:name w:val="WW8Num8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8z3">
    <w:name w:val="WW8Num8z3"/>
    <w:rPr>
      <w:rFonts w:ascii="Symbol" w:hAnsi="Symbol" w:cs="Symbol" w:hint="default"/>
    </w:rPr>
  </w:style>
  <w:style w:type="character" w:customStyle="1" w:styleId="WW8Num9z0">
    <w:name w:val="WW8Num9z0"/>
    <w:rPr>
      <w:b w:val="0"/>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Wingdings" w:hAnsi="Wingdings" w:cs="Wingdings" w:hint="default"/>
      <w:b w:val="0"/>
      <w:i w:val="0"/>
      <w:caps w:val="0"/>
      <w:smallCaps w:val="0"/>
      <w:strike w:val="0"/>
      <w:dstrike w:val="0"/>
      <w:vanish w:val="0"/>
      <w:color w:val="990000"/>
      <w:spacing w:val="0"/>
      <w:w w:val="100"/>
      <w:position w:val="0"/>
      <w:sz w:val="28"/>
      <w:u w:val="none"/>
      <w:vertAlign w:val="baseline"/>
      <w:lang w:val="el-GR"/>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ascii="Arial Narrow" w:hAnsi="Arial Narrow" w:cs="Times New Roman" w:hint="default"/>
      <w:b/>
      <w:i w:val="0"/>
      <w:color w:val="CD6209"/>
      <w:sz w:val="32"/>
    </w:rPr>
  </w:style>
  <w:style w:type="character" w:customStyle="1" w:styleId="WW8Num11z1">
    <w:name w:val="WW8Num11z1"/>
    <w:rPr>
      <w:b w:val="0"/>
      <w:bCs w:val="0"/>
      <w:i w:val="0"/>
      <w:iCs w:val="0"/>
      <w:caps w:val="0"/>
      <w:smallCaps w:val="0"/>
      <w:strike w:val="0"/>
      <w:dstrike w:val="0"/>
      <w:vanish w:val="0"/>
      <w:color w:val="000000"/>
      <w:spacing w:val="0"/>
      <w:kern w:val="1"/>
      <w:position w:val="0"/>
      <w:sz w:val="24"/>
      <w:u w:val="none"/>
      <w:vertAlign w:val="baseline"/>
      <w:em w:val="none"/>
    </w:rPr>
  </w:style>
  <w:style w:type="character" w:customStyle="1" w:styleId="WW8Num11z2">
    <w:name w:val="WW8Num11z2"/>
    <w:rPr>
      <w:rFonts w:ascii="Arial Narrow" w:hAnsi="Arial Narrow" w:cs="Times New Roman" w:hint="default"/>
      <w:b/>
      <w:i w:val="0"/>
      <w:strike w:val="0"/>
      <w:dstrike w:val="0"/>
      <w:color w:val="auto"/>
      <w:sz w:val="24"/>
    </w:rPr>
  </w:style>
  <w:style w:type="character" w:customStyle="1" w:styleId="WW8Num11z3">
    <w:name w:val="WW8Num11z3"/>
    <w:rPr>
      <w:rFonts w:cs="Times New Roman" w:hint="default"/>
    </w:rPr>
  </w:style>
  <w:style w:type="character" w:customStyle="1" w:styleId="WW8Num12z0">
    <w:name w:val="WW8Num12z0"/>
    <w:rPr>
      <w:rFonts w:ascii="Symbol" w:hAnsi="Symbol" w:cs="Symbol"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3z0">
    <w:name w:val="WW8Num13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3z3">
    <w:name w:val="WW8Num13z3"/>
    <w:rPr>
      <w:rFonts w:ascii="Symbol" w:hAnsi="Symbol" w:cs="Symbol" w:hint="default"/>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5z1">
    <w:name w:val="WW8Num15z1"/>
  </w:style>
  <w:style w:type="character" w:customStyle="1" w:styleId="WW8Num15z2">
    <w:name w:val="WW8Num15z2"/>
  </w:style>
  <w:style w:type="character" w:customStyle="1" w:styleId="WW8Num15z3">
    <w:name w:val="WW8Num15z3"/>
    <w:rPr>
      <w:rFonts w:ascii="Symbol" w:eastAsia="Times New Roman" w:hAnsi="Symbol" w:cs="Times New Roman" w:hint="default"/>
    </w:rPr>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Symbol" w:hAnsi="Symbol" w:cs="Symbol" w:hint="default"/>
      <w:color w:val="auto"/>
      <w:sz w:val="22"/>
    </w:rPr>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rPr>
      <w:rFonts w:hint="default"/>
    </w:rPr>
  </w:style>
  <w:style w:type="character" w:customStyle="1" w:styleId="WW8Num19z0">
    <w:name w:val="WW8Num19z0"/>
    <w:rPr>
      <w:rFonts w:ascii="Arial" w:hAnsi="Arial" w:cs="Arial" w:hint="default"/>
      <w:b w:val="0"/>
      <w:i w:val="0"/>
      <w:caps w:val="0"/>
      <w:smallCaps w:val="0"/>
      <w:strike w:val="0"/>
      <w:dstrike w:val="0"/>
      <w:vanish w:val="0"/>
      <w:color w:val="990000"/>
      <w:spacing w:val="0"/>
      <w:w w:val="100"/>
      <w:position w:val="0"/>
      <w:sz w:val="28"/>
      <w:szCs w:val="28"/>
      <w:u w:val="none"/>
      <w:vertAlign w:val="baseline"/>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19z3">
    <w:name w:val="WW8Num19z3"/>
    <w:rPr>
      <w:rFonts w:ascii="Symbol" w:hAnsi="Symbol" w:cs="Symbol" w:hint="default"/>
    </w:rPr>
  </w:style>
  <w:style w:type="character" w:customStyle="1" w:styleId="WW8Num20z0">
    <w:name w:val="WW8Num20z0"/>
    <w:rPr>
      <w:rFonts w:ascii="Symbol" w:hAnsi="Symbol" w:cs="Symbol" w:hint="default"/>
      <w:szCs w:val="22"/>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Wingdings" w:hAnsi="Wingdings" w:cs="Wingdings" w:hint="default"/>
    </w:rPr>
  </w:style>
  <w:style w:type="character" w:customStyle="1" w:styleId="WW8Num22z1">
    <w:name w:val="WW8Num22z1"/>
    <w:rPr>
      <w:rFonts w:ascii="Courier New" w:hAnsi="Courier New" w:cs="Courier New" w:hint="default"/>
    </w:rPr>
  </w:style>
  <w:style w:type="character" w:customStyle="1" w:styleId="WW8Num22z3">
    <w:name w:val="WW8Num22z3"/>
    <w:rPr>
      <w:rFonts w:ascii="Symbol" w:hAnsi="Symbol" w:cs="Symbol" w:hint="default"/>
    </w:rPr>
  </w:style>
  <w:style w:type="character" w:customStyle="1" w:styleId="WW8Num23z0">
    <w:name w:val="WW8Num23z0"/>
    <w:rPr>
      <w:rFonts w:ascii="Symbol" w:eastAsia="Times New Roman" w:hAnsi="Symbol" w:cs="Times New Roman" w:hint="default"/>
    </w:rPr>
  </w:style>
  <w:style w:type="character" w:customStyle="1" w:styleId="WW8Num23z1">
    <w:name w:val="WW8Num23z1"/>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23z3">
    <w:name w:val="WW8Num23z3"/>
    <w:rPr>
      <w:rFonts w:ascii="Symbol" w:hAnsi="Symbol" w:cs="Symbol" w:hint="default"/>
    </w:rPr>
  </w:style>
  <w:style w:type="character" w:customStyle="1" w:styleId="WW8Num24z0">
    <w:name w:val="WW8Num24z0"/>
    <w:rPr>
      <w:rFonts w:ascii="Wingdings" w:hAnsi="Wingdings" w:cs="Wingdings" w:hint="default"/>
      <w:b/>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ascii="Wingdings" w:hAnsi="Wingdings" w:cs="Wingdings" w:hint="default"/>
    </w:rPr>
  </w:style>
  <w:style w:type="character" w:customStyle="1" w:styleId="WW8Num26z1">
    <w:name w:val="WW8Num26z1"/>
    <w:rPr>
      <w:rFonts w:ascii="Courier New" w:hAnsi="Courier New" w:cs="Courier New" w:hint="default"/>
    </w:rPr>
  </w:style>
  <w:style w:type="character" w:customStyle="1" w:styleId="WW8Num26z3">
    <w:name w:val="WW8Num26z3"/>
    <w:rPr>
      <w:rFonts w:ascii="Symbol" w:hAnsi="Symbol" w:cs="Symbol" w:hint="default"/>
    </w:rPr>
  </w:style>
  <w:style w:type="character" w:customStyle="1" w:styleId="WW8Num27z0">
    <w:name w:val="WW8Num27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7z3">
    <w:name w:val="WW8Num27z3"/>
    <w:rPr>
      <w:rFonts w:ascii="Symbol" w:hAnsi="Symbol" w:cs="Symbol" w:hint="default"/>
    </w:rPr>
  </w:style>
  <w:style w:type="character" w:customStyle="1" w:styleId="WW8Num28z0">
    <w:name w:val="WW8Num28z0"/>
    <w:rPr>
      <w:rFonts w:ascii="Arial" w:hAnsi="Arial" w:cs="Arial" w:hint="default"/>
      <w:b w:val="0"/>
      <w:i w:val="0"/>
      <w:caps w:val="0"/>
      <w:smallCaps w:val="0"/>
      <w:strike w:val="0"/>
      <w:dstrike w:val="0"/>
      <w:vanish w:val="0"/>
      <w:color w:val="990000"/>
      <w:spacing w:val="0"/>
      <w:w w:val="100"/>
      <w:position w:val="0"/>
      <w:sz w:val="28"/>
      <w:szCs w:val="28"/>
      <w:u w:val="none"/>
      <w:vertAlign w:val="baseline"/>
    </w:rPr>
  </w:style>
  <w:style w:type="character" w:customStyle="1" w:styleId="WW8Num28z2">
    <w:name w:val="WW8Num28z2"/>
    <w:rPr>
      <w:rFonts w:ascii="Wingdings" w:hAnsi="Wingdings" w:cs="Wingdings" w:hint="default"/>
    </w:rPr>
  </w:style>
  <w:style w:type="character" w:customStyle="1" w:styleId="WW8Num28z3">
    <w:name w:val="WW8Num28z3"/>
    <w:rPr>
      <w:rFonts w:ascii="Symbol" w:hAnsi="Symbol" w:cs="Symbol" w:hint="default"/>
    </w:rPr>
  </w:style>
  <w:style w:type="character" w:customStyle="1" w:styleId="WW8Num28z4">
    <w:name w:val="WW8Num28z4"/>
    <w:rPr>
      <w:rFonts w:ascii="Courier New" w:hAnsi="Courier New" w:cs="Courier New" w:hint="default"/>
    </w:rPr>
  </w:style>
  <w:style w:type="character" w:customStyle="1" w:styleId="WW8Num29z0">
    <w:name w:val="WW8Num29z0"/>
    <w:rPr>
      <w:rFonts w:ascii="Arial" w:hAnsi="Arial" w:cs="Arial"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29z1">
    <w:name w:val="WW8Num29z1"/>
    <w:rPr>
      <w:rFonts w:ascii="Courier New" w:hAnsi="Courier New" w:cs="Courier New" w:hint="default"/>
    </w:rPr>
  </w:style>
  <w:style w:type="character" w:customStyle="1" w:styleId="WW8Num29z2">
    <w:name w:val="WW8Num29z2"/>
    <w:rPr>
      <w:rFonts w:ascii="Wingdings" w:hAnsi="Wingdings" w:cs="Wingdings" w:hint="default"/>
    </w:rPr>
  </w:style>
  <w:style w:type="character" w:customStyle="1" w:styleId="WW8Num29z3">
    <w:name w:val="WW8Num29z3"/>
    <w:rPr>
      <w:rFonts w:ascii="Symbol" w:hAnsi="Symbol" w:cs="Symbol" w:hint="default"/>
    </w:rPr>
  </w:style>
  <w:style w:type="character" w:customStyle="1" w:styleId="WW8Num30z0">
    <w:name w:val="WW8Num30z0"/>
    <w:rPr>
      <w:rFonts w:ascii="Wingdings" w:hAnsi="Wingdings" w:cs="Wingdings" w:hint="default"/>
    </w:rPr>
  </w:style>
  <w:style w:type="character" w:customStyle="1" w:styleId="WW8Num30z1">
    <w:name w:val="WW8Num30z1"/>
    <w:rPr>
      <w:rFonts w:ascii="Courier New" w:hAnsi="Courier New" w:cs="Courier New" w:hint="default"/>
    </w:rPr>
  </w:style>
  <w:style w:type="character" w:customStyle="1" w:styleId="WW8Num30z3">
    <w:name w:val="WW8Num30z3"/>
    <w:rPr>
      <w:rFonts w:ascii="Symbol" w:hAnsi="Symbol" w:cs="Symbol" w:hint="default"/>
    </w:rPr>
  </w:style>
  <w:style w:type="character" w:customStyle="1" w:styleId="WW8Num31z0">
    <w:name w:val="WW8Num31z0"/>
    <w:rPr>
      <w:rFonts w:ascii="Arial" w:hAnsi="Arial" w:cs="Arial" w:hint="default"/>
      <w:b w:val="0"/>
      <w:i w:val="0"/>
      <w:caps w:val="0"/>
      <w:smallCaps w:val="0"/>
      <w:strike w:val="0"/>
      <w:dstrike w:val="0"/>
      <w:vanish w:val="0"/>
      <w:color w:val="990000"/>
      <w:spacing w:val="0"/>
      <w:w w:val="100"/>
      <w:position w:val="0"/>
      <w:sz w:val="28"/>
      <w:szCs w:val="28"/>
      <w:u w:val="none"/>
      <w:vertAlign w:val="baseline"/>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1z3">
    <w:name w:val="WW8Num31z3"/>
    <w:rPr>
      <w:rFonts w:ascii="Symbol" w:hAnsi="Symbol" w:cs="Symbol" w:hint="default"/>
    </w:rPr>
  </w:style>
  <w:style w:type="character" w:customStyle="1" w:styleId="WW8Num32z0">
    <w:name w:val="WW8Num32z0"/>
    <w:rPr>
      <w:rFonts w:ascii="Courier New" w:hAnsi="Courier New" w:cs="Courier New" w:hint="default"/>
      <w:sz w:val="14"/>
    </w:rPr>
  </w:style>
  <w:style w:type="character" w:customStyle="1" w:styleId="WW8Num32z1">
    <w:name w:val="WW8Num32z1"/>
    <w:rPr>
      <w:rFonts w:ascii="Symbol" w:hAnsi="Symbol" w:cs="Symbol" w:hint="default"/>
    </w:rPr>
  </w:style>
  <w:style w:type="character" w:customStyle="1" w:styleId="WW8Num32z2">
    <w:name w:val="WW8Num32z2"/>
    <w:rPr>
      <w:rFonts w:ascii="Arial Narrow" w:eastAsia="Times New Roman" w:hAnsi="Arial Narrow" w:cs="Times New Roman" w:hint="default"/>
    </w:rPr>
  </w:style>
  <w:style w:type="character" w:customStyle="1" w:styleId="WW8Num32z4">
    <w:name w:val="WW8Num32z4"/>
    <w:rPr>
      <w:rFonts w:ascii="Courier New" w:hAnsi="Courier New" w:cs="Courier New" w:hint="default"/>
    </w:rPr>
  </w:style>
  <w:style w:type="character" w:customStyle="1" w:styleId="WW8Num32z5">
    <w:name w:val="WW8Num32z5"/>
    <w:rPr>
      <w:rFonts w:ascii="Wingdings" w:hAnsi="Wingdings" w:cs="Wingdings" w:hint="default"/>
    </w:rPr>
  </w:style>
  <w:style w:type="character" w:customStyle="1" w:styleId="WW8Num33z0">
    <w:name w:val="WW8Num33z0"/>
    <w:rPr>
      <w:rFonts w:hint="default"/>
    </w:rPr>
  </w:style>
  <w:style w:type="character" w:customStyle="1" w:styleId="WW8Num34z0">
    <w:name w:val="WW8Num34z0"/>
    <w:rPr>
      <w:szCs w:val="22"/>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Wingdings" w:hAnsi="Wingdings" w:cs="Wingdings"/>
      <w:color w:val="800000"/>
      <w:sz w:val="16"/>
    </w:rPr>
  </w:style>
  <w:style w:type="character" w:customStyle="1" w:styleId="WW8Num35z1">
    <w:name w:val="WW8Num35z1"/>
    <w:rPr>
      <w:rFonts w:ascii="Courier New" w:hAnsi="Courier New" w:cs="Courier New" w:hint="default"/>
    </w:rPr>
  </w:style>
  <w:style w:type="character" w:customStyle="1" w:styleId="WW8Num35z2">
    <w:name w:val="WW8Num35z2"/>
    <w:rPr>
      <w:rFonts w:ascii="Wingdings" w:hAnsi="Wingdings" w:cs="Wingdings" w:hint="default"/>
    </w:rPr>
  </w:style>
  <w:style w:type="character" w:customStyle="1" w:styleId="WW8Num35z3">
    <w:name w:val="WW8Num35z3"/>
    <w:rPr>
      <w:rFonts w:ascii="Symbol" w:hAnsi="Symbol" w:cs="Symbol" w:hint="default"/>
    </w:rPr>
  </w:style>
  <w:style w:type="character" w:customStyle="1" w:styleId="WW8Num36z0">
    <w:name w:val="WW8Num36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Wingdings" w:hAnsi="Wingdings" w:cs="Wingdings" w:hint="default"/>
      <w:b w:val="0"/>
      <w:i w:val="0"/>
      <w:caps w:val="0"/>
      <w:smallCaps w:val="0"/>
      <w:strike w:val="0"/>
      <w:dstrike w:val="0"/>
      <w:vanish w:val="0"/>
      <w:color w:val="990000"/>
      <w:spacing w:val="0"/>
      <w:w w:val="100"/>
      <w:position w:val="0"/>
      <w:sz w:val="28"/>
      <w:u w:val="none"/>
      <w:vertAlign w:val="baseline"/>
      <w:lang w:val="el-GR"/>
    </w:rPr>
  </w:style>
  <w:style w:type="character" w:customStyle="1" w:styleId="WW8Num37z1">
    <w:name w:val="WW8Num37z1"/>
    <w:rPr>
      <w:rFonts w:ascii="Courier New" w:hAnsi="Courier New" w:cs="Courier New" w:hint="default"/>
    </w:rPr>
  </w:style>
  <w:style w:type="character" w:customStyle="1" w:styleId="WW8Num37z2">
    <w:name w:val="WW8Num37z2"/>
    <w:rPr>
      <w:rFonts w:ascii="Wingdings" w:hAnsi="Wingdings" w:cs="Wingdings" w:hint="default"/>
    </w:rPr>
  </w:style>
  <w:style w:type="character" w:customStyle="1" w:styleId="WW8Num37z3">
    <w:name w:val="WW8Num37z3"/>
    <w:rPr>
      <w:rFonts w:ascii="Symbol" w:hAnsi="Symbol" w:cs="Symbol" w:hint="default"/>
    </w:rPr>
  </w:style>
  <w:style w:type="character" w:customStyle="1" w:styleId="WW8Num38z0">
    <w:name w:val="WW8Num38z0"/>
    <w:rPr>
      <w:rFonts w:ascii="Wingdings" w:hAnsi="Wingdings" w:cs="Wingdings" w:hint="default"/>
      <w:b w:val="0"/>
      <w:i w:val="0"/>
      <w:caps w:val="0"/>
      <w:smallCaps w:val="0"/>
      <w:strike w:val="0"/>
      <w:dstrike w:val="0"/>
      <w:vanish w:val="0"/>
      <w:color w:val="990000"/>
      <w:spacing w:val="0"/>
      <w:w w:val="100"/>
      <w:position w:val="0"/>
      <w:sz w:val="28"/>
      <w:u w:val="none"/>
      <w:vertAlign w:val="baseline"/>
      <w:lang w:val="el-GR"/>
    </w:rPr>
  </w:style>
  <w:style w:type="character" w:customStyle="1" w:styleId="WW8Num38z1">
    <w:name w:val="WW8Num38z1"/>
    <w:rPr>
      <w:rFonts w:ascii="Courier New" w:hAnsi="Courier New" w:cs="Courier New" w:hint="default"/>
    </w:rPr>
  </w:style>
  <w:style w:type="character" w:customStyle="1" w:styleId="WW8Num38z2">
    <w:name w:val="WW8Num38z2"/>
    <w:rPr>
      <w:rFonts w:ascii="Wingdings" w:hAnsi="Wingdings" w:cs="Wingdings" w:hint="default"/>
    </w:rPr>
  </w:style>
  <w:style w:type="character" w:customStyle="1" w:styleId="WW8Num38z3">
    <w:name w:val="WW8Num38z3"/>
    <w:rPr>
      <w:rFonts w:ascii="Symbol" w:hAnsi="Symbol" w:cs="Symbol" w:hint="default"/>
    </w:rPr>
  </w:style>
  <w:style w:type="character" w:customStyle="1" w:styleId="WW8Num39z0">
    <w:name w:val="WW8Num39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39z1">
    <w:name w:val="WW8Num39z1"/>
    <w:rPr>
      <w:rFonts w:ascii="Courier New" w:hAnsi="Courier New" w:cs="Courier New" w:hint="default"/>
    </w:rPr>
  </w:style>
  <w:style w:type="character" w:customStyle="1" w:styleId="WW8Num39z2">
    <w:name w:val="WW8Num39z2"/>
    <w:rPr>
      <w:rFonts w:ascii="Wingdings" w:hAnsi="Wingdings" w:cs="Wingdings" w:hint="default"/>
    </w:rPr>
  </w:style>
  <w:style w:type="character" w:customStyle="1" w:styleId="WW8Num39z3">
    <w:name w:val="WW8Num39z3"/>
    <w:rPr>
      <w:rFonts w:ascii="Symbol" w:hAnsi="Symbol" w:cs="Symbol" w:hint="default"/>
    </w:rPr>
  </w:style>
  <w:style w:type="character" w:customStyle="1" w:styleId="11">
    <w:name w:val="Προεπιλεγμένη γραμματοσειρά1"/>
  </w:style>
  <w:style w:type="character" w:customStyle="1" w:styleId="1Char">
    <w:name w:val="Επικεφαλίδα 1 Char"/>
    <w:rPr>
      <w:rFonts w:ascii="Arial Narrow" w:eastAsia="Times New Roman" w:hAnsi="Arial Narrow" w:cs="Arial Narrow"/>
      <w:b/>
      <w:bCs/>
      <w:sz w:val="28"/>
      <w:szCs w:val="28"/>
      <w:shd w:val="clear" w:color="auto" w:fill="D9D9D9"/>
      <w:lang w:val="x-none"/>
    </w:rPr>
  </w:style>
  <w:style w:type="character" w:customStyle="1" w:styleId="2Char">
    <w:name w:val="Επικεφαλίδα 2 Char"/>
    <w:rPr>
      <w:rFonts w:ascii="Arial Narrow" w:eastAsia="Times New Roman" w:hAnsi="Arial Narrow" w:cs="Arial Narrow"/>
      <w:b/>
      <w:bCs/>
      <w:color w:val="CD6209"/>
      <w:sz w:val="24"/>
      <w:szCs w:val="26"/>
      <w:lang w:val="x-none"/>
    </w:rPr>
  </w:style>
  <w:style w:type="character" w:customStyle="1" w:styleId="3Char">
    <w:name w:val="Επικεφαλίδα 3 Char"/>
    <w:rPr>
      <w:rFonts w:ascii="Arial Narrow" w:eastAsia="Times New Roman" w:hAnsi="Arial Narrow" w:cs="Arial Narrow"/>
      <w:b/>
      <w:bCs/>
      <w:sz w:val="22"/>
      <w:szCs w:val="24"/>
      <w:lang w:val="x-none"/>
    </w:rPr>
  </w:style>
  <w:style w:type="character" w:customStyle="1" w:styleId="4Char">
    <w:name w:val="Επικεφαλίδα 4 Char"/>
    <w:rPr>
      <w:rFonts w:ascii="Arial Narrow" w:eastAsia="Times New Roman" w:hAnsi="Arial Narrow" w:cs="Arial Narrow"/>
      <w:b/>
      <w:bCs/>
      <w:i/>
      <w:iCs/>
      <w:color w:val="4F81BD"/>
      <w:sz w:val="24"/>
      <w:szCs w:val="24"/>
      <w:lang w:val="x-none"/>
    </w:rPr>
  </w:style>
  <w:style w:type="character" w:customStyle="1" w:styleId="5Char">
    <w:name w:val="Επικεφαλίδα 5 Char"/>
    <w:rPr>
      <w:rFonts w:ascii="Arial Narrow" w:eastAsia="Times New Roman" w:hAnsi="Arial Narrow" w:cs="Arial Narrow"/>
      <w:color w:val="990000"/>
      <w:sz w:val="22"/>
      <w:szCs w:val="24"/>
      <w:lang w:val="x-none"/>
    </w:rPr>
  </w:style>
  <w:style w:type="character" w:customStyle="1" w:styleId="6Char">
    <w:name w:val="Επικεφαλίδα 6 Char"/>
    <w:rPr>
      <w:rFonts w:ascii="Cambria" w:eastAsia="Times New Roman" w:hAnsi="Cambria" w:cs="Cambria"/>
      <w:i/>
      <w:iCs/>
      <w:color w:val="243F60"/>
      <w:sz w:val="22"/>
      <w:szCs w:val="24"/>
      <w:lang w:val="x-none"/>
    </w:rPr>
  </w:style>
  <w:style w:type="character" w:customStyle="1" w:styleId="7Char">
    <w:name w:val="Επικεφαλίδα 7 Char"/>
    <w:rPr>
      <w:rFonts w:ascii="Cambria" w:eastAsia="Times New Roman" w:hAnsi="Cambria" w:cs="Cambria"/>
      <w:i/>
      <w:iCs/>
      <w:color w:val="404040"/>
      <w:sz w:val="22"/>
      <w:szCs w:val="24"/>
      <w:lang w:val="x-none"/>
    </w:rPr>
  </w:style>
  <w:style w:type="character" w:customStyle="1" w:styleId="8Char">
    <w:name w:val="Επικεφαλίδα 8 Char"/>
    <w:rPr>
      <w:rFonts w:ascii="Cambria" w:eastAsia="Times New Roman" w:hAnsi="Cambria" w:cs="Cambria"/>
      <w:color w:val="404040"/>
      <w:lang w:val="x-none"/>
    </w:rPr>
  </w:style>
  <w:style w:type="character" w:customStyle="1" w:styleId="9Char">
    <w:name w:val="Επικεφαλίδα 9 Char"/>
    <w:rPr>
      <w:rFonts w:ascii="Cambria" w:eastAsia="Times New Roman" w:hAnsi="Cambria" w:cs="Cambria"/>
      <w:i/>
      <w:iCs/>
      <w:color w:val="404040"/>
      <w:lang w:val="x-none"/>
    </w:rPr>
  </w:style>
  <w:style w:type="character" w:customStyle="1" w:styleId="Char">
    <w:name w:val="Κεφαλίδα Char"/>
    <w:rPr>
      <w:rFonts w:ascii="Arial Narrow" w:eastAsia="Times New Roman" w:hAnsi="Arial Narrow" w:cs="Arial Narrow"/>
      <w:sz w:val="18"/>
      <w:szCs w:val="18"/>
    </w:rPr>
  </w:style>
  <w:style w:type="character" w:customStyle="1" w:styleId="Char0">
    <w:name w:val="Υποσέλιδο Char"/>
    <w:uiPriority w:val="99"/>
    <w:rPr>
      <w:rFonts w:ascii="Arial Narrow" w:eastAsia="Times New Roman" w:hAnsi="Arial Narrow" w:cs="Arial Narrow"/>
      <w:sz w:val="18"/>
      <w:szCs w:val="18"/>
    </w:rPr>
  </w:style>
  <w:style w:type="character" w:customStyle="1" w:styleId="Char1">
    <w:name w:val="Κείμενο σημείωσης τέλους Char"/>
    <w:rPr>
      <w:rFonts w:ascii="Arial Narrow" w:eastAsia="Times New Roman" w:hAnsi="Arial Narrow" w:cs="Arial Narrow"/>
    </w:rPr>
  </w:style>
  <w:style w:type="character" w:customStyle="1" w:styleId="a3">
    <w:name w:val="Σύμβολα σημείωσης τέλους"/>
    <w:rPr>
      <w:vertAlign w:val="superscript"/>
    </w:rPr>
  </w:style>
  <w:style w:type="character" w:styleId="-">
    <w:name w:val="Hyperlink"/>
    <w:rPr>
      <w:rFonts w:cs="Times New Roman"/>
      <w:color w:val="0000FF"/>
      <w:u w:val="single"/>
    </w:rPr>
  </w:style>
  <w:style w:type="character" w:customStyle="1" w:styleId="Char2">
    <w:name w:val="Κείμενο υποσημείωσης Char"/>
    <w:rPr>
      <w:rFonts w:ascii="Arial Narrow" w:hAnsi="Arial Narrow" w:cs="Times New Roman"/>
      <w:sz w:val="20"/>
      <w:szCs w:val="20"/>
    </w:rPr>
  </w:style>
  <w:style w:type="character" w:customStyle="1" w:styleId="Char3">
    <w:name w:val="Χάρτης εγγράφου Char"/>
    <w:rPr>
      <w:rFonts w:ascii="Times New Roman" w:hAnsi="Times New Roman" w:cs="Times New Roman"/>
      <w:sz w:val="2"/>
    </w:rPr>
  </w:style>
  <w:style w:type="character" w:customStyle="1" w:styleId="Char4">
    <w:name w:val="Λίστα με κουκκίδες Char"/>
    <w:rPr>
      <w:rFonts w:ascii="Arial Narrow" w:eastAsia="Times New Roman" w:hAnsi="Arial Narrow" w:cs="Arial Narrow"/>
      <w:sz w:val="22"/>
      <w:szCs w:val="24"/>
      <w:lang w:val="x-none"/>
    </w:rPr>
  </w:style>
  <w:style w:type="character" w:customStyle="1" w:styleId="Char5">
    <w:name w:val="Κείμενο πλαισίου Char"/>
    <w:rPr>
      <w:rFonts w:ascii="Tahoma" w:eastAsia="Times New Roman" w:hAnsi="Tahoma" w:cs="Tahoma"/>
      <w:sz w:val="16"/>
      <w:szCs w:val="16"/>
    </w:rPr>
  </w:style>
  <w:style w:type="character" w:customStyle="1" w:styleId="IntroChar">
    <w:name w:val="Intro Char"/>
    <w:rPr>
      <w:rFonts w:ascii="Arial Narrow" w:eastAsia="Times New Roman" w:hAnsi="Arial Narrow" w:cs="Arial Narrow"/>
      <w:b w:val="0"/>
      <w:bCs w:val="0"/>
      <w:color w:val="990000"/>
      <w:sz w:val="32"/>
      <w:szCs w:val="28"/>
      <w:shd w:val="clear" w:color="auto" w:fill="D9D9D9"/>
    </w:rPr>
  </w:style>
  <w:style w:type="character" w:customStyle="1" w:styleId="Intro2">
    <w:name w:val="Intro 2"/>
    <w:rPr>
      <w:rFonts w:ascii="Arial Narrow" w:eastAsia="Times New Roman" w:hAnsi="Arial Narrow" w:cs="Arial Narrow"/>
      <w:b w:val="0"/>
      <w:bCs w:val="0"/>
      <w:color w:val="990000"/>
      <w:sz w:val="28"/>
      <w:szCs w:val="26"/>
    </w:rPr>
  </w:style>
  <w:style w:type="character" w:customStyle="1" w:styleId="12">
    <w:name w:val="Παραπομπή σχολίου1"/>
    <w:rPr>
      <w:sz w:val="16"/>
      <w:szCs w:val="16"/>
    </w:rPr>
  </w:style>
  <w:style w:type="character" w:customStyle="1" w:styleId="Char6">
    <w:name w:val="Κείμενο σχολίου Char"/>
    <w:rPr>
      <w:rFonts w:ascii="Arial Narrow" w:eastAsia="Times New Roman" w:hAnsi="Arial Narrow" w:cs="Arial Narrow"/>
    </w:rPr>
  </w:style>
  <w:style w:type="character" w:customStyle="1" w:styleId="Char7">
    <w:name w:val="Θέμα σχολίου Char"/>
    <w:rPr>
      <w:rFonts w:ascii="Arial Narrow" w:eastAsia="Times New Roman" w:hAnsi="Arial Narrow" w:cs="Arial Narrow"/>
      <w:b/>
      <w:bCs/>
    </w:rPr>
  </w:style>
  <w:style w:type="character" w:customStyle="1" w:styleId="Char8">
    <w:name w:val="Τίτλος Char"/>
    <w:rPr>
      <w:rFonts w:ascii="Arial Narrow" w:eastAsia="Times New Roman" w:hAnsi="Arial Narrow" w:cs="Arial Narrow"/>
      <w:b/>
      <w:bCs/>
      <w:color w:val="990000"/>
      <w:sz w:val="28"/>
      <w:szCs w:val="26"/>
    </w:rPr>
  </w:style>
  <w:style w:type="character" w:customStyle="1" w:styleId="a4">
    <w:name w:val="Σύμβολο υποσημείωσης"/>
    <w:rPr>
      <w:vertAlign w:val="superscript"/>
    </w:rPr>
  </w:style>
  <w:style w:type="character" w:styleId="-0">
    <w:name w:val="FollowedHyperlink"/>
    <w:rPr>
      <w:color w:val="800080"/>
      <w:u w:val="single"/>
    </w:rPr>
  </w:style>
  <w:style w:type="character" w:customStyle="1" w:styleId="Char9">
    <w:name w:val="Σώμα κειμένου Char"/>
    <w:rPr>
      <w:rFonts w:ascii="Times New Roman" w:eastAsia="Times New Roman" w:hAnsi="Times New Roman" w:cs="Times New Roman"/>
      <w:sz w:val="22"/>
      <w:lang w:val="en-US"/>
    </w:rPr>
  </w:style>
  <w:style w:type="character" w:customStyle="1" w:styleId="a5">
    <w:name w:val="Χαρακτήρες αρίθμησης"/>
  </w:style>
  <w:style w:type="paragraph" w:customStyle="1" w:styleId="a6">
    <w:name w:val="Επικεφαλίδα"/>
    <w:basedOn w:val="a"/>
    <w:next w:val="a7"/>
    <w:pPr>
      <w:keepNext/>
      <w:spacing w:before="240" w:after="120"/>
    </w:pPr>
    <w:rPr>
      <w:rFonts w:ascii="Arial" w:eastAsia="Microsoft YaHei" w:hAnsi="Arial" w:cs="Mangal"/>
      <w:sz w:val="28"/>
      <w:szCs w:val="28"/>
    </w:rPr>
  </w:style>
  <w:style w:type="paragraph" w:styleId="a7">
    <w:name w:val="Body Text"/>
    <w:basedOn w:val="a"/>
    <w:pPr>
      <w:spacing w:before="130" w:after="130" w:line="260" w:lineRule="exact"/>
      <w:jc w:val="left"/>
    </w:pPr>
    <w:rPr>
      <w:rFonts w:ascii="Times New Roman" w:hAnsi="Times New Roman" w:cs="Times New Roman"/>
      <w:szCs w:val="20"/>
      <w:lang w:val="en-US"/>
    </w:rPr>
  </w:style>
  <w:style w:type="paragraph" w:styleId="a8">
    <w:name w:val="List"/>
    <w:basedOn w:val="a7"/>
    <w:rPr>
      <w:rFonts w:cs="Mangal"/>
    </w:rPr>
  </w:style>
  <w:style w:type="paragraph" w:customStyle="1" w:styleId="13">
    <w:name w:val="Λεζάντα1"/>
    <w:basedOn w:val="a"/>
    <w:pPr>
      <w:suppressLineNumbers/>
      <w:spacing w:after="120"/>
    </w:pPr>
    <w:rPr>
      <w:rFonts w:cs="Mangal"/>
      <w:i/>
      <w:iCs/>
      <w:sz w:val="24"/>
    </w:rPr>
  </w:style>
  <w:style w:type="paragraph" w:customStyle="1" w:styleId="a9">
    <w:name w:val="Ευρετήριο"/>
    <w:basedOn w:val="a"/>
    <w:pPr>
      <w:suppressLineNumbers/>
    </w:pPr>
    <w:rPr>
      <w:rFonts w:cs="Mangal"/>
    </w:rPr>
  </w:style>
  <w:style w:type="paragraph" w:styleId="aa">
    <w:name w:val="header"/>
    <w:basedOn w:val="a"/>
    <w:pPr>
      <w:spacing w:before="40" w:after="40"/>
      <w:jc w:val="left"/>
    </w:pPr>
    <w:rPr>
      <w:sz w:val="18"/>
      <w:szCs w:val="18"/>
      <w:lang w:val="x-none"/>
    </w:rPr>
  </w:style>
  <w:style w:type="paragraph" w:styleId="ab">
    <w:name w:val="footer"/>
    <w:basedOn w:val="aa"/>
    <w:uiPriority w:val="99"/>
  </w:style>
  <w:style w:type="paragraph" w:styleId="ac">
    <w:name w:val="endnote text"/>
    <w:basedOn w:val="a"/>
    <w:pPr>
      <w:spacing w:before="0"/>
    </w:pPr>
    <w:rPr>
      <w:sz w:val="20"/>
      <w:szCs w:val="20"/>
      <w:lang w:val="x-none"/>
    </w:rPr>
  </w:style>
  <w:style w:type="paragraph" w:styleId="14">
    <w:name w:val="toc 1"/>
    <w:basedOn w:val="a"/>
    <w:next w:val="a"/>
    <w:pPr>
      <w:shd w:val="clear" w:color="auto" w:fill="D9D9D9"/>
      <w:spacing w:before="240"/>
      <w:ind w:left="426" w:hanging="426"/>
    </w:pPr>
    <w:rPr>
      <w:b/>
      <w:color w:val="800000"/>
      <w:sz w:val="24"/>
    </w:rPr>
  </w:style>
  <w:style w:type="paragraph" w:styleId="20">
    <w:name w:val="toc 2"/>
    <w:basedOn w:val="a"/>
    <w:next w:val="a"/>
    <w:pPr>
      <w:ind w:left="850" w:hanging="425"/>
    </w:pPr>
    <w:rPr>
      <w:b/>
      <w:color w:val="800000"/>
      <w:lang w:val="en-US"/>
    </w:rPr>
  </w:style>
  <w:style w:type="paragraph" w:styleId="30">
    <w:name w:val="toc 3"/>
    <w:basedOn w:val="a"/>
    <w:next w:val="a"/>
    <w:pPr>
      <w:spacing w:before="60"/>
      <w:ind w:left="1418" w:hanging="567"/>
    </w:pPr>
  </w:style>
  <w:style w:type="paragraph" w:customStyle="1" w:styleId="Intro">
    <w:name w:val="Intro"/>
    <w:basedOn w:val="1"/>
    <w:pPr>
      <w:numPr>
        <w:numId w:val="0"/>
      </w:numPr>
    </w:pPr>
    <w:rPr>
      <w:b w:val="0"/>
      <w:bCs w:val="0"/>
      <w:color w:val="990000"/>
      <w:sz w:val="32"/>
    </w:rPr>
  </w:style>
  <w:style w:type="paragraph" w:styleId="ad">
    <w:name w:val="List Paragraph"/>
    <w:basedOn w:val="a"/>
    <w:qFormat/>
    <w:pPr>
      <w:ind w:left="720"/>
    </w:pPr>
  </w:style>
  <w:style w:type="paragraph" w:styleId="ae">
    <w:name w:val="footnote text"/>
    <w:basedOn w:val="a"/>
    <w:pPr>
      <w:spacing w:before="0"/>
    </w:pPr>
    <w:rPr>
      <w:rFonts w:eastAsia="Calibri"/>
      <w:sz w:val="20"/>
      <w:szCs w:val="20"/>
      <w:lang w:val="x-none"/>
    </w:rPr>
  </w:style>
  <w:style w:type="paragraph" w:customStyle="1" w:styleId="15">
    <w:name w:val="Χάρτης εγγράφου1"/>
    <w:basedOn w:val="a"/>
    <w:pPr>
      <w:shd w:val="clear" w:color="auto" w:fill="000080"/>
    </w:pPr>
    <w:rPr>
      <w:rFonts w:ascii="Times New Roman" w:eastAsia="Calibri" w:hAnsi="Times New Roman" w:cs="Times New Roman"/>
      <w:sz w:val="2"/>
      <w:szCs w:val="20"/>
      <w:lang w:val="x-none"/>
    </w:rPr>
  </w:style>
  <w:style w:type="paragraph" w:customStyle="1" w:styleId="21">
    <w:name w:val="Λίστα με κουκκίδες 21"/>
    <w:basedOn w:val="a"/>
    <w:pPr>
      <w:numPr>
        <w:numId w:val="4"/>
      </w:numPr>
      <w:ind w:left="709" w:hanging="284"/>
    </w:pPr>
  </w:style>
  <w:style w:type="paragraph" w:customStyle="1" w:styleId="10">
    <w:name w:val="Λίστα με κουκκίδες1"/>
    <w:basedOn w:val="21"/>
    <w:pPr>
      <w:numPr>
        <w:numId w:val="9"/>
      </w:numPr>
    </w:pPr>
    <w:rPr>
      <w:lang w:val="x-none"/>
    </w:rPr>
  </w:style>
  <w:style w:type="paragraph" w:styleId="af">
    <w:name w:val="Balloon Text"/>
    <w:basedOn w:val="a"/>
    <w:pPr>
      <w:spacing w:before="0"/>
    </w:pPr>
    <w:rPr>
      <w:rFonts w:ascii="Tahoma" w:hAnsi="Tahoma" w:cs="Tahoma"/>
      <w:sz w:val="16"/>
      <w:szCs w:val="16"/>
      <w:lang w:val="x-none"/>
    </w:rPr>
  </w:style>
  <w:style w:type="paragraph" w:styleId="Web">
    <w:name w:val="Normal (Web)"/>
    <w:basedOn w:val="a"/>
    <w:pPr>
      <w:spacing w:before="280" w:after="280"/>
      <w:jc w:val="left"/>
    </w:pPr>
    <w:rPr>
      <w:rFonts w:ascii="Times New Roman" w:hAnsi="Times New Roman" w:cs="Times New Roman"/>
      <w:sz w:val="24"/>
    </w:rPr>
  </w:style>
  <w:style w:type="paragraph" w:customStyle="1" w:styleId="41">
    <w:name w:val="Λίστα με κουκκίδες 41"/>
    <w:basedOn w:val="a"/>
    <w:pPr>
      <w:numPr>
        <w:numId w:val="2"/>
      </w:numPr>
    </w:pPr>
  </w:style>
  <w:style w:type="paragraph" w:customStyle="1" w:styleId="16">
    <w:name w:val="Κείμενο σχολίου1"/>
    <w:basedOn w:val="a"/>
    <w:rPr>
      <w:sz w:val="20"/>
      <w:szCs w:val="20"/>
      <w:lang w:val="x-none"/>
    </w:rPr>
  </w:style>
  <w:style w:type="paragraph" w:styleId="af0">
    <w:name w:val="annotation subject"/>
    <w:basedOn w:val="16"/>
    <w:next w:val="16"/>
    <w:rPr>
      <w:b/>
      <w:bCs/>
    </w:rPr>
  </w:style>
  <w:style w:type="paragraph" w:customStyle="1" w:styleId="31">
    <w:name w:val="Λίστα με κουκκίδες 31"/>
    <w:basedOn w:val="21"/>
    <w:pPr>
      <w:numPr>
        <w:numId w:val="6"/>
      </w:numPr>
      <w:ind w:left="993" w:hanging="284"/>
    </w:pPr>
    <w:rPr>
      <w:lang w:val="en-US"/>
    </w:rPr>
  </w:style>
  <w:style w:type="paragraph" w:styleId="af1">
    <w:name w:val="Title"/>
    <w:basedOn w:val="2"/>
    <w:next w:val="a"/>
    <w:qFormat/>
    <w:pPr>
      <w:numPr>
        <w:ilvl w:val="0"/>
        <w:numId w:val="0"/>
      </w:numPr>
      <w:ind w:left="425" w:hanging="425"/>
    </w:pPr>
    <w:rPr>
      <w:color w:val="990000"/>
      <w:sz w:val="28"/>
    </w:rPr>
  </w:style>
  <w:style w:type="paragraph" w:styleId="af2">
    <w:name w:val="Subtitle"/>
    <w:basedOn w:val="a6"/>
    <w:next w:val="a7"/>
    <w:qFormat/>
    <w:pPr>
      <w:jc w:val="center"/>
    </w:pPr>
    <w:rPr>
      <w:i/>
      <w:iCs/>
    </w:rPr>
  </w:style>
  <w:style w:type="paragraph" w:styleId="af3">
    <w:name w:val="TOC Heading"/>
    <w:basedOn w:val="1"/>
    <w:next w:val="a"/>
    <w:qFormat/>
    <w:pPr>
      <w:numPr>
        <w:numId w:val="0"/>
      </w:numPr>
      <w:shd w:val="clear" w:color="auto" w:fill="auto"/>
      <w:spacing w:before="480" w:line="276" w:lineRule="auto"/>
      <w:jc w:val="left"/>
    </w:pPr>
    <w:rPr>
      <w:rFonts w:ascii="Cambria" w:hAnsi="Cambria" w:cs="Cambria"/>
      <w:color w:val="365F91"/>
      <w:lang w:val="en-US"/>
    </w:rPr>
  </w:style>
  <w:style w:type="paragraph" w:styleId="90">
    <w:name w:val="toc 9"/>
    <w:basedOn w:val="a"/>
    <w:next w:val="a"/>
    <w:pPr>
      <w:spacing w:after="100"/>
      <w:ind w:left="426" w:hanging="426"/>
    </w:pPr>
  </w:style>
  <w:style w:type="paragraph" w:customStyle="1" w:styleId="ListBulletables">
    <w:name w:val="List Bulle tables"/>
    <w:basedOn w:val="ad"/>
    <w:pPr>
      <w:numPr>
        <w:numId w:val="3"/>
      </w:numPr>
      <w:spacing w:before="0" w:after="60" w:line="264" w:lineRule="auto"/>
    </w:pPr>
    <w:rPr>
      <w:sz w:val="20"/>
      <w:szCs w:val="20"/>
    </w:rPr>
  </w:style>
  <w:style w:type="paragraph" w:customStyle="1" w:styleId="Default">
    <w:name w:val="Default"/>
    <w:pPr>
      <w:suppressAutoHyphens/>
      <w:autoSpaceDE w:val="0"/>
    </w:pPr>
    <w:rPr>
      <w:rFonts w:ascii="EUAlbertina" w:eastAsia="Calibri" w:hAnsi="EUAlbertina" w:cs="EUAlbertina"/>
      <w:color w:val="000000"/>
      <w:sz w:val="24"/>
      <w:szCs w:val="24"/>
      <w:lang w:eastAsia="ar-SA"/>
    </w:rPr>
  </w:style>
  <w:style w:type="paragraph" w:styleId="af4">
    <w:name w:val="Revision"/>
    <w:pPr>
      <w:suppressAutoHyphens/>
    </w:pPr>
    <w:rPr>
      <w:rFonts w:ascii="Arial Narrow" w:hAnsi="Arial Narrow" w:cs="Arial Narrow"/>
      <w:sz w:val="22"/>
      <w:szCs w:val="24"/>
      <w:lang w:eastAsia="ar-SA"/>
    </w:rPr>
  </w:style>
  <w:style w:type="paragraph" w:customStyle="1" w:styleId="af5">
    <w:name w:val="Περιεχόμενα πίνακα"/>
    <w:basedOn w:val="a"/>
    <w:pPr>
      <w:suppressLineNumbers/>
    </w:pPr>
  </w:style>
  <w:style w:type="paragraph" w:customStyle="1" w:styleId="af6">
    <w:name w:val="Επικεφαλίδα πίνακα"/>
    <w:basedOn w:val="af5"/>
    <w:pPr>
      <w:jc w:val="center"/>
    </w:pPr>
    <w:rPr>
      <w:b/>
      <w:bCs/>
    </w:rPr>
  </w:style>
  <w:style w:type="character" w:styleId="af7">
    <w:name w:val="annotation reference"/>
    <w:basedOn w:val="a0"/>
    <w:uiPriority w:val="99"/>
    <w:semiHidden/>
    <w:unhideWhenUsed/>
    <w:rsid w:val="00495C6C"/>
    <w:rPr>
      <w:sz w:val="16"/>
      <w:szCs w:val="16"/>
    </w:rPr>
  </w:style>
  <w:style w:type="paragraph" w:styleId="af8">
    <w:name w:val="annotation text"/>
    <w:basedOn w:val="a"/>
    <w:link w:val="Char10"/>
    <w:uiPriority w:val="99"/>
    <w:unhideWhenUsed/>
    <w:rsid w:val="00495C6C"/>
    <w:rPr>
      <w:sz w:val="20"/>
      <w:szCs w:val="20"/>
    </w:rPr>
  </w:style>
  <w:style w:type="character" w:customStyle="1" w:styleId="Char10">
    <w:name w:val="Κείμενο σχολίου Char1"/>
    <w:basedOn w:val="a0"/>
    <w:link w:val="af8"/>
    <w:uiPriority w:val="99"/>
    <w:rsid w:val="00495C6C"/>
    <w:rPr>
      <w:rFonts w:ascii="Arial Narrow" w:hAnsi="Arial Narrow" w:cs="Arial Narrow"/>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3623">
      <w:bodyDiv w:val="1"/>
      <w:marLeft w:val="0"/>
      <w:marRight w:val="0"/>
      <w:marTop w:val="0"/>
      <w:marBottom w:val="0"/>
      <w:divBdr>
        <w:top w:val="none" w:sz="0" w:space="0" w:color="auto"/>
        <w:left w:val="none" w:sz="0" w:space="0" w:color="auto"/>
        <w:bottom w:val="none" w:sz="0" w:space="0" w:color="auto"/>
        <w:right w:val="none" w:sz="0" w:space="0" w:color="auto"/>
      </w:divBdr>
    </w:div>
    <w:div w:id="1395354739">
      <w:bodyDiv w:val="1"/>
      <w:marLeft w:val="0"/>
      <w:marRight w:val="0"/>
      <w:marTop w:val="0"/>
      <w:marBottom w:val="0"/>
      <w:divBdr>
        <w:top w:val="none" w:sz="0" w:space="0" w:color="auto"/>
        <w:left w:val="none" w:sz="0" w:space="0" w:color="auto"/>
        <w:bottom w:val="none" w:sz="0" w:space="0" w:color="auto"/>
        <w:right w:val="none" w:sz="0" w:space="0" w:color="auto"/>
      </w:divBdr>
    </w:div>
    <w:div w:id="1516310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C6590354B4704CB4B6FFCA5C45DE74" ma:contentTypeVersion="10" ma:contentTypeDescription="Create a new document." ma:contentTypeScope="" ma:versionID="13f670e3e0ad50125bd9a382c67d67a3">
  <xsd:schema xmlns:xsd="http://www.w3.org/2001/XMLSchema" xmlns:xs="http://www.w3.org/2001/XMLSchema" xmlns:p="http://schemas.microsoft.com/office/2006/metadata/properties" xmlns:ns3="62baa1f8-503b-4bd7-9416-7687306cbd4a" targetNamespace="http://schemas.microsoft.com/office/2006/metadata/properties" ma:root="true" ma:fieldsID="206ce570d2560035e196fe06c4ed28a9" ns3:_="">
    <xsd:import namespace="62baa1f8-503b-4bd7-9416-7687306cbd4a"/>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baa1f8-503b-4bd7-9416-7687306cbd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E36B61-181A-4FF0-968E-C4C92916FA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baa1f8-503b-4bd7-9416-7687306cbd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C15B4B6-FD11-405A-9FFC-2B06A2E1CE60}">
  <ds:schemaRefs>
    <ds:schemaRef ds:uri="http://schemas.microsoft.com/sharepoint/v3/contenttype/forms"/>
  </ds:schemaRefs>
</ds:datastoreItem>
</file>

<file path=customXml/itemProps3.xml><?xml version="1.0" encoding="utf-8"?>
<ds:datastoreItem xmlns:ds="http://schemas.openxmlformats.org/officeDocument/2006/customXml" ds:itemID="{9C103012-4AF7-4970-9254-96E8AB02F174}">
  <ds:schemaRefs>
    <ds:schemaRef ds:uri="http://schemas.microsoft.com/office/infopath/2007/PartnerControls"/>
    <ds:schemaRef ds:uri="http://schemas.openxmlformats.org/package/2006/metadata/core-properties"/>
    <ds:schemaRef ds:uri="http://schemas.microsoft.com/office/2006/documentManagement/types"/>
    <ds:schemaRef ds:uri="http://schemas.microsoft.com/office/2006/metadata/properties"/>
    <ds:schemaRef ds:uri="http://www.w3.org/XML/1998/namespace"/>
    <ds:schemaRef ds:uri="http://purl.org/dc/dcmitype/"/>
    <ds:schemaRef ds:uri="62baa1f8-503b-4bd7-9416-7687306cbd4a"/>
    <ds:schemaRef ds:uri="http://purl.org/dc/terms/"/>
    <ds:schemaRef ds:uri="http://purl.org/dc/elements/1.1/"/>
  </ds:schemaRefs>
</ds:datastoreItem>
</file>

<file path=customXml/itemProps4.xml><?xml version="1.0" encoding="utf-8"?>
<ds:datastoreItem xmlns:ds="http://schemas.openxmlformats.org/officeDocument/2006/customXml" ds:itemID="{84A35E64-B46E-40DE-AD7B-03CC2F4363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2436</Words>
  <Characters>13155</Characters>
  <Application>Microsoft Office Word</Application>
  <DocSecurity>0</DocSecurity>
  <Lines>109</Lines>
  <Paragraphs>31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ΠΙΝΑΚΑΣ ΠΕΡΙΕΧΟΜΕΝΩΝ</vt:lpstr>
      <vt:lpstr>ΠΙΝΑΚΑΣ ΠΕΡΙΕΧΟΜΕΝΩΝ</vt:lpstr>
    </vt:vector>
  </TitlesOfParts>
  <Company>Hewlett-Packard Company</Company>
  <LinksUpToDate>false</LinksUpToDate>
  <CharactersWithSpaces>15560</CharactersWithSpaces>
  <SharedDoc>false</SharedDoc>
  <HLinks>
    <vt:vector size="24" baseType="variant">
      <vt:variant>
        <vt:i4>4194323</vt:i4>
      </vt:variant>
      <vt:variant>
        <vt:i4>9</vt:i4>
      </vt:variant>
      <vt:variant>
        <vt:i4>0</vt:i4>
      </vt:variant>
      <vt:variant>
        <vt:i4>5</vt:i4>
      </vt:variant>
      <vt:variant>
        <vt:lpwstr>http://www.w3.org/TR/ATAG20/</vt:lpwstr>
      </vt:variant>
      <vt:variant>
        <vt:lpwstr/>
      </vt:variant>
      <vt:variant>
        <vt:i4>5505030</vt:i4>
      </vt:variant>
      <vt:variant>
        <vt:i4>6</vt:i4>
      </vt:variant>
      <vt:variant>
        <vt:i4>0</vt:i4>
      </vt:variant>
      <vt:variant>
        <vt:i4>5</vt:i4>
      </vt:variant>
      <vt:variant>
        <vt:lpwstr>http://www.w3.org/TR/UAAG20/</vt:lpwstr>
      </vt:variant>
      <vt:variant>
        <vt:lpwstr/>
      </vt:variant>
      <vt:variant>
        <vt:i4>6488113</vt:i4>
      </vt:variant>
      <vt:variant>
        <vt:i4>3</vt:i4>
      </vt:variant>
      <vt:variant>
        <vt:i4>0</vt:i4>
      </vt:variant>
      <vt:variant>
        <vt:i4>5</vt:i4>
      </vt:variant>
      <vt:variant>
        <vt:lpwstr>http://www.w3.org/TR/mobile-bp/</vt:lpwstr>
      </vt:variant>
      <vt:variant>
        <vt:lpwstr/>
      </vt:variant>
      <vt:variant>
        <vt:i4>3342399</vt:i4>
      </vt:variant>
      <vt:variant>
        <vt:i4>0</vt:i4>
      </vt:variant>
      <vt:variant>
        <vt:i4>0</vt:i4>
      </vt:variant>
      <vt:variant>
        <vt:i4>5</vt:i4>
      </vt:variant>
      <vt:variant>
        <vt:lpwstr>http://www.w3c.gr/wai/translations/wcag20.html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ΠΙΝΑΚΑΣ ΠΕΡΙΕΧΟΜΕΝΩΝ</dc:title>
  <dc:creator>Maria Spanoudi</dc:creator>
  <cp:lastModifiedBy>ΜΑΤΣΑΓΚΑΣ ΕΜΜΑΝΟΥΗΛ</cp:lastModifiedBy>
  <cp:revision>2</cp:revision>
  <cp:lastPrinted>2015-04-30T07:56:00Z</cp:lastPrinted>
  <dcterms:created xsi:type="dcterms:W3CDTF">2022-11-17T08:06:00Z</dcterms:created>
  <dcterms:modified xsi:type="dcterms:W3CDTF">2022-11-17T08:06:00Z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0x010100D0C6590354B4704CB4B6FFCA5C45DE74</vt:lpwstr>
  </property>
</Properties>
</file>