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14:paraId="1A298B37"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2EE96B40" w14:textId="68FF336F" w:rsidR="008E4C33" w:rsidRPr="00BC0A17" w:rsidRDefault="000954C4"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iCs/>
        </w:rPr>
        <w:t xml:space="preserve"> </w:t>
      </w:r>
      <w:r w:rsidRPr="00BC0A17">
        <w:rPr>
          <w:rFonts w:ascii="Tahoma" w:hAnsi="Tahoma" w:cs="Tahoma"/>
        </w:rPr>
        <w:t xml:space="preserve">Υπουργική Απόφαση «Εθνικοί Κανόνες Επιλεξιμότητας δαπανών </w:t>
      </w:r>
      <w:r w:rsidR="00564D0B" w:rsidRPr="00BC0A17">
        <w:rPr>
          <w:rFonts w:ascii="Tahoma" w:hAnsi="Tahoma" w:cs="Tahoma"/>
        </w:rPr>
        <w:t>των πράξεων των Προγραμμάτων 2021-2027»</w:t>
      </w:r>
      <w:r w:rsidR="001D117E">
        <w:rPr>
          <w:rFonts w:ascii="Tahoma" w:hAnsi="Tahoma" w:cs="Tahoma"/>
        </w:rPr>
        <w:t>,</w:t>
      </w:r>
    </w:p>
    <w:p w14:paraId="1A936CD5" w14:textId="08D4FA72" w:rsidR="00564D0B" w:rsidRPr="00BC0A17" w:rsidRDefault="00564D0B"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rPr>
        <w:t xml:space="preserve"> Υπουργική Απόφαση «Διαδικασία </w:t>
      </w:r>
      <w:r w:rsidR="00512ECE" w:rsidRPr="00BC0A17">
        <w:rPr>
          <w:rFonts w:ascii="Tahoma" w:hAnsi="Tahoma" w:cs="Tahoma"/>
        </w:rPr>
        <w:t xml:space="preserve">υποβολής και αξιολόγησης ενστάσεων </w:t>
      </w:r>
      <w:r w:rsidRPr="00BC0A17">
        <w:rPr>
          <w:rFonts w:ascii="Tahoma" w:hAnsi="Tahoma" w:cs="Tahoma"/>
        </w:rPr>
        <w:t>επί των αποτελεσμάτων αξιολόγησης προτάσεων ένταξης στα Προγράμματα</w:t>
      </w:r>
      <w:r w:rsidR="00512ECE" w:rsidRPr="00BC0A17">
        <w:rPr>
          <w:rFonts w:ascii="Tahoma" w:hAnsi="Tahoma" w:cs="Tahoma"/>
        </w:rPr>
        <w:t xml:space="preserve"> </w:t>
      </w:r>
      <w:r w:rsidR="00BC0A17" w:rsidRPr="00BC0A17">
        <w:rPr>
          <w:rFonts w:ascii="Tahoma" w:hAnsi="Tahoma" w:cs="Tahoma"/>
        </w:rPr>
        <w:t>ΕΣΠΑ</w:t>
      </w:r>
      <w:r w:rsidRPr="00BC0A17">
        <w:rPr>
          <w:rFonts w:ascii="Tahoma" w:hAnsi="Tahoma" w:cs="Tahoma"/>
        </w:rPr>
        <w:t xml:space="preserve"> 2021-2027 (ένσταση της παρ. 7 του άρθρου 36 του ν. 4914/2022 (Α’ 61)</w:t>
      </w:r>
      <w:r w:rsidR="00BC0A17" w:rsidRPr="00BC0A17">
        <w:rPr>
          <w:rFonts w:ascii="Tahoma" w:hAnsi="Tahoma" w:cs="Tahoma"/>
        </w:rPr>
        <w:t>»</w:t>
      </w:r>
      <w:r w:rsidR="001D117E">
        <w:rPr>
          <w:rFonts w:ascii="Tahoma" w:hAnsi="Tahoma" w:cs="Tahoma"/>
        </w:rPr>
        <w:t>,</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lastRenderedPageBreak/>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lastRenderedPageBreak/>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rPr>
          <w:ins w:id="1" w:author="Αρβανίτη , Αναστασία" w:date="2022-09-19T12:41:00Z"/>
        </w:rPr>
        <w:sectPr w:rsidR="003B1E34" w:rsidSect="00E57A4E">
          <w:footerReference w:type="default" r:id="rId13"/>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2"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(Unit Cost)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(Lump Sum)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166BEF"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w:t>
      </w:r>
      <w:r w:rsidRPr="002526F0">
        <w:rPr>
          <w:rFonts w:ascii="Tahoma" w:hAnsi="Tahoma" w:cs="Tahoma"/>
          <w:color w:val="000000"/>
        </w:rPr>
        <w:lastRenderedPageBreak/>
        <w:t xml:space="preserve">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(microdata),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πληροφορίες</w:t>
      </w:r>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lastRenderedPageBreak/>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4" w:history="1">
        <w:r w:rsidRPr="002526F0">
          <w:rPr>
            <w:rFonts w:ascii="Tahoma" w:hAnsi="Tahoma" w:cs="Tahoma"/>
            <w:color w:val="0000FF"/>
            <w:u w:val="single"/>
            <w:lang w:val="en-US"/>
          </w:rPr>
          <w:t>www</w:t>
        </w:r>
        <w:r w:rsidRPr="002526F0">
          <w:rPr>
            <w:rFonts w:ascii="Tahoma" w:hAnsi="Tahoma" w:cs="Tahoma"/>
            <w:color w:val="0000FF"/>
            <w:u w:val="single"/>
          </w:rPr>
          <w:t>.</w:t>
        </w:r>
        <w:r w:rsidRPr="002526F0">
          <w:rPr>
            <w:rFonts w:ascii="Tahoma" w:hAnsi="Tahoma" w:cs="Tahoma"/>
            <w:color w:val="0000FF"/>
            <w:u w:val="single"/>
            <w:lang w:val="en-US"/>
          </w:rPr>
          <w:t>espa</w:t>
        </w:r>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ενωσιακής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γεωντοπισμός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lastRenderedPageBreak/>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77777777"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πραγματοοιείται η τελευταία πληρωμή προς το δικαιούχο ή για την περίοδο που προσδιορίζεται στους κανόνες κρατικών ενισχύσεων (για πράξεις ήσσσονος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w:t>
      </w:r>
      <w:r w:rsidRPr="002526F0">
        <w:rPr>
          <w:rFonts w:ascii="Tahoma" w:hAnsi="Tahoma" w:cs="Tahoma"/>
        </w:rPr>
        <w:lastRenderedPageBreak/>
        <w:t xml:space="preserve">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 xml:space="preserve">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(microdata),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5"/>
      <w:footerReference w:type="even" r:id="rId16"/>
      <w:footerReference w:type="default" r:id="rId17"/>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717B1D">
      <w:trPr>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77777777"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0875C1B2" w14:textId="77777777" w:rsidR="00E57A4E" w:rsidRPr="00F65043" w:rsidRDefault="00E57A4E" w:rsidP="00E57A4E">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Νοέμβριος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28946D1B" w14:textId="3E0F167D"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BB3FAF">
            <w:rPr>
              <w:rFonts w:ascii="Tahoma" w:hAnsi="Tahoma" w:cs="Tahoma"/>
              <w:bCs/>
              <w:noProof/>
              <w:sz w:val="16"/>
              <w:szCs w:val="16"/>
            </w:rPr>
            <w:t>1</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77777777"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Pr>
                          <w:rFonts w:ascii="Tahoma" w:hAnsi="Tahoma" w:cs="Tahoma"/>
                          <w:bCs/>
                          <w:sz w:val="16"/>
                          <w:szCs w:val="16"/>
                        </w:rPr>
                        <w:t>1</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97C1331" w:rsidR="004A64EF" w:rsidRPr="009105E4" w:rsidRDefault="004A64EF" w:rsidP="00E57A4E">
                      <w:pPr>
                        <w:ind w:left="-55"/>
                        <w:rPr>
                          <w:rFonts w:ascii="Tahoma" w:hAnsi="Tahoma" w:cs="Tahoma"/>
                          <w:bCs/>
                        </w:rPr>
                      </w:pPr>
                      <w:r w:rsidRPr="007253AC">
                        <w:rPr>
                          <w:rFonts w:ascii="Tahoma" w:hAnsi="Tahoma" w:cs="Tahoma"/>
                          <w:bCs/>
                          <w:sz w:val="16"/>
                          <w:szCs w:val="16"/>
                        </w:rPr>
                        <w:t>Ημ. Έκδοσης:</w:t>
                      </w:r>
                      <w:r>
                        <w:rPr>
                          <w:rFonts w:ascii="Tahoma" w:hAnsi="Tahoma" w:cs="Tahoma"/>
                          <w:bCs/>
                          <w:sz w:val="16"/>
                          <w:szCs w:val="16"/>
                        </w:rPr>
                        <w:t xml:space="preserve"> </w:t>
                      </w:r>
                      <w:r w:rsidR="00826063" w:rsidRPr="00826063">
                        <w:rPr>
                          <w:rFonts w:ascii="Tahoma" w:hAnsi="Tahoma" w:cs="Tahoma"/>
                          <w:bCs/>
                          <w:sz w:val="16"/>
                          <w:szCs w:val="16"/>
                        </w:rPr>
                        <w:t xml:space="preserve">Νοέμβριος </w:t>
                      </w:r>
                      <w:r w:rsidRPr="00826063">
                        <w:rPr>
                          <w:rFonts w:ascii="Tahoma" w:hAnsi="Tahoma" w:cs="Tahoma"/>
                          <w:bCs/>
                          <w:sz w:val="16"/>
                          <w:szCs w:val="16"/>
                        </w:rPr>
                        <w:t>2022</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1980D9EC"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BB3FAF">
                        <w:rPr>
                          <w:rFonts w:ascii="Tahoma" w:hAnsi="Tahoma" w:cs="Tahoma"/>
                          <w:bCs/>
                          <w:noProof/>
                          <w:sz w:val="16"/>
                          <w:szCs w:val="16"/>
                        </w:rPr>
                        <w:t>8</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3FAF"/>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37A6CA77"/>
  <w15:docId w15:val="{AD475F0F-52A8-4334-BF76-A7A7CB2F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pa.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0" ma:contentTypeDescription="Create a new document." ma:contentTypeScope="" ma:versionID="13f670e3e0ad50125bd9a382c67d67a3">
  <xsd:schema xmlns:xsd="http://www.w3.org/2001/XMLSchema" xmlns:xs="http://www.w3.org/2001/XMLSchema" xmlns:p="http://schemas.microsoft.com/office/2006/metadata/properties" xmlns:ns3="62baa1f8-503b-4bd7-9416-7687306cbd4a" targetNamespace="http://schemas.microsoft.com/office/2006/metadata/properties" ma:root="true" ma:fieldsID="206ce570d2560035e196fe06c4ed28a9"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CB98B-05EF-4E18-8131-FFB38DE86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D28B76-A54B-494A-ABB4-996D741190B8}">
  <ds:schemaRefs>
    <ds:schemaRef ds:uri="http://schemas.microsoft.com/sharepoint/v3/contenttype/forms"/>
  </ds:schemaRefs>
</ds:datastoreItem>
</file>

<file path=customXml/itemProps3.xml><?xml version="1.0" encoding="utf-8"?>
<ds:datastoreItem xmlns:ds="http://schemas.openxmlformats.org/officeDocument/2006/customXml" ds:itemID="{1E8D91AE-92A9-4323-9FCB-CD2FF9C420B2}">
  <ds:schemaRef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 ds:uri="62baa1f8-503b-4bd7-9416-7687306cbd4a"/>
  </ds:schemaRefs>
</ds:datastoreItem>
</file>

<file path=customXml/itemProps4.xml><?xml version="1.0" encoding="utf-8"?>
<ds:datastoreItem xmlns:ds="http://schemas.openxmlformats.org/officeDocument/2006/customXml" ds:itemID="{9FF75130-CDDB-45D0-AE61-DEB027E66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4022</Words>
  <Characters>24112</Characters>
  <Application>Microsoft Office Word</Application>
  <DocSecurity>0</DocSecurity>
  <Lines>200</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ΜΑΤΣΑΓΚΑΣ ΕΜΜΑΝΟΥΗΛ</cp:lastModifiedBy>
  <cp:revision>2</cp:revision>
  <cp:lastPrinted>2022-11-14T16:54:00Z</cp:lastPrinted>
  <dcterms:created xsi:type="dcterms:W3CDTF">2023-02-24T10:38:00Z</dcterms:created>
  <dcterms:modified xsi:type="dcterms:W3CDTF">2023-02-24T10:38:00Z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