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C87BE" w14:textId="77777777" w:rsidR="00B95368" w:rsidRPr="00B95368" w:rsidRDefault="00B95368" w:rsidP="00B95368">
      <w:pPr>
        <w:spacing w:before="120" w:after="120" w:line="320" w:lineRule="atLeast"/>
        <w:jc w:val="both"/>
        <w:rPr>
          <w:rFonts w:ascii="Tahoma" w:eastAsia="Times New Roman" w:hAnsi="Tahoma" w:cs="Tahoma"/>
          <w:b/>
          <w:bCs/>
          <w:sz w:val="20"/>
          <w:szCs w:val="24"/>
        </w:rPr>
      </w:pPr>
      <w:r>
        <w:rPr>
          <w:rFonts w:ascii="Tahoma" w:eastAsia="Times New Roman" w:hAnsi="Tahoma" w:cs="Tahoma"/>
          <w:b/>
          <w:bCs/>
          <w:sz w:val="20"/>
          <w:szCs w:val="24"/>
        </w:rPr>
        <w:t>ΠΑΡΑΡΤΗΜΑ</w:t>
      </w:r>
      <w:r w:rsidR="00CF2922">
        <w:rPr>
          <w:rFonts w:ascii="Tahoma" w:eastAsia="Times New Roman" w:hAnsi="Tahoma" w:cs="Tahoma"/>
          <w:b/>
          <w:bCs/>
          <w:sz w:val="20"/>
          <w:szCs w:val="24"/>
        </w:rPr>
        <w:t xml:space="preserve"> ΙΙΙ</w:t>
      </w:r>
      <w:r w:rsidRPr="00B95368">
        <w:rPr>
          <w:rFonts w:ascii="Tahoma" w:eastAsia="Times New Roman" w:hAnsi="Tahoma" w:cs="Tahoma"/>
          <w:b/>
          <w:bCs/>
          <w:sz w:val="20"/>
          <w:szCs w:val="24"/>
        </w:rPr>
        <w:t>: ΚΡΙΤΗΡΙΑ ΚΑΙ ΔΙΑΔΙΚΑΣΙΑ ΓΙΑ ΤΗΝ ΕΠΙΛΟΓΗ ΤΩΝ ΩΦΕΛΟΥΜΕΝΩΝ ΑΤΟΜΩΝ – ΕΝΤΥΠΟ ΠΑΡΟΧΗΣ ΥΠΗΡΕΣΙΩΝ</w:t>
      </w:r>
    </w:p>
    <w:p w14:paraId="31E063B5" w14:textId="77777777" w:rsidR="00B95368" w:rsidRPr="00B95368" w:rsidRDefault="00B95368" w:rsidP="00B95368">
      <w:pPr>
        <w:spacing w:before="120" w:after="120" w:line="320" w:lineRule="atLeast"/>
        <w:jc w:val="both"/>
        <w:rPr>
          <w:rFonts w:ascii="Tahoma" w:eastAsia="Times New Roman" w:hAnsi="Tahoma" w:cs="Tahoma"/>
          <w:b/>
          <w:bCs/>
          <w:sz w:val="20"/>
          <w:szCs w:val="24"/>
        </w:rPr>
      </w:pPr>
      <w:r w:rsidRPr="00B95368">
        <w:rPr>
          <w:rFonts w:ascii="Tahoma" w:eastAsia="Times New Roman" w:hAnsi="Tahoma" w:cs="Tahoma"/>
          <w:b/>
          <w:bCs/>
          <w:sz w:val="20"/>
          <w:szCs w:val="24"/>
        </w:rPr>
        <w:t xml:space="preserve">Α. Κριτήρια και </w:t>
      </w:r>
      <w:proofErr w:type="spellStart"/>
      <w:r w:rsidRPr="00B95368">
        <w:rPr>
          <w:rFonts w:ascii="Tahoma" w:eastAsia="Times New Roman" w:hAnsi="Tahoma" w:cs="Tahoma"/>
          <w:b/>
          <w:bCs/>
          <w:sz w:val="20"/>
          <w:szCs w:val="24"/>
        </w:rPr>
        <w:t>μοριοδότηση</w:t>
      </w:r>
      <w:proofErr w:type="spellEnd"/>
    </w:p>
    <w:tbl>
      <w:tblPr>
        <w:tblW w:w="9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3658"/>
        <w:gridCol w:w="1262"/>
      </w:tblGrid>
      <w:tr w:rsidR="002E57F1" w:rsidRPr="00FA7173" w14:paraId="7F8991C7" w14:textId="77777777" w:rsidTr="0051450D">
        <w:tc>
          <w:tcPr>
            <w:tcW w:w="4608" w:type="dxa"/>
            <w:shd w:val="clear" w:color="auto" w:fill="C0C0C0"/>
          </w:tcPr>
          <w:p w14:paraId="085DEEF3"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rFonts w:ascii="Verdana" w:hAnsi="Verdana"/>
                <w:sz w:val="18"/>
                <w:szCs w:val="18"/>
              </w:rPr>
              <w:br w:type="page"/>
            </w:r>
          </w:p>
          <w:p w14:paraId="16A48BB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0" w:name="_Toc237846204"/>
            <w:r w:rsidRPr="00FA7173">
              <w:rPr>
                <w:rFonts w:ascii="Verdana" w:hAnsi="Verdana"/>
                <w:b/>
                <w:color w:val="000000"/>
                <w:sz w:val="18"/>
                <w:szCs w:val="18"/>
              </w:rPr>
              <w:t>ΚΡΙΤΗΡΙΑ</w:t>
            </w:r>
            <w:bookmarkEnd w:id="0"/>
          </w:p>
          <w:p w14:paraId="419192A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tc>
        <w:tc>
          <w:tcPr>
            <w:tcW w:w="4917" w:type="dxa"/>
            <w:gridSpan w:val="2"/>
            <w:shd w:val="clear" w:color="auto" w:fill="C0C0C0"/>
          </w:tcPr>
          <w:p w14:paraId="08B2CA1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p>
          <w:p w14:paraId="4E0060AC"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1" w:name="_Toc237846205"/>
            <w:r w:rsidRPr="00FA7173">
              <w:rPr>
                <w:rFonts w:ascii="Verdana" w:hAnsi="Verdana"/>
                <w:b/>
                <w:color w:val="000000"/>
                <w:sz w:val="18"/>
                <w:szCs w:val="18"/>
              </w:rPr>
              <w:t>ΑΝΑΛΥΣΗ ΜΟΡΙΩΝ</w:t>
            </w:r>
            <w:bookmarkEnd w:id="1"/>
          </w:p>
        </w:tc>
      </w:tr>
      <w:tr w:rsidR="002E57F1" w:rsidRPr="00FA7173" w14:paraId="378AF5A4" w14:textId="77777777" w:rsidTr="0051450D">
        <w:tc>
          <w:tcPr>
            <w:tcW w:w="9525" w:type="dxa"/>
            <w:gridSpan w:val="3"/>
            <w:shd w:val="clear" w:color="auto" w:fill="C0C0C0"/>
          </w:tcPr>
          <w:p w14:paraId="5BAA83B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bookmarkStart w:id="2" w:name="_Toc237846206"/>
            <w:r w:rsidRPr="00FA7173">
              <w:rPr>
                <w:rFonts w:ascii="Verdana" w:hAnsi="Verdana"/>
                <w:b/>
                <w:color w:val="000000"/>
                <w:sz w:val="18"/>
                <w:szCs w:val="18"/>
              </w:rPr>
              <w:t>ΕΜΜΕΣΑ ΩΦΕΛΟΥΜΕΝΟΙ (60%)</w:t>
            </w:r>
            <w:bookmarkEnd w:id="2"/>
          </w:p>
        </w:tc>
      </w:tr>
      <w:tr w:rsidR="002E57F1" w:rsidRPr="00FA7173" w14:paraId="3426BBB6" w14:textId="77777777" w:rsidTr="0051450D">
        <w:trPr>
          <w:cantSplit/>
        </w:trPr>
        <w:tc>
          <w:tcPr>
            <w:tcW w:w="4608" w:type="dxa"/>
            <w:vMerge w:val="restart"/>
            <w:vAlign w:val="center"/>
          </w:tcPr>
          <w:p w14:paraId="68FE7456"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3" w:name="_Toc237846207"/>
            <w:r w:rsidRPr="00FA7173">
              <w:rPr>
                <w:rFonts w:ascii="Verdana" w:hAnsi="Verdana"/>
                <w:b/>
                <w:color w:val="000000"/>
                <w:sz w:val="18"/>
                <w:szCs w:val="18"/>
              </w:rPr>
              <w:t>1. Οικογενειακό εισόδημα</w:t>
            </w:r>
            <w:bookmarkEnd w:id="3"/>
          </w:p>
        </w:tc>
        <w:tc>
          <w:tcPr>
            <w:tcW w:w="3656" w:type="dxa"/>
          </w:tcPr>
          <w:p w14:paraId="04C1E655"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002E57F1" w:rsidRPr="00FA7173">
              <w:rPr>
                <w:rFonts w:ascii="Verdana" w:hAnsi="Verdana"/>
                <w:color w:val="000000"/>
                <w:sz w:val="18"/>
                <w:szCs w:val="18"/>
              </w:rPr>
              <w:t xml:space="preserve"> </w:t>
            </w:r>
          </w:p>
        </w:tc>
        <w:tc>
          <w:tcPr>
            <w:tcW w:w="1261" w:type="dxa"/>
          </w:tcPr>
          <w:p w14:paraId="1DADEB40"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2E57F1" w:rsidRPr="00FA7173" w14:paraId="7D389E1B" w14:textId="77777777" w:rsidTr="0051450D">
        <w:trPr>
          <w:cantSplit/>
        </w:trPr>
        <w:tc>
          <w:tcPr>
            <w:tcW w:w="4608" w:type="dxa"/>
            <w:vMerge/>
          </w:tcPr>
          <w:p w14:paraId="4CFBF7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794767AB" w14:textId="77777777" w:rsidR="002E57F1"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002E57F1" w:rsidRPr="00FA7173">
              <w:rPr>
                <w:rFonts w:ascii="Verdana" w:hAnsi="Verdana"/>
                <w:color w:val="000000"/>
                <w:sz w:val="18"/>
                <w:szCs w:val="18"/>
              </w:rPr>
              <w:t xml:space="preserve"> </w:t>
            </w:r>
          </w:p>
        </w:tc>
        <w:tc>
          <w:tcPr>
            <w:tcW w:w="1261" w:type="dxa"/>
          </w:tcPr>
          <w:p w14:paraId="43610CE6"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14DEC373" w14:textId="77777777" w:rsidTr="0051450D">
        <w:trPr>
          <w:cantSplit/>
        </w:trPr>
        <w:tc>
          <w:tcPr>
            <w:tcW w:w="4608" w:type="dxa"/>
            <w:vMerge w:val="restart"/>
            <w:vAlign w:val="center"/>
          </w:tcPr>
          <w:p w14:paraId="001667C0"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4" w:name="_Toc237846211"/>
            <w:r w:rsidRPr="00FA7173">
              <w:rPr>
                <w:rFonts w:ascii="Verdana" w:hAnsi="Verdana"/>
                <w:b/>
                <w:color w:val="000000"/>
                <w:sz w:val="18"/>
                <w:szCs w:val="18"/>
              </w:rPr>
              <w:t>2. Οικογενειακή Κατάσταση</w:t>
            </w:r>
            <w:bookmarkEnd w:id="4"/>
          </w:p>
        </w:tc>
        <w:tc>
          <w:tcPr>
            <w:tcW w:w="3656" w:type="dxa"/>
          </w:tcPr>
          <w:p w14:paraId="7696E0A0" w14:textId="77777777" w:rsidR="002E57F1" w:rsidRPr="00FA7173" w:rsidRDefault="002E57F1" w:rsidP="0051450D">
            <w:pPr>
              <w:tabs>
                <w:tab w:val="num" w:pos="0"/>
              </w:tabs>
              <w:spacing w:after="0" w:line="240" w:lineRule="exact"/>
              <w:rPr>
                <w:rFonts w:ascii="Verdana" w:hAnsi="Verdana"/>
                <w:color w:val="000000"/>
                <w:sz w:val="18"/>
                <w:szCs w:val="18"/>
              </w:rPr>
            </w:pPr>
            <w:proofErr w:type="spellStart"/>
            <w:r w:rsidRPr="00FA7173">
              <w:rPr>
                <w:rFonts w:ascii="Verdana" w:hAnsi="Verdana"/>
                <w:bCs/>
                <w:color w:val="000000"/>
                <w:sz w:val="18"/>
                <w:szCs w:val="18"/>
              </w:rPr>
              <w:t>ΑμεΑ</w:t>
            </w:r>
            <w:proofErr w:type="spellEnd"/>
            <w:r w:rsidRPr="00FA7173">
              <w:rPr>
                <w:rFonts w:ascii="Verdana" w:hAnsi="Verdana"/>
                <w:bCs/>
                <w:color w:val="000000"/>
                <w:sz w:val="18"/>
                <w:szCs w:val="18"/>
              </w:rPr>
              <w:t xml:space="preserve"> ή άτομα που ανήκουν σε</w:t>
            </w:r>
            <w:r w:rsidRPr="00FA7173">
              <w:rPr>
                <w:rFonts w:ascii="Verdana" w:hAnsi="Verdana"/>
                <w:color w:val="000000"/>
                <w:sz w:val="18"/>
                <w:szCs w:val="18"/>
              </w:rPr>
              <w:t xml:space="preserve"> οικογένειες με μέλη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(για τα Κέντρα Διημέρευσης/Λοιπά Κέντρα, δεν υπολογίζεται ως </w:t>
            </w:r>
            <w:proofErr w:type="spellStart"/>
            <w:r w:rsidRPr="00FA7173">
              <w:rPr>
                <w:rFonts w:ascii="Verdana" w:hAnsi="Verdana"/>
                <w:color w:val="000000"/>
                <w:sz w:val="18"/>
                <w:szCs w:val="18"/>
              </w:rPr>
              <w:t>ΑμεΑ</w:t>
            </w:r>
            <w:proofErr w:type="spellEnd"/>
            <w:r w:rsidRPr="00FA7173">
              <w:rPr>
                <w:rFonts w:ascii="Verdana" w:hAnsi="Verdana"/>
                <w:color w:val="000000"/>
                <w:sz w:val="18"/>
                <w:szCs w:val="18"/>
              </w:rPr>
              <w:t xml:space="preserve"> ο άμεσα ωφελούμενος για τον οποίο γίνεται η αίτηση)</w:t>
            </w:r>
          </w:p>
        </w:tc>
        <w:tc>
          <w:tcPr>
            <w:tcW w:w="1261" w:type="dxa"/>
          </w:tcPr>
          <w:p w14:paraId="15345CF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53D73664" w14:textId="77777777" w:rsidTr="0051450D">
        <w:trPr>
          <w:cantSplit/>
        </w:trPr>
        <w:tc>
          <w:tcPr>
            <w:tcW w:w="4608" w:type="dxa"/>
            <w:vMerge/>
          </w:tcPr>
          <w:p w14:paraId="40FCDF3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00BB238" w14:textId="77777777" w:rsidR="002E57F1" w:rsidRPr="00FA7173" w:rsidRDefault="002E57F1" w:rsidP="0051450D">
            <w:pPr>
              <w:tabs>
                <w:tab w:val="num" w:pos="1530"/>
              </w:tabs>
              <w:spacing w:after="0" w:line="240" w:lineRule="exact"/>
              <w:ind w:right="360"/>
              <w:jc w:val="both"/>
              <w:rPr>
                <w:rFonts w:ascii="Verdana" w:hAnsi="Verdana"/>
                <w:color w:val="000000"/>
                <w:sz w:val="18"/>
                <w:szCs w:val="18"/>
              </w:rPr>
            </w:pPr>
            <w:proofErr w:type="spellStart"/>
            <w:r w:rsidRPr="00FA7173">
              <w:rPr>
                <w:rFonts w:ascii="Verdana" w:hAnsi="Verdana"/>
                <w:color w:val="000000"/>
                <w:sz w:val="18"/>
                <w:szCs w:val="18"/>
              </w:rPr>
              <w:t>Τρίτεκνοι</w:t>
            </w:r>
            <w:proofErr w:type="spellEnd"/>
            <w:r w:rsidRPr="00FA7173">
              <w:rPr>
                <w:rFonts w:ascii="Verdana" w:hAnsi="Verdana"/>
                <w:color w:val="000000"/>
                <w:sz w:val="18"/>
                <w:szCs w:val="18"/>
              </w:rPr>
              <w:t>/Πολύτεκνοι</w:t>
            </w:r>
          </w:p>
        </w:tc>
        <w:tc>
          <w:tcPr>
            <w:tcW w:w="1261" w:type="dxa"/>
          </w:tcPr>
          <w:p w14:paraId="1BC0F081"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CBE8622" w14:textId="77777777" w:rsidTr="0051450D">
        <w:trPr>
          <w:cantSplit/>
        </w:trPr>
        <w:tc>
          <w:tcPr>
            <w:tcW w:w="4608" w:type="dxa"/>
            <w:vMerge/>
          </w:tcPr>
          <w:p w14:paraId="024E76A5"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72A4307" w14:textId="77777777" w:rsidR="002E57F1" w:rsidRPr="00FA7173" w:rsidRDefault="002E57F1" w:rsidP="0051450D">
            <w:pPr>
              <w:tabs>
                <w:tab w:val="num" w:pos="0"/>
              </w:tabs>
              <w:spacing w:after="0" w:line="240" w:lineRule="exact"/>
              <w:ind w:right="360"/>
              <w:rPr>
                <w:rFonts w:ascii="Verdana" w:hAnsi="Verdana"/>
                <w:color w:val="000000"/>
                <w:sz w:val="18"/>
                <w:szCs w:val="18"/>
              </w:rPr>
            </w:pPr>
            <w:r w:rsidRPr="00FA7173">
              <w:rPr>
                <w:rFonts w:ascii="Verdana" w:hAnsi="Verdana"/>
                <w:color w:val="000000"/>
                <w:sz w:val="18"/>
                <w:szCs w:val="18"/>
              </w:rPr>
              <w:t>Μέλη μονογονεϊκών οικογενειών</w:t>
            </w:r>
          </w:p>
        </w:tc>
        <w:tc>
          <w:tcPr>
            <w:tcW w:w="1261" w:type="dxa"/>
          </w:tcPr>
          <w:p w14:paraId="4B5A280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21F4F713" w14:textId="77777777" w:rsidTr="0051450D">
        <w:trPr>
          <w:cantSplit/>
          <w:trHeight w:val="240"/>
        </w:trPr>
        <w:tc>
          <w:tcPr>
            <w:tcW w:w="4608" w:type="dxa"/>
            <w:vMerge w:val="restart"/>
            <w:vAlign w:val="center"/>
          </w:tcPr>
          <w:p w14:paraId="142CAE48" w14:textId="77777777" w:rsidR="002E57F1" w:rsidRPr="00FA7173" w:rsidRDefault="002E57F1" w:rsidP="0051450D">
            <w:pPr>
              <w:pStyle w:val="a7"/>
              <w:tabs>
                <w:tab w:val="num" w:pos="0"/>
                <w:tab w:val="left" w:pos="8820"/>
              </w:tabs>
              <w:spacing w:line="240" w:lineRule="exact"/>
              <w:ind w:right="0"/>
              <w:outlineLvl w:val="9"/>
              <w:rPr>
                <w:rFonts w:ascii="Verdana" w:hAnsi="Verdana"/>
                <w:b/>
                <w:color w:val="000000"/>
                <w:sz w:val="18"/>
                <w:szCs w:val="18"/>
              </w:rPr>
            </w:pPr>
            <w:bookmarkStart w:id="5" w:name="_Toc237846215"/>
            <w:r w:rsidRPr="00FA7173">
              <w:rPr>
                <w:rFonts w:ascii="Verdana" w:hAnsi="Verdana"/>
                <w:b/>
                <w:color w:val="000000"/>
                <w:sz w:val="18"/>
                <w:szCs w:val="18"/>
              </w:rPr>
              <w:t>3. Εργασιακή Κατάσταση</w:t>
            </w:r>
          </w:p>
          <w:bookmarkEnd w:id="5"/>
          <w:p w14:paraId="1126B12A"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r w:rsidRPr="00FA7173">
              <w:rPr>
                <w:sz w:val="18"/>
                <w:szCs w:val="18"/>
                <w:lang w:val="en-US"/>
              </w:rPr>
              <w:br w:type="page"/>
            </w:r>
          </w:p>
        </w:tc>
        <w:tc>
          <w:tcPr>
            <w:tcW w:w="3656" w:type="dxa"/>
            <w:vAlign w:val="center"/>
          </w:tcPr>
          <w:p w14:paraId="146743CB"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Άνεργος</w:t>
            </w:r>
          </w:p>
        </w:tc>
        <w:tc>
          <w:tcPr>
            <w:tcW w:w="1261" w:type="dxa"/>
            <w:shd w:val="clear" w:color="auto" w:fill="auto"/>
          </w:tcPr>
          <w:p w14:paraId="58A08AAD"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6" w:name="_Toc237846216"/>
            <w:r w:rsidRPr="00FA7173">
              <w:rPr>
                <w:rFonts w:ascii="Verdana" w:hAnsi="Verdana"/>
                <w:color w:val="000000"/>
                <w:sz w:val="18"/>
                <w:szCs w:val="18"/>
              </w:rPr>
              <w:t>15</w:t>
            </w:r>
            <w:bookmarkEnd w:id="6"/>
          </w:p>
        </w:tc>
      </w:tr>
      <w:tr w:rsidR="002E57F1" w:rsidRPr="00FA7173" w14:paraId="49869D3B" w14:textId="77777777" w:rsidTr="0051450D">
        <w:trPr>
          <w:cantSplit/>
          <w:trHeight w:val="240"/>
        </w:trPr>
        <w:tc>
          <w:tcPr>
            <w:tcW w:w="4608" w:type="dxa"/>
            <w:vMerge/>
            <w:vAlign w:val="center"/>
          </w:tcPr>
          <w:p w14:paraId="4DB760C7" w14:textId="77777777" w:rsidR="002E57F1" w:rsidRPr="00FA7173" w:rsidRDefault="002E57F1" w:rsidP="0051450D">
            <w:pPr>
              <w:pStyle w:val="a7"/>
              <w:tabs>
                <w:tab w:val="num" w:pos="0"/>
                <w:tab w:val="left" w:pos="8820"/>
              </w:tabs>
              <w:spacing w:line="240" w:lineRule="exact"/>
              <w:ind w:right="0"/>
              <w:jc w:val="both"/>
              <w:rPr>
                <w:rFonts w:ascii="Verdana" w:hAnsi="Verdana"/>
                <w:b/>
                <w:color w:val="000000"/>
                <w:sz w:val="18"/>
                <w:szCs w:val="18"/>
              </w:rPr>
            </w:pPr>
          </w:p>
        </w:tc>
        <w:tc>
          <w:tcPr>
            <w:tcW w:w="3656" w:type="dxa"/>
            <w:vAlign w:val="center"/>
          </w:tcPr>
          <w:p w14:paraId="0F089A12"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eastAsia="Arial Unicode MS" w:hAnsi="Verdana"/>
                <w:color w:val="000000"/>
                <w:sz w:val="18"/>
                <w:szCs w:val="18"/>
              </w:rPr>
              <w:t>Εργαζόμενος/η</w:t>
            </w:r>
          </w:p>
        </w:tc>
        <w:tc>
          <w:tcPr>
            <w:tcW w:w="1261" w:type="dxa"/>
            <w:shd w:val="clear" w:color="auto" w:fill="auto"/>
          </w:tcPr>
          <w:p w14:paraId="580B6DF8"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6841F44B" w14:textId="77777777" w:rsidTr="0051450D">
        <w:trPr>
          <w:cantSplit/>
        </w:trPr>
        <w:tc>
          <w:tcPr>
            <w:tcW w:w="4608" w:type="dxa"/>
            <w:vMerge/>
          </w:tcPr>
          <w:p w14:paraId="4C4ACDFA" w14:textId="77777777" w:rsidR="002E57F1" w:rsidRPr="00FA7173" w:rsidRDefault="002E57F1" w:rsidP="0051450D">
            <w:pPr>
              <w:pStyle w:val="a7"/>
              <w:tabs>
                <w:tab w:val="num" w:pos="0"/>
                <w:tab w:val="left" w:pos="8820"/>
              </w:tabs>
              <w:spacing w:line="240" w:lineRule="exact"/>
              <w:ind w:right="0"/>
              <w:jc w:val="both"/>
              <w:rPr>
                <w:rFonts w:ascii="Verdana" w:hAnsi="Verdana"/>
                <w:color w:val="000000"/>
                <w:sz w:val="18"/>
                <w:szCs w:val="18"/>
              </w:rPr>
            </w:pPr>
          </w:p>
        </w:tc>
        <w:tc>
          <w:tcPr>
            <w:tcW w:w="3656" w:type="dxa"/>
            <w:tcBorders>
              <w:bottom w:val="single" w:sz="4" w:space="0" w:color="auto"/>
            </w:tcBorders>
          </w:tcPr>
          <w:p w14:paraId="6CCCDF16"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Εργαζόμενος/η με σύμβαση μερικής απασχόλησης</w:t>
            </w:r>
          </w:p>
        </w:tc>
        <w:tc>
          <w:tcPr>
            <w:tcW w:w="1261" w:type="dxa"/>
            <w:tcBorders>
              <w:bottom w:val="single" w:sz="4" w:space="0" w:color="auto"/>
            </w:tcBorders>
          </w:tcPr>
          <w:p w14:paraId="0A97451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7" w:name="_Toc237846217"/>
            <w:r w:rsidRPr="00FA7173">
              <w:rPr>
                <w:rFonts w:ascii="Verdana" w:hAnsi="Verdana"/>
                <w:color w:val="000000"/>
                <w:sz w:val="18"/>
                <w:szCs w:val="18"/>
              </w:rPr>
              <w:t>8</w:t>
            </w:r>
            <w:bookmarkEnd w:id="7"/>
          </w:p>
        </w:tc>
      </w:tr>
      <w:tr w:rsidR="002E57F1" w:rsidRPr="00FA7173" w14:paraId="21A7B5ED" w14:textId="77777777" w:rsidTr="0051450D">
        <w:trPr>
          <w:cantSplit/>
          <w:trHeight w:val="405"/>
        </w:trPr>
        <w:tc>
          <w:tcPr>
            <w:tcW w:w="4608" w:type="dxa"/>
            <w:vMerge/>
            <w:tcBorders>
              <w:bottom w:val="single" w:sz="4" w:space="0" w:color="auto"/>
            </w:tcBorders>
          </w:tcPr>
          <w:p w14:paraId="4545CDE4"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21F88C35" w14:textId="77777777" w:rsidR="002E57F1" w:rsidRPr="00FA7173" w:rsidRDefault="002E57F1" w:rsidP="0051450D">
            <w:pPr>
              <w:tabs>
                <w:tab w:val="num" w:pos="0"/>
              </w:tabs>
              <w:spacing w:after="0" w:line="240" w:lineRule="exact"/>
              <w:rPr>
                <w:rFonts w:ascii="Verdana" w:eastAsia="Arial Unicode MS" w:hAnsi="Verdana"/>
                <w:color w:val="000000"/>
                <w:sz w:val="18"/>
                <w:szCs w:val="18"/>
              </w:rPr>
            </w:pPr>
            <w:r w:rsidRPr="00FA7173">
              <w:rPr>
                <w:rFonts w:ascii="Verdana" w:hAnsi="Verdana"/>
                <w:color w:val="000000"/>
                <w:sz w:val="18"/>
                <w:szCs w:val="18"/>
              </w:rPr>
              <w:t xml:space="preserve">Εργαζόμενος/η με σύμβαση ορισμένου χρόνου                            </w:t>
            </w:r>
          </w:p>
        </w:tc>
        <w:tc>
          <w:tcPr>
            <w:tcW w:w="1261" w:type="dxa"/>
            <w:tcBorders>
              <w:bottom w:val="single" w:sz="4" w:space="0" w:color="auto"/>
            </w:tcBorders>
          </w:tcPr>
          <w:p w14:paraId="572781B4"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8" w:name="_Toc237846218"/>
            <w:r w:rsidRPr="00FA7173">
              <w:rPr>
                <w:rFonts w:ascii="Verdana" w:hAnsi="Verdana"/>
                <w:color w:val="000000"/>
                <w:sz w:val="18"/>
                <w:szCs w:val="18"/>
              </w:rPr>
              <w:t>7</w:t>
            </w:r>
            <w:bookmarkEnd w:id="8"/>
          </w:p>
        </w:tc>
      </w:tr>
      <w:tr w:rsidR="002E57F1" w:rsidRPr="00FA7173" w14:paraId="6F85E9E3" w14:textId="77777777" w:rsidTr="0051450D">
        <w:tc>
          <w:tcPr>
            <w:tcW w:w="9525" w:type="dxa"/>
            <w:gridSpan w:val="3"/>
            <w:tcBorders>
              <w:top w:val="single" w:sz="4" w:space="0" w:color="auto"/>
              <w:left w:val="nil"/>
              <w:bottom w:val="nil"/>
              <w:right w:val="nil"/>
            </w:tcBorders>
          </w:tcPr>
          <w:p w14:paraId="39FB0F4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b/>
                <w:color w:val="000000"/>
                <w:sz w:val="18"/>
                <w:szCs w:val="18"/>
              </w:rPr>
            </w:pPr>
            <w:r w:rsidRPr="00FA7173">
              <w:rPr>
                <w:sz w:val="18"/>
                <w:szCs w:val="18"/>
              </w:rPr>
              <w:br w:type="page"/>
            </w:r>
          </w:p>
        </w:tc>
      </w:tr>
      <w:tr w:rsidR="002E57F1" w:rsidRPr="00FA7173" w14:paraId="36C2DBE9" w14:textId="77777777" w:rsidTr="0051450D">
        <w:trPr>
          <w:cantSplit/>
        </w:trPr>
        <w:tc>
          <w:tcPr>
            <w:tcW w:w="9525" w:type="dxa"/>
            <w:gridSpan w:val="3"/>
            <w:tcBorders>
              <w:top w:val="nil"/>
            </w:tcBorders>
            <w:shd w:val="clear" w:color="auto" w:fill="B3B3B3"/>
            <w:vAlign w:val="center"/>
          </w:tcPr>
          <w:p w14:paraId="7F6A942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b/>
                <w:color w:val="000000"/>
                <w:sz w:val="18"/>
                <w:szCs w:val="18"/>
              </w:rPr>
              <w:t>ΑΜΕΣΑ ΩΦΕΛΟΥΜΕΝΟΙ – ΕΞΑΡΤΩΜΕΝΑ ΜΕΛΗ (40%)</w:t>
            </w:r>
          </w:p>
        </w:tc>
      </w:tr>
      <w:tr w:rsidR="0051450D" w:rsidRPr="00FA7173" w14:paraId="3D9BAA1C" w14:textId="77777777" w:rsidTr="0051450D">
        <w:trPr>
          <w:cantSplit/>
        </w:trPr>
        <w:tc>
          <w:tcPr>
            <w:tcW w:w="4608" w:type="dxa"/>
            <w:vMerge w:val="restart"/>
            <w:vAlign w:val="center"/>
          </w:tcPr>
          <w:p w14:paraId="6C7B4C96" w14:textId="77777777" w:rsidR="0051450D" w:rsidRPr="00FA7173" w:rsidRDefault="0051450D" w:rsidP="0051450D">
            <w:pPr>
              <w:pStyle w:val="a7"/>
              <w:tabs>
                <w:tab w:val="num" w:pos="0"/>
                <w:tab w:val="left" w:pos="8820"/>
              </w:tabs>
              <w:spacing w:line="240" w:lineRule="exact"/>
              <w:ind w:right="0"/>
              <w:outlineLvl w:val="9"/>
              <w:rPr>
                <w:rFonts w:ascii="Verdana" w:hAnsi="Verdana"/>
                <w:color w:val="000000"/>
                <w:sz w:val="18"/>
                <w:szCs w:val="18"/>
              </w:rPr>
            </w:pPr>
            <w:bookmarkStart w:id="9" w:name="_Toc237846220"/>
            <w:r w:rsidRPr="00FA7173">
              <w:rPr>
                <w:rFonts w:ascii="Verdana" w:hAnsi="Verdana"/>
                <w:b/>
                <w:color w:val="000000"/>
                <w:sz w:val="18"/>
                <w:szCs w:val="18"/>
              </w:rPr>
              <w:t>1. Εισόδημα</w:t>
            </w:r>
            <w:bookmarkEnd w:id="9"/>
          </w:p>
        </w:tc>
        <w:tc>
          <w:tcPr>
            <w:tcW w:w="3656" w:type="dxa"/>
          </w:tcPr>
          <w:p w14:paraId="5136199E"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Κάτω από το όριο της φτώχειας</w:t>
            </w:r>
            <w:r w:rsidRPr="00FA7173">
              <w:rPr>
                <w:rFonts w:ascii="Verdana" w:hAnsi="Verdana"/>
                <w:color w:val="000000"/>
                <w:sz w:val="18"/>
                <w:szCs w:val="18"/>
              </w:rPr>
              <w:t xml:space="preserve"> </w:t>
            </w:r>
          </w:p>
        </w:tc>
        <w:tc>
          <w:tcPr>
            <w:tcW w:w="1261" w:type="dxa"/>
          </w:tcPr>
          <w:p w14:paraId="23819772"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15</w:t>
            </w:r>
          </w:p>
        </w:tc>
      </w:tr>
      <w:tr w:rsidR="0051450D" w:rsidRPr="00FA7173" w14:paraId="7FFBAB76" w14:textId="77777777" w:rsidTr="0051450D">
        <w:trPr>
          <w:cantSplit/>
        </w:trPr>
        <w:tc>
          <w:tcPr>
            <w:tcW w:w="4608" w:type="dxa"/>
            <w:vMerge/>
          </w:tcPr>
          <w:p w14:paraId="17D9C8C5" w14:textId="77777777" w:rsidR="0051450D" w:rsidRPr="00FA7173" w:rsidRDefault="0051450D"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18F7E3D1" w14:textId="77777777" w:rsidR="0051450D" w:rsidRPr="00FA7173" w:rsidRDefault="0051450D" w:rsidP="0051450D">
            <w:pPr>
              <w:tabs>
                <w:tab w:val="num" w:pos="0"/>
              </w:tabs>
              <w:spacing w:after="0" w:line="240" w:lineRule="exact"/>
              <w:jc w:val="both"/>
              <w:rPr>
                <w:rFonts w:ascii="Verdana" w:hAnsi="Verdana"/>
                <w:color w:val="000000"/>
                <w:sz w:val="18"/>
                <w:szCs w:val="18"/>
              </w:rPr>
            </w:pPr>
            <w:r>
              <w:rPr>
                <w:rFonts w:ascii="Verdana" w:hAnsi="Verdana"/>
                <w:color w:val="000000"/>
                <w:sz w:val="18"/>
                <w:szCs w:val="18"/>
              </w:rPr>
              <w:t>Πάνω από το όριο της φτώχειας</w:t>
            </w:r>
            <w:r w:rsidRPr="00FA7173">
              <w:rPr>
                <w:rFonts w:ascii="Verdana" w:hAnsi="Verdana"/>
                <w:color w:val="000000"/>
                <w:sz w:val="18"/>
                <w:szCs w:val="18"/>
              </w:rPr>
              <w:t xml:space="preserve"> </w:t>
            </w:r>
          </w:p>
        </w:tc>
        <w:tc>
          <w:tcPr>
            <w:tcW w:w="1261" w:type="dxa"/>
          </w:tcPr>
          <w:p w14:paraId="78EB8FE1" w14:textId="77777777" w:rsidR="0051450D" w:rsidRPr="00FA7173" w:rsidRDefault="0051450D"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10</w:t>
            </w:r>
          </w:p>
        </w:tc>
      </w:tr>
      <w:tr w:rsidR="002E57F1" w:rsidRPr="00FA7173" w14:paraId="7079A233" w14:textId="77777777" w:rsidTr="0051450D">
        <w:tc>
          <w:tcPr>
            <w:tcW w:w="4608" w:type="dxa"/>
          </w:tcPr>
          <w:p w14:paraId="74EDD077"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bookmarkStart w:id="10" w:name="_Toc237846224"/>
            <w:r w:rsidRPr="00FA7173">
              <w:rPr>
                <w:rFonts w:ascii="Verdana" w:hAnsi="Verdana"/>
                <w:b/>
                <w:color w:val="000000"/>
                <w:sz w:val="18"/>
                <w:szCs w:val="18"/>
              </w:rPr>
              <w:t>2. Οικογενειακή Κατάσταση</w:t>
            </w:r>
            <w:bookmarkEnd w:id="10"/>
          </w:p>
        </w:tc>
        <w:tc>
          <w:tcPr>
            <w:tcW w:w="3656" w:type="dxa"/>
          </w:tcPr>
          <w:p w14:paraId="62635625" w14:textId="77777777" w:rsidR="002E57F1" w:rsidRPr="00FA7173" w:rsidRDefault="002E57F1" w:rsidP="0051450D">
            <w:pPr>
              <w:tabs>
                <w:tab w:val="num" w:pos="0"/>
              </w:tabs>
              <w:spacing w:after="0" w:line="240" w:lineRule="exact"/>
              <w:rPr>
                <w:rFonts w:ascii="Verdana" w:hAnsi="Verdana"/>
                <w:color w:val="000000"/>
                <w:sz w:val="18"/>
                <w:szCs w:val="18"/>
              </w:rPr>
            </w:pPr>
            <w:r w:rsidRPr="00FA7173">
              <w:rPr>
                <w:rFonts w:ascii="Verdana" w:hAnsi="Verdana"/>
                <w:color w:val="000000"/>
                <w:sz w:val="18"/>
                <w:szCs w:val="18"/>
              </w:rPr>
              <w:t>Χήρος/α, Διαζευγμένος/η, Άγαμος/η</w:t>
            </w:r>
          </w:p>
        </w:tc>
        <w:tc>
          <w:tcPr>
            <w:tcW w:w="1261" w:type="dxa"/>
          </w:tcPr>
          <w:p w14:paraId="17ECBF75"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r w:rsidRPr="00FA7173">
              <w:rPr>
                <w:rFonts w:ascii="Verdana" w:hAnsi="Verdana"/>
                <w:color w:val="000000"/>
                <w:sz w:val="18"/>
                <w:szCs w:val="18"/>
              </w:rPr>
              <w:t>5</w:t>
            </w:r>
          </w:p>
        </w:tc>
      </w:tr>
      <w:tr w:rsidR="002E57F1" w:rsidRPr="00FA7173" w14:paraId="52C0AD5F" w14:textId="77777777" w:rsidTr="0051450D">
        <w:trPr>
          <w:cantSplit/>
        </w:trPr>
        <w:tc>
          <w:tcPr>
            <w:tcW w:w="4608" w:type="dxa"/>
            <w:vMerge w:val="restart"/>
            <w:vAlign w:val="center"/>
          </w:tcPr>
          <w:p w14:paraId="05506F4C" w14:textId="77777777" w:rsidR="002E57F1" w:rsidRPr="00FA7173" w:rsidRDefault="002E57F1" w:rsidP="0051450D">
            <w:pPr>
              <w:pStyle w:val="a7"/>
              <w:tabs>
                <w:tab w:val="num" w:pos="0"/>
                <w:tab w:val="left" w:pos="8820"/>
              </w:tabs>
              <w:spacing w:line="240" w:lineRule="exact"/>
              <w:ind w:right="0"/>
              <w:outlineLvl w:val="9"/>
              <w:rPr>
                <w:rFonts w:ascii="Verdana" w:hAnsi="Verdana"/>
                <w:color w:val="000000"/>
                <w:sz w:val="18"/>
                <w:szCs w:val="18"/>
              </w:rPr>
            </w:pPr>
            <w:bookmarkStart w:id="11" w:name="_Toc237846229"/>
            <w:r w:rsidRPr="00FA7173">
              <w:rPr>
                <w:rFonts w:ascii="Verdana" w:hAnsi="Verdana"/>
                <w:b/>
                <w:color w:val="000000"/>
                <w:sz w:val="18"/>
                <w:szCs w:val="18"/>
              </w:rPr>
              <w:t>3. Κατάσταση Υγείας</w:t>
            </w:r>
            <w:bookmarkEnd w:id="11"/>
          </w:p>
        </w:tc>
        <w:tc>
          <w:tcPr>
            <w:tcW w:w="3656" w:type="dxa"/>
          </w:tcPr>
          <w:p w14:paraId="79CA7851"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Πλήρως αυτοεξυπηρετούμενος/η (κινητικά – νοητικά – ψυχικά)</w:t>
            </w:r>
          </w:p>
        </w:tc>
        <w:tc>
          <w:tcPr>
            <w:tcW w:w="1261" w:type="dxa"/>
          </w:tcPr>
          <w:p w14:paraId="6776C717"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2" w:name="_Toc237846230"/>
            <w:r w:rsidRPr="00FA7173">
              <w:rPr>
                <w:rFonts w:ascii="Verdana" w:hAnsi="Verdana"/>
                <w:color w:val="000000"/>
                <w:sz w:val="18"/>
                <w:szCs w:val="18"/>
              </w:rPr>
              <w:t>4</w:t>
            </w:r>
            <w:bookmarkEnd w:id="12"/>
          </w:p>
        </w:tc>
      </w:tr>
      <w:tr w:rsidR="002E57F1" w:rsidRPr="00FA7173" w14:paraId="059DE1BF" w14:textId="77777777" w:rsidTr="0051450D">
        <w:trPr>
          <w:cantSplit/>
        </w:trPr>
        <w:tc>
          <w:tcPr>
            <w:tcW w:w="4608" w:type="dxa"/>
            <w:vMerge/>
          </w:tcPr>
          <w:p w14:paraId="44C8048E"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Pr>
          <w:p w14:paraId="48639CC5"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Μερικώς αυτοεξυπηρετούμενος/η  (κινητικά – νοητικά – ψυχικά)</w:t>
            </w:r>
          </w:p>
        </w:tc>
        <w:tc>
          <w:tcPr>
            <w:tcW w:w="1261" w:type="dxa"/>
          </w:tcPr>
          <w:p w14:paraId="3081FB99"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3" w:name="_Toc237846231"/>
            <w:r w:rsidRPr="00FA7173">
              <w:rPr>
                <w:rFonts w:ascii="Verdana" w:hAnsi="Verdana"/>
                <w:color w:val="000000"/>
                <w:sz w:val="18"/>
                <w:szCs w:val="18"/>
              </w:rPr>
              <w:t>6</w:t>
            </w:r>
            <w:bookmarkEnd w:id="13"/>
          </w:p>
        </w:tc>
      </w:tr>
      <w:tr w:rsidR="002E57F1" w:rsidRPr="00FA7173" w14:paraId="4287BF07" w14:textId="77777777" w:rsidTr="0051450D">
        <w:trPr>
          <w:cantSplit/>
        </w:trPr>
        <w:tc>
          <w:tcPr>
            <w:tcW w:w="4608" w:type="dxa"/>
            <w:vMerge/>
            <w:tcBorders>
              <w:bottom w:val="single" w:sz="4" w:space="0" w:color="auto"/>
            </w:tcBorders>
          </w:tcPr>
          <w:p w14:paraId="14EA029A" w14:textId="77777777" w:rsidR="002E57F1" w:rsidRPr="00FA7173" w:rsidRDefault="002E57F1" w:rsidP="0051450D">
            <w:pPr>
              <w:pStyle w:val="a7"/>
              <w:tabs>
                <w:tab w:val="num" w:pos="0"/>
                <w:tab w:val="left" w:pos="8820"/>
              </w:tabs>
              <w:spacing w:line="240" w:lineRule="exact"/>
              <w:ind w:right="0"/>
              <w:jc w:val="both"/>
              <w:outlineLvl w:val="9"/>
              <w:rPr>
                <w:rFonts w:ascii="Verdana" w:hAnsi="Verdana"/>
                <w:color w:val="000000"/>
                <w:sz w:val="18"/>
                <w:szCs w:val="18"/>
              </w:rPr>
            </w:pPr>
          </w:p>
        </w:tc>
        <w:tc>
          <w:tcPr>
            <w:tcW w:w="3656" w:type="dxa"/>
            <w:tcBorders>
              <w:bottom w:val="single" w:sz="4" w:space="0" w:color="auto"/>
            </w:tcBorders>
          </w:tcPr>
          <w:p w14:paraId="707299D8" w14:textId="77777777" w:rsidR="002E57F1" w:rsidRPr="00FA7173" w:rsidRDefault="002E57F1" w:rsidP="0051450D">
            <w:pPr>
              <w:tabs>
                <w:tab w:val="num" w:pos="0"/>
              </w:tabs>
              <w:spacing w:after="0" w:line="240" w:lineRule="exact"/>
              <w:rPr>
                <w:rFonts w:ascii="Verdana" w:hAnsi="Verdana"/>
                <w:b/>
                <w:bCs/>
                <w:color w:val="000000"/>
                <w:sz w:val="18"/>
                <w:szCs w:val="18"/>
              </w:rPr>
            </w:pPr>
            <w:r w:rsidRPr="00FA7173">
              <w:rPr>
                <w:rFonts w:ascii="Verdana" w:hAnsi="Verdana"/>
                <w:color w:val="000000"/>
                <w:sz w:val="18"/>
                <w:szCs w:val="18"/>
              </w:rPr>
              <w:t>Μη αυτοεξυπηρετούμενος/η (κινητικά – νοητικά – ψυχικά)</w:t>
            </w:r>
          </w:p>
        </w:tc>
        <w:tc>
          <w:tcPr>
            <w:tcW w:w="1261" w:type="dxa"/>
            <w:tcBorders>
              <w:bottom w:val="single" w:sz="4" w:space="0" w:color="auto"/>
            </w:tcBorders>
          </w:tcPr>
          <w:p w14:paraId="7784F3BE" w14:textId="77777777" w:rsidR="002E57F1" w:rsidRPr="00FA7173" w:rsidRDefault="002E57F1" w:rsidP="0051450D">
            <w:pPr>
              <w:pStyle w:val="a7"/>
              <w:tabs>
                <w:tab w:val="num" w:pos="0"/>
                <w:tab w:val="left" w:pos="8820"/>
              </w:tabs>
              <w:spacing w:line="240" w:lineRule="exact"/>
              <w:ind w:right="0"/>
              <w:jc w:val="center"/>
              <w:outlineLvl w:val="9"/>
              <w:rPr>
                <w:rFonts w:ascii="Verdana" w:hAnsi="Verdana"/>
                <w:color w:val="000000"/>
                <w:sz w:val="18"/>
                <w:szCs w:val="18"/>
              </w:rPr>
            </w:pPr>
            <w:bookmarkStart w:id="14" w:name="_Toc237846232"/>
            <w:r w:rsidRPr="00FA7173">
              <w:rPr>
                <w:rFonts w:ascii="Verdana" w:hAnsi="Verdana"/>
                <w:color w:val="000000"/>
                <w:sz w:val="18"/>
                <w:szCs w:val="18"/>
              </w:rPr>
              <w:t>10</w:t>
            </w:r>
            <w:bookmarkEnd w:id="14"/>
          </w:p>
        </w:tc>
      </w:tr>
    </w:tbl>
    <w:p w14:paraId="6CB844E2" w14:textId="77777777" w:rsidR="002A41FB" w:rsidRDefault="002A41FB" w:rsidP="00B95368">
      <w:pPr>
        <w:spacing w:before="120" w:after="120" w:line="264" w:lineRule="auto"/>
        <w:jc w:val="both"/>
        <w:rPr>
          <w:rFonts w:ascii="Tahoma" w:eastAsia="Times New Roman" w:hAnsi="Tahoma" w:cs="Tahoma"/>
          <w:b/>
          <w:bCs/>
          <w:i/>
          <w:iCs/>
          <w:color w:val="000000"/>
          <w:sz w:val="20"/>
          <w:szCs w:val="20"/>
        </w:rPr>
      </w:pPr>
    </w:p>
    <w:p w14:paraId="74378E08" w14:textId="77777777" w:rsidR="00B95368" w:rsidRPr="00B95368" w:rsidRDefault="00B95368" w:rsidP="00B95368">
      <w:pPr>
        <w:spacing w:before="120" w:after="120" w:line="264" w:lineRule="auto"/>
        <w:jc w:val="both"/>
        <w:rPr>
          <w:rFonts w:ascii="Tahoma" w:eastAsia="Times New Roman" w:hAnsi="Tahoma" w:cs="Tahoma"/>
          <w:color w:val="000000"/>
          <w:sz w:val="20"/>
          <w:szCs w:val="20"/>
        </w:rPr>
      </w:pPr>
      <w:r w:rsidRPr="00B95368">
        <w:rPr>
          <w:rFonts w:ascii="Tahoma" w:eastAsia="Times New Roman" w:hAnsi="Tahoma" w:cs="Tahoma"/>
          <w:b/>
          <w:bCs/>
          <w:i/>
          <w:iCs/>
          <w:color w:val="000000"/>
          <w:sz w:val="20"/>
          <w:szCs w:val="20"/>
        </w:rPr>
        <w:t xml:space="preserve">Για οποιαδήποτε άλλη κατηγορία κριτηρίων η οποία δεν αναφέρεται στον ανωτέρω πίνακα, οι ωφελούμενοι δε θα λαμβάνουν μόρια, χωρίς αυτό να σημαίνει απώλεια του δικαιώματος συμμετοχής και κατάταξης μετά από την αντίστοιχη </w:t>
      </w:r>
      <w:proofErr w:type="spellStart"/>
      <w:r w:rsidRPr="00B95368">
        <w:rPr>
          <w:rFonts w:ascii="Tahoma" w:eastAsia="Times New Roman" w:hAnsi="Tahoma" w:cs="Tahoma"/>
          <w:b/>
          <w:bCs/>
          <w:i/>
          <w:iCs/>
          <w:color w:val="000000"/>
          <w:sz w:val="20"/>
          <w:szCs w:val="20"/>
        </w:rPr>
        <w:t>μοριοδότηση</w:t>
      </w:r>
      <w:proofErr w:type="spellEnd"/>
      <w:r w:rsidRPr="00B95368">
        <w:rPr>
          <w:rFonts w:ascii="Tahoma" w:eastAsia="Times New Roman" w:hAnsi="Tahoma" w:cs="Tahoma"/>
          <w:b/>
          <w:bCs/>
          <w:i/>
          <w:iCs/>
          <w:color w:val="000000"/>
          <w:sz w:val="20"/>
          <w:szCs w:val="20"/>
        </w:rPr>
        <w:t xml:space="preserve"> των εναπομεινάντων κριτηρίων.</w:t>
      </w:r>
    </w:p>
    <w:p w14:paraId="37EEA6F2" w14:textId="313CB8A4" w:rsidR="00EA660D" w:rsidRDefault="00EA660D" w:rsidP="00EA660D">
      <w:pPr>
        <w:spacing w:before="120" w:after="120" w:line="264" w:lineRule="auto"/>
        <w:jc w:val="both"/>
        <w:rPr>
          <w:rFonts w:ascii="Tahoma" w:eastAsia="Times New Roman" w:hAnsi="Tahoma" w:cs="Tahoma"/>
          <w:b/>
          <w:bCs/>
          <w:i/>
          <w:iCs/>
          <w:color w:val="000000"/>
          <w:sz w:val="20"/>
          <w:szCs w:val="20"/>
        </w:rPr>
      </w:pPr>
      <w:bookmarkStart w:id="15" w:name="_Toc237846233"/>
      <w:r w:rsidRPr="002E57F1">
        <w:rPr>
          <w:rFonts w:ascii="Tahoma" w:eastAsia="Times New Roman" w:hAnsi="Tahoma" w:cs="Tahoma"/>
          <w:b/>
          <w:bCs/>
          <w:i/>
          <w:iCs/>
          <w:color w:val="000000"/>
          <w:sz w:val="20"/>
          <w:szCs w:val="20"/>
          <w:highlight w:val="yellow"/>
        </w:rPr>
        <w:t xml:space="preserve">Το όριο της φτώχειας προσδιορίζεται σύμφωνα με το κατώφλι φτώχειας της ΕΛΣΤΑΤ. Αυτό για το έτος </w:t>
      </w:r>
      <w:r>
        <w:rPr>
          <w:rFonts w:ascii="Tahoma" w:eastAsia="Times New Roman" w:hAnsi="Tahoma" w:cs="Tahoma"/>
          <w:b/>
          <w:bCs/>
          <w:i/>
          <w:iCs/>
          <w:color w:val="000000"/>
          <w:sz w:val="20"/>
          <w:szCs w:val="20"/>
          <w:highlight w:val="yellow"/>
        </w:rPr>
        <w:t>2022</w:t>
      </w:r>
      <w:r w:rsidRPr="002E57F1">
        <w:rPr>
          <w:rFonts w:ascii="Tahoma" w:eastAsia="Times New Roman" w:hAnsi="Tahoma" w:cs="Tahoma"/>
          <w:b/>
          <w:bCs/>
          <w:i/>
          <w:iCs/>
          <w:color w:val="000000"/>
          <w:sz w:val="20"/>
          <w:szCs w:val="20"/>
          <w:highlight w:val="yellow"/>
        </w:rPr>
        <w:t xml:space="preserve"> ορίζεται σε </w:t>
      </w:r>
      <w:r>
        <w:rPr>
          <w:rFonts w:ascii="Tahoma" w:eastAsia="Times New Roman" w:hAnsi="Tahoma" w:cs="Tahoma"/>
          <w:b/>
          <w:bCs/>
          <w:i/>
          <w:iCs/>
          <w:color w:val="000000"/>
          <w:sz w:val="20"/>
          <w:szCs w:val="20"/>
          <w:highlight w:val="yellow"/>
        </w:rPr>
        <w:t>5</w:t>
      </w:r>
      <w:r w:rsidRPr="002E57F1">
        <w:rPr>
          <w:rFonts w:ascii="Tahoma" w:eastAsia="Times New Roman" w:hAnsi="Tahoma" w:cs="Tahoma"/>
          <w:b/>
          <w:bCs/>
          <w:i/>
          <w:iCs/>
          <w:color w:val="000000"/>
          <w:sz w:val="20"/>
          <w:szCs w:val="20"/>
          <w:highlight w:val="yellow"/>
        </w:rPr>
        <w:t>.</w:t>
      </w:r>
      <w:r>
        <w:rPr>
          <w:rFonts w:ascii="Tahoma" w:eastAsia="Times New Roman" w:hAnsi="Tahoma" w:cs="Tahoma"/>
          <w:b/>
          <w:bCs/>
          <w:i/>
          <w:iCs/>
          <w:color w:val="000000"/>
          <w:sz w:val="20"/>
          <w:szCs w:val="20"/>
          <w:highlight w:val="yellow"/>
        </w:rPr>
        <w:t>712</w:t>
      </w:r>
      <w:r w:rsidRPr="002E57F1">
        <w:rPr>
          <w:rFonts w:ascii="Tahoma" w:eastAsia="Times New Roman" w:hAnsi="Tahoma" w:cs="Tahoma"/>
          <w:b/>
          <w:bCs/>
          <w:i/>
          <w:iCs/>
          <w:color w:val="000000"/>
          <w:sz w:val="20"/>
          <w:szCs w:val="20"/>
          <w:highlight w:val="yellow"/>
        </w:rPr>
        <w:t xml:space="preserve"> € για μονοπρόσωπα νοικοκυριά</w:t>
      </w:r>
      <w:r w:rsidR="00F605D1">
        <w:rPr>
          <w:rFonts w:ascii="Tahoma" w:eastAsia="Times New Roman" w:hAnsi="Tahoma" w:cs="Tahoma"/>
          <w:b/>
          <w:bCs/>
          <w:i/>
          <w:iCs/>
          <w:color w:val="000000"/>
          <w:sz w:val="20"/>
          <w:szCs w:val="20"/>
          <w:highlight w:val="yellow"/>
        </w:rPr>
        <w:t xml:space="preserve">. </w:t>
      </w:r>
      <w:r w:rsidR="00F605D1" w:rsidRPr="00F605D1">
        <w:rPr>
          <w:rFonts w:ascii="Tahoma" w:eastAsia="Times New Roman" w:hAnsi="Tahoma" w:cs="Tahoma"/>
          <w:b/>
          <w:bCs/>
          <w:i/>
          <w:iCs/>
          <w:color w:val="000000"/>
          <w:sz w:val="20"/>
          <w:szCs w:val="20"/>
          <w:highlight w:val="yellow"/>
        </w:rPr>
        <w:t>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w:t>
      </w:r>
      <w:r w:rsidR="00F605D1">
        <w:rPr>
          <w:rFonts w:ascii="Tahoma" w:eastAsia="Times New Roman" w:hAnsi="Tahoma" w:cs="Tahoma"/>
          <w:b/>
          <w:bCs/>
          <w:i/>
          <w:iCs/>
          <w:color w:val="000000"/>
          <w:sz w:val="20"/>
          <w:szCs w:val="20"/>
          <w:highlight w:val="yellow"/>
        </w:rPr>
        <w:t xml:space="preserve">. </w:t>
      </w:r>
      <w:r w:rsidRPr="002E57F1">
        <w:rPr>
          <w:rFonts w:ascii="Tahoma" w:eastAsia="Times New Roman" w:hAnsi="Tahoma" w:cs="Tahoma"/>
          <w:b/>
          <w:bCs/>
          <w:i/>
          <w:iCs/>
          <w:color w:val="000000"/>
          <w:sz w:val="20"/>
          <w:szCs w:val="20"/>
          <w:highlight w:val="yellow"/>
        </w:rPr>
        <w:t>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w:t>
      </w:r>
      <w:r>
        <w:rPr>
          <w:rFonts w:ascii="Tahoma" w:eastAsia="Times New Roman" w:hAnsi="Tahoma" w:cs="Tahoma"/>
          <w:b/>
          <w:bCs/>
          <w:i/>
          <w:iCs/>
          <w:color w:val="000000"/>
          <w:sz w:val="20"/>
          <w:szCs w:val="20"/>
          <w:highlight w:val="yellow"/>
        </w:rPr>
        <w:t>ων εισφορών κοινωνικής ασφάλ</w:t>
      </w:r>
      <w:r w:rsidR="00EB5213">
        <w:rPr>
          <w:rFonts w:ascii="Tahoma" w:eastAsia="Times New Roman" w:hAnsi="Tahoma" w:cs="Tahoma"/>
          <w:b/>
          <w:bCs/>
          <w:i/>
          <w:iCs/>
          <w:color w:val="000000"/>
          <w:sz w:val="20"/>
          <w:szCs w:val="20"/>
          <w:highlight w:val="yellow"/>
        </w:rPr>
        <w:t>ι</w:t>
      </w:r>
      <w:r>
        <w:rPr>
          <w:rFonts w:ascii="Tahoma" w:eastAsia="Times New Roman" w:hAnsi="Tahoma" w:cs="Tahoma"/>
          <w:b/>
          <w:bCs/>
          <w:i/>
          <w:iCs/>
          <w:color w:val="000000"/>
          <w:sz w:val="20"/>
          <w:szCs w:val="20"/>
          <w:highlight w:val="yellow"/>
        </w:rPr>
        <w:t xml:space="preserve">σης </w:t>
      </w:r>
      <w:r w:rsidRPr="002E57F1">
        <w:rPr>
          <w:rFonts w:ascii="Tahoma" w:eastAsia="Times New Roman" w:hAnsi="Tahoma" w:cs="Tahoma"/>
          <w:b/>
          <w:bCs/>
          <w:i/>
          <w:iCs/>
          <w:color w:val="000000"/>
          <w:sz w:val="20"/>
          <w:szCs w:val="20"/>
          <w:highlight w:val="yellow"/>
        </w:rPr>
        <w:t>και δεν περιλαμβάνεται οποιοδήποτε επίδομα.</w:t>
      </w:r>
      <w:r w:rsidRPr="00B95368">
        <w:rPr>
          <w:rFonts w:ascii="Tahoma" w:eastAsia="Times New Roman" w:hAnsi="Tahoma" w:cs="Tahoma"/>
          <w:b/>
          <w:bCs/>
          <w:i/>
          <w:iCs/>
          <w:color w:val="000000"/>
          <w:sz w:val="20"/>
          <w:szCs w:val="20"/>
        </w:rPr>
        <w:t xml:space="preserve"> </w:t>
      </w:r>
      <w:r>
        <w:rPr>
          <w:rFonts w:ascii="Tahoma" w:eastAsia="Times New Roman" w:hAnsi="Tahoma" w:cs="Tahoma"/>
          <w:b/>
          <w:bCs/>
          <w:i/>
          <w:iCs/>
          <w:color w:val="000000"/>
          <w:sz w:val="20"/>
          <w:szCs w:val="20"/>
        </w:rPr>
        <w:t>΄</w:t>
      </w:r>
    </w:p>
    <w:p w14:paraId="598754E6" w14:textId="77777777" w:rsidR="00EA660D" w:rsidRPr="00B95368" w:rsidRDefault="00EA660D" w:rsidP="00EA660D">
      <w:pPr>
        <w:spacing w:before="120" w:after="120" w:line="264" w:lineRule="auto"/>
        <w:jc w:val="both"/>
        <w:rPr>
          <w:rFonts w:ascii="Tahoma" w:eastAsia="Times New Roman" w:hAnsi="Tahoma" w:cs="Tahoma"/>
          <w:b/>
          <w:bCs/>
          <w:i/>
          <w:iCs/>
          <w:color w:val="000000"/>
          <w:sz w:val="20"/>
          <w:szCs w:val="20"/>
        </w:rPr>
      </w:pPr>
    </w:p>
    <w:p w14:paraId="3D042E2A" w14:textId="77777777" w:rsidR="00B95368" w:rsidRPr="00B95368" w:rsidRDefault="00B95368" w:rsidP="00B95368">
      <w:pPr>
        <w:spacing w:before="120" w:after="120" w:line="264" w:lineRule="auto"/>
        <w:jc w:val="both"/>
        <w:rPr>
          <w:rFonts w:ascii="Tahoma" w:eastAsia="Times New Roman" w:hAnsi="Tahoma" w:cs="Tahoma"/>
          <w:b/>
          <w:bCs/>
          <w:i/>
          <w:iCs/>
          <w:color w:val="000000"/>
          <w:sz w:val="20"/>
          <w:szCs w:val="20"/>
        </w:rPr>
      </w:pPr>
      <w:r w:rsidRPr="00B95368">
        <w:rPr>
          <w:rFonts w:ascii="Tahoma" w:eastAsia="Times New Roman" w:hAnsi="Tahoma" w:cs="Tahoma"/>
          <w:b/>
          <w:bCs/>
          <w:i/>
          <w:iCs/>
          <w:color w:val="000000"/>
          <w:sz w:val="20"/>
          <w:szCs w:val="20"/>
        </w:rPr>
        <w:lastRenderedPageBreak/>
        <w:t xml:space="preserve">Σε περίπτωση που κατά την ημερομηνία έκδοσης της πρόσκλησης από τη Δ.Α. ή κατά την ημερομηνία της έκδοσης πρόσκλησης εκδήλωσης ενδιαφέροντος των ΚΗΦΗ προς τα ωφελούμενα άτομα, έχουν δημοσιευτεί από την ΕΛΣΤΑΤ νέα </w:t>
      </w:r>
      <w:proofErr w:type="spellStart"/>
      <w:r w:rsidRPr="00B95368">
        <w:rPr>
          <w:rFonts w:ascii="Tahoma" w:eastAsia="Times New Roman" w:hAnsi="Tahoma" w:cs="Tahoma"/>
          <w:b/>
          <w:bCs/>
          <w:i/>
          <w:iCs/>
          <w:color w:val="000000"/>
          <w:sz w:val="20"/>
          <w:szCs w:val="20"/>
        </w:rPr>
        <w:t>επικαιροποιημένα</w:t>
      </w:r>
      <w:proofErr w:type="spellEnd"/>
      <w:r w:rsidRPr="00B95368">
        <w:rPr>
          <w:rFonts w:ascii="Tahoma" w:eastAsia="Times New Roman" w:hAnsi="Tahoma" w:cs="Tahoma"/>
          <w:b/>
          <w:bCs/>
          <w:i/>
          <w:iCs/>
          <w:color w:val="000000"/>
          <w:sz w:val="20"/>
          <w:szCs w:val="20"/>
        </w:rPr>
        <w:t xml:space="preserve"> στοιχεία, το κριτήριο προσδιορίζεται ανάλογα. </w:t>
      </w:r>
    </w:p>
    <w:p w14:paraId="646BDF37"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color w:val="000000"/>
          <w:sz w:val="20"/>
          <w:szCs w:val="20"/>
        </w:rPr>
        <w:t>Ο Δικαιούχος βαθμολογεί και κατατάσσει τους ωφελούμενους σε πίνακα</w:t>
      </w:r>
      <w:r w:rsidRPr="00B95368">
        <w:rPr>
          <w:rFonts w:ascii="Tahoma" w:eastAsia="Times New Roman" w:hAnsi="Tahoma" w:cs="Tahoma"/>
          <w:sz w:val="20"/>
          <w:szCs w:val="20"/>
        </w:rPr>
        <w:t>, κατά φθίνουσα σειρά, με βάση το σύνολο της βαθμολογίας τους και στη συνέχεια τους επιλέγει με βάση τον αριθμό της δυναμικότητας της δομής (ΚΗΦΗ).</w:t>
      </w:r>
    </w:p>
    <w:bookmarkEnd w:id="15"/>
    <w:p w14:paraId="195F38A5"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Οι ωφελούμενοι είναι δυνατόν να ασκήσουν ένσταση κατά του ανωτέρω πίνακα εντός τριών (3) ημερών από τη γνωστοποίησή του, ενώπιον του αρμόδιου οργάνου του Δικαιούχου.</w:t>
      </w:r>
    </w:p>
    <w:p w14:paraId="750CC87C" w14:textId="77777777" w:rsidR="00B95368" w:rsidRPr="00B95368" w:rsidRDefault="00B95368" w:rsidP="00B95368">
      <w:pPr>
        <w:spacing w:before="120" w:after="120" w:line="264" w:lineRule="auto"/>
        <w:jc w:val="both"/>
        <w:rPr>
          <w:rFonts w:ascii="Tahoma" w:eastAsia="Times New Roman" w:hAnsi="Tahoma" w:cs="Tahoma"/>
          <w:sz w:val="20"/>
          <w:szCs w:val="20"/>
        </w:rPr>
      </w:pPr>
      <w:bookmarkStart w:id="16" w:name="_Toc237846234"/>
      <w:r w:rsidRPr="00B95368">
        <w:rPr>
          <w:rFonts w:ascii="Tahoma" w:eastAsia="Times New Roman" w:hAnsi="Tahoma" w:cs="Tahoma"/>
          <w:b/>
          <w:bCs/>
          <w:sz w:val="20"/>
          <w:szCs w:val="20"/>
        </w:rPr>
        <w:t xml:space="preserve">Ο Δικαιούχος θα πρέπει να διασφαλίζει ότι οι ωφελούμενοι δε λαμβάνουν υπηρεσίες από άλλο Κέντρο. Για το σκοπό αυτό </w:t>
      </w:r>
      <w:r w:rsidRPr="00B95368">
        <w:rPr>
          <w:rFonts w:ascii="Tahoma" w:eastAsia="Times New Roman" w:hAnsi="Tahoma" w:cs="Tahoma"/>
          <w:b/>
          <w:bCs/>
          <w:color w:val="000000"/>
          <w:sz w:val="20"/>
          <w:szCs w:val="20"/>
        </w:rPr>
        <w:t xml:space="preserve">οι </w:t>
      </w:r>
      <w:r w:rsidRPr="00B95368">
        <w:rPr>
          <w:rFonts w:ascii="Tahoma" w:eastAsia="Times New Roman" w:hAnsi="Tahoma" w:cs="Tahoma"/>
          <w:b/>
          <w:bCs/>
          <w:sz w:val="20"/>
          <w:szCs w:val="20"/>
        </w:rPr>
        <w:t>ωφελούμενοι θα υπογράφουν σχετική Υπεύθυνη Δήλωση</w:t>
      </w:r>
      <w:bookmarkEnd w:id="16"/>
      <w:r w:rsidRPr="00B95368">
        <w:rPr>
          <w:rFonts w:ascii="Tahoma" w:eastAsia="Times New Roman" w:hAnsi="Tahoma" w:cs="Tahoma"/>
          <w:b/>
          <w:bCs/>
          <w:sz w:val="20"/>
          <w:szCs w:val="20"/>
        </w:rPr>
        <w:t>.</w:t>
      </w:r>
    </w:p>
    <w:p w14:paraId="0674463F" w14:textId="77777777" w:rsidR="00B95368" w:rsidRPr="00B95368" w:rsidRDefault="00B95368" w:rsidP="00B95368">
      <w:pPr>
        <w:keepNext/>
        <w:spacing w:before="120" w:after="120" w:line="264" w:lineRule="auto"/>
        <w:jc w:val="both"/>
        <w:outlineLvl w:val="1"/>
        <w:rPr>
          <w:rFonts w:ascii="Verdana" w:eastAsia="Times New Roman" w:hAnsi="Verdana" w:cs="Times New Roman"/>
          <w:b/>
          <w:bCs/>
          <w:sz w:val="20"/>
          <w:szCs w:val="24"/>
        </w:rPr>
      </w:pPr>
      <w:bookmarkStart w:id="17" w:name="_Toc328131706"/>
      <w:bookmarkStart w:id="18" w:name="_Toc328132146"/>
      <w:bookmarkStart w:id="19" w:name="_Toc328132320"/>
      <w:bookmarkStart w:id="20" w:name="_Toc328133468"/>
      <w:bookmarkStart w:id="21" w:name="_Toc328133561"/>
      <w:bookmarkStart w:id="22" w:name="_Toc328133604"/>
      <w:bookmarkStart w:id="23" w:name="_Toc328134947"/>
      <w:bookmarkStart w:id="24" w:name="_Toc328394360"/>
      <w:bookmarkStart w:id="25" w:name="_Toc328641434"/>
      <w:bookmarkStart w:id="26" w:name="_Toc333914302"/>
    </w:p>
    <w:p w14:paraId="35B7827B" w14:textId="77777777" w:rsidR="00B95368" w:rsidRPr="00B95368" w:rsidRDefault="00B95368" w:rsidP="00B95368">
      <w:pPr>
        <w:keepNext/>
        <w:spacing w:before="120" w:after="120" w:line="264" w:lineRule="auto"/>
        <w:jc w:val="both"/>
        <w:outlineLvl w:val="1"/>
        <w:rPr>
          <w:rFonts w:ascii="Tahoma" w:eastAsia="Times New Roman" w:hAnsi="Tahoma" w:cs="Tahoma"/>
          <w:b/>
          <w:bCs/>
          <w:sz w:val="20"/>
          <w:szCs w:val="20"/>
        </w:rPr>
      </w:pPr>
      <w:r w:rsidRPr="00B95368">
        <w:rPr>
          <w:rFonts w:ascii="Tahoma" w:eastAsia="Times New Roman" w:hAnsi="Tahoma" w:cs="Tahoma"/>
          <w:b/>
          <w:bCs/>
          <w:sz w:val="20"/>
          <w:szCs w:val="20"/>
        </w:rPr>
        <w:t xml:space="preserve">Β. Διαδικασία επιλογής </w:t>
      </w:r>
      <w:proofErr w:type="spellStart"/>
      <w:r w:rsidRPr="00B95368">
        <w:rPr>
          <w:rFonts w:ascii="Tahoma" w:eastAsia="Times New Roman" w:hAnsi="Tahoma" w:cs="Tahoma"/>
          <w:b/>
          <w:bCs/>
          <w:sz w:val="20"/>
          <w:szCs w:val="20"/>
        </w:rPr>
        <w:t>ωφελουμένων</w:t>
      </w:r>
      <w:bookmarkEnd w:id="17"/>
      <w:bookmarkEnd w:id="18"/>
      <w:bookmarkEnd w:id="19"/>
      <w:bookmarkEnd w:id="20"/>
      <w:bookmarkEnd w:id="21"/>
      <w:bookmarkEnd w:id="22"/>
      <w:bookmarkEnd w:id="23"/>
      <w:bookmarkEnd w:id="24"/>
      <w:bookmarkEnd w:id="25"/>
      <w:bookmarkEnd w:id="26"/>
      <w:proofErr w:type="spellEnd"/>
    </w:p>
    <w:p w14:paraId="5C1566DF" w14:textId="77777777" w:rsidR="00B95368" w:rsidRPr="00B95368" w:rsidRDefault="00B95368" w:rsidP="00B95368">
      <w:pPr>
        <w:spacing w:before="120" w:after="120" w:line="264" w:lineRule="auto"/>
        <w:jc w:val="both"/>
        <w:rPr>
          <w:rFonts w:ascii="Tahoma" w:eastAsia="Times New Roman" w:hAnsi="Tahoma" w:cs="Tahoma"/>
          <w:sz w:val="20"/>
          <w:szCs w:val="20"/>
        </w:rPr>
      </w:pPr>
      <w:bookmarkStart w:id="27" w:name="_Toc237846236"/>
      <w:r w:rsidRPr="00B95368">
        <w:rPr>
          <w:rFonts w:ascii="Tahoma" w:eastAsia="Times New Roman" w:hAnsi="Tahoma" w:cs="Tahoma"/>
          <w:sz w:val="20"/>
          <w:szCs w:val="20"/>
        </w:rPr>
        <w:t xml:space="preserve">Η διαδικασία επιλογής των </w:t>
      </w:r>
      <w:proofErr w:type="spellStart"/>
      <w:r w:rsidRPr="00B95368">
        <w:rPr>
          <w:rFonts w:ascii="Tahoma" w:eastAsia="Times New Roman" w:hAnsi="Tahoma" w:cs="Tahoma"/>
          <w:sz w:val="20"/>
          <w:szCs w:val="20"/>
        </w:rPr>
        <w:t>ωφελουμένων</w:t>
      </w:r>
      <w:proofErr w:type="spellEnd"/>
      <w:r w:rsidRPr="00B95368">
        <w:rPr>
          <w:rFonts w:ascii="Tahoma" w:eastAsia="Times New Roman" w:hAnsi="Tahoma" w:cs="Tahoma"/>
          <w:sz w:val="20"/>
          <w:szCs w:val="20"/>
        </w:rPr>
        <w:t xml:space="preserve"> πραγματοποιείται από τον Δικαιούχο, μετά την Απόφαση Ένταξης και βασίζεται στις παρακάτω διαδικασίες:</w:t>
      </w:r>
      <w:bookmarkEnd w:id="27"/>
    </w:p>
    <w:p w14:paraId="3C187013"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28" w:name="_Toc237846237"/>
      <w:r w:rsidRPr="00B95368">
        <w:rPr>
          <w:rFonts w:ascii="Tahoma" w:eastAsia="Times New Roman" w:hAnsi="Tahoma" w:cs="Tahoma"/>
          <w:sz w:val="20"/>
          <w:szCs w:val="20"/>
        </w:rPr>
        <w:t>Δημοσιοποίηση, μέσω δημοσιεύσεων στον τύπο, αλλά και με κάθε πρόσφορο και ενδεικνυόμενο μέσο, πρόσκλησης εκδήλωσης ενδιαφέροντος προς τους ωφελούμενους</w:t>
      </w:r>
      <w:bookmarkEnd w:id="28"/>
      <w:r w:rsidRPr="00B95368">
        <w:rPr>
          <w:rFonts w:ascii="Tahoma" w:eastAsia="Times New Roman" w:hAnsi="Tahoma" w:cs="Tahoma"/>
          <w:sz w:val="20"/>
          <w:szCs w:val="20"/>
        </w:rPr>
        <w:t>.</w:t>
      </w:r>
    </w:p>
    <w:p w14:paraId="1090546F"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bookmarkStart w:id="29" w:name="_Toc237846238"/>
      <w:r w:rsidRPr="00B95368">
        <w:rPr>
          <w:rFonts w:ascii="Tahoma" w:eastAsia="Times New Roman" w:hAnsi="Tahoma" w:cs="Tahoma"/>
          <w:bCs/>
          <w:sz w:val="20"/>
          <w:szCs w:val="20"/>
        </w:rPr>
        <w:t>Υποβολή Αίτησης από τους/τις ωφελούμενους/</w:t>
      </w:r>
      <w:proofErr w:type="spellStart"/>
      <w:r w:rsidRPr="00B95368">
        <w:rPr>
          <w:rFonts w:ascii="Tahoma" w:eastAsia="Times New Roman" w:hAnsi="Tahoma" w:cs="Tahoma"/>
          <w:bCs/>
          <w:sz w:val="20"/>
          <w:szCs w:val="20"/>
        </w:rPr>
        <w:t>ες</w:t>
      </w:r>
      <w:proofErr w:type="spellEnd"/>
      <w:r w:rsidRPr="00B95368">
        <w:rPr>
          <w:rFonts w:ascii="Tahoma" w:eastAsia="Times New Roman" w:hAnsi="Tahoma" w:cs="Tahoma"/>
          <w:bCs/>
          <w:sz w:val="20"/>
          <w:szCs w:val="20"/>
        </w:rPr>
        <w:t>. Η αίτηση συνοδεύεται από κάποια απαραίτητα δικαιολογητικά</w:t>
      </w:r>
      <w:r w:rsidRPr="00B95368">
        <w:rPr>
          <w:rFonts w:ascii="Tahoma" w:eastAsia="Times New Roman" w:hAnsi="Tahoma" w:cs="Tahoma"/>
          <w:sz w:val="20"/>
          <w:szCs w:val="20"/>
        </w:rPr>
        <w:t xml:space="preserve">, καθώς και από κάποια για τη συγκέντρωση μορίων, που καλύπτουν τα κριτήρια </w:t>
      </w:r>
      <w:proofErr w:type="spellStart"/>
      <w:r w:rsidRPr="00B95368">
        <w:rPr>
          <w:rFonts w:ascii="Tahoma" w:eastAsia="Times New Roman" w:hAnsi="Tahoma" w:cs="Tahoma"/>
          <w:sz w:val="20"/>
          <w:szCs w:val="20"/>
        </w:rPr>
        <w:t>μοριοδότησης</w:t>
      </w:r>
      <w:proofErr w:type="spellEnd"/>
      <w:r w:rsidRPr="00B95368">
        <w:rPr>
          <w:rFonts w:ascii="Tahoma" w:eastAsia="Times New Roman" w:hAnsi="Tahoma" w:cs="Tahoma"/>
          <w:sz w:val="20"/>
          <w:szCs w:val="20"/>
        </w:rPr>
        <w:t xml:space="preserve"> της παρ. </w:t>
      </w:r>
      <w:bookmarkEnd w:id="29"/>
      <w:r w:rsidRPr="00B95368">
        <w:rPr>
          <w:rFonts w:ascii="Tahoma" w:eastAsia="Times New Roman" w:hAnsi="Tahoma" w:cs="Tahoma"/>
          <w:sz w:val="20"/>
          <w:szCs w:val="20"/>
        </w:rPr>
        <w:t>Α ανωτέρω. Συγκεκριμένα:</w:t>
      </w:r>
    </w:p>
    <w:p w14:paraId="0C03DD66"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Θεωρημένο αντίγραφο αστυνομικής ταυτότητας ή διαβατηρίου. Εάν οι ωφελούμενοι/</w:t>
      </w:r>
      <w:proofErr w:type="spellStart"/>
      <w:r w:rsidRPr="00B95368">
        <w:rPr>
          <w:rFonts w:ascii="Tahoma" w:eastAsia="Times New Roman" w:hAnsi="Tahoma" w:cs="Tahoma"/>
          <w:sz w:val="20"/>
          <w:szCs w:val="20"/>
        </w:rPr>
        <w:t>ες</w:t>
      </w:r>
      <w:proofErr w:type="spellEnd"/>
      <w:r w:rsidRPr="00B95368">
        <w:rPr>
          <w:rFonts w:ascii="Tahoma" w:eastAsia="Times New Roman" w:hAnsi="Tahoma" w:cs="Tahoma"/>
          <w:sz w:val="20"/>
          <w:szCs w:val="20"/>
        </w:rPr>
        <w:t xml:space="preserve"> είναι αλλοδαποί από τρίτες χώρες απαιτείται και άδεια διαμονής σε ισχύ. Εάν είναι </w:t>
      </w:r>
      <w:proofErr w:type="spellStart"/>
      <w:r w:rsidRPr="00B95368">
        <w:rPr>
          <w:rFonts w:ascii="Tahoma" w:eastAsia="Times New Roman" w:hAnsi="Tahoma" w:cs="Tahoma"/>
          <w:sz w:val="20"/>
          <w:szCs w:val="20"/>
        </w:rPr>
        <w:t>έλληνες</w:t>
      </w:r>
      <w:proofErr w:type="spellEnd"/>
      <w:r w:rsidRPr="00B95368">
        <w:rPr>
          <w:rFonts w:ascii="Tahoma" w:eastAsia="Times New Roman" w:hAnsi="Tahoma" w:cs="Tahoma"/>
          <w:sz w:val="20"/>
          <w:szCs w:val="20"/>
        </w:rPr>
        <w:t xml:space="preserve"> Ομογενείς απαιτείται αντίγραφο ταυτότητας Ομογενούς. </w:t>
      </w:r>
    </w:p>
    <w:p w14:paraId="0B5158F1" w14:textId="77777777" w:rsidR="00B95368" w:rsidRPr="00C302EC" w:rsidRDefault="00B95368" w:rsidP="00B95368">
      <w:pPr>
        <w:numPr>
          <w:ilvl w:val="0"/>
          <w:numId w:val="2"/>
        </w:numPr>
        <w:spacing w:before="120" w:after="120" w:line="264" w:lineRule="auto"/>
        <w:jc w:val="both"/>
        <w:rPr>
          <w:rFonts w:ascii="Tahoma" w:eastAsia="Times New Roman" w:hAnsi="Tahoma" w:cs="Tahoma"/>
          <w:sz w:val="20"/>
          <w:szCs w:val="20"/>
          <w:highlight w:val="yellow"/>
        </w:rPr>
      </w:pPr>
      <w:r w:rsidRPr="00B95368">
        <w:rPr>
          <w:rFonts w:ascii="Tahoma" w:eastAsia="Times New Roman" w:hAnsi="Tahoma" w:cs="Tahoma"/>
          <w:sz w:val="20"/>
          <w:szCs w:val="20"/>
        </w:rPr>
        <w:t xml:space="preserve">Εκτύπωση εκκαθαριστικού σημειώματος ή αντίγραφο αυτού για το οικονομικό έτος </w:t>
      </w:r>
      <w:r w:rsidR="00C302EC">
        <w:rPr>
          <w:rFonts w:ascii="Tahoma" w:eastAsia="Times New Roman" w:hAnsi="Tahoma" w:cs="Tahoma"/>
          <w:sz w:val="20"/>
          <w:szCs w:val="20"/>
        </w:rPr>
        <w:t>2023</w:t>
      </w:r>
      <w:r w:rsidRPr="00B95368">
        <w:rPr>
          <w:rFonts w:ascii="Tahoma" w:eastAsia="Times New Roman" w:hAnsi="Tahoma" w:cs="Tahoma"/>
          <w:sz w:val="20"/>
          <w:szCs w:val="20"/>
        </w:rPr>
        <w:t xml:space="preserve"> (δηλαδή για εισοδήματα που αποκτήθηκαν από 1/1/20</w:t>
      </w:r>
      <w:r w:rsidR="00C302EC">
        <w:rPr>
          <w:rFonts w:ascii="Tahoma" w:eastAsia="Times New Roman" w:hAnsi="Tahoma" w:cs="Tahoma"/>
          <w:sz w:val="20"/>
          <w:szCs w:val="20"/>
        </w:rPr>
        <w:t>22</w:t>
      </w:r>
      <w:r w:rsidRPr="00B95368">
        <w:rPr>
          <w:rFonts w:ascii="Tahoma" w:eastAsia="Times New Roman" w:hAnsi="Tahoma" w:cs="Tahoma"/>
          <w:sz w:val="20"/>
          <w:szCs w:val="20"/>
        </w:rPr>
        <w:t xml:space="preserve"> έως 31/12/20</w:t>
      </w:r>
      <w:r w:rsidR="00C302EC">
        <w:rPr>
          <w:rFonts w:ascii="Tahoma" w:eastAsia="Times New Roman" w:hAnsi="Tahoma" w:cs="Tahoma"/>
          <w:sz w:val="20"/>
          <w:szCs w:val="20"/>
        </w:rPr>
        <w:t>22</w:t>
      </w:r>
      <w:r w:rsidRPr="00B95368">
        <w:rPr>
          <w:rFonts w:ascii="Tahoma" w:eastAsia="Times New Roman" w:hAnsi="Tahoma" w:cs="Tahoma"/>
          <w:sz w:val="20"/>
          <w:szCs w:val="20"/>
        </w:rPr>
        <w:t>)</w:t>
      </w:r>
      <w:r w:rsidR="00C302EC">
        <w:rPr>
          <w:rFonts w:ascii="Tahoma" w:eastAsia="Times New Roman" w:hAnsi="Tahoma" w:cs="Tahoma"/>
          <w:sz w:val="20"/>
          <w:szCs w:val="20"/>
        </w:rPr>
        <w:t xml:space="preserve">, </w:t>
      </w:r>
      <w:r w:rsidR="00C302EC" w:rsidRPr="00C302EC">
        <w:rPr>
          <w:rFonts w:ascii="Tahoma" w:eastAsia="Times New Roman" w:hAnsi="Tahoma" w:cs="Tahoma"/>
          <w:sz w:val="20"/>
          <w:szCs w:val="20"/>
          <w:highlight w:val="yellow"/>
        </w:rPr>
        <w:t>ή εφόσον δεν έχει υποβληθεί ακόμα, του προηγούμενου έτους</w:t>
      </w:r>
      <w:r w:rsidRPr="00C302EC">
        <w:rPr>
          <w:rFonts w:ascii="Tahoma" w:eastAsia="Times New Roman" w:hAnsi="Tahoma" w:cs="Tahoma"/>
          <w:sz w:val="20"/>
          <w:szCs w:val="20"/>
          <w:highlight w:val="yellow"/>
        </w:rPr>
        <w:t>.</w:t>
      </w:r>
    </w:p>
    <w:p w14:paraId="4ACDC295"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Πιστοποιητικό οικογενειακής κατάστασης.</w:t>
      </w:r>
    </w:p>
    <w:p w14:paraId="52AEAE56" w14:textId="77777777" w:rsidR="00B95368" w:rsidRPr="00B95368" w:rsidRDefault="00B95368" w:rsidP="00B95368">
      <w:pPr>
        <w:numPr>
          <w:ilvl w:val="0"/>
          <w:numId w:val="2"/>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 Γνωμάτευση Θεράποντος Ιατρού, από την οποία να προκύπτει αν ο/η ωφελούμενος/η   είναι πλήρως, μερικώς ή μη αυτοεξυπηρετούμενος (κινητικά – νοητικά – ψυχικά).</w:t>
      </w:r>
    </w:p>
    <w:p w14:paraId="1262FBC7"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Έλεγχος των δικαιολογητικών, εξέταση και αξιολόγηση των αιτήσεων, σύμφωνα με τα κριτήρια της παρ. Α ανωτέρω</w:t>
      </w:r>
    </w:p>
    <w:p w14:paraId="7A61AF4C"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Επιλογή αυτών</w:t>
      </w:r>
    </w:p>
    <w:p w14:paraId="108EE4AF" w14:textId="77777777" w:rsidR="00B95368" w:rsidRPr="00B95368" w:rsidRDefault="00B95368" w:rsidP="00B95368">
      <w:pPr>
        <w:numPr>
          <w:ilvl w:val="0"/>
          <w:numId w:val="1"/>
        </w:num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Ειδοποίηση των </w:t>
      </w:r>
      <w:proofErr w:type="spellStart"/>
      <w:r w:rsidRPr="00B95368">
        <w:rPr>
          <w:rFonts w:ascii="Tahoma" w:eastAsia="Times New Roman" w:hAnsi="Tahoma" w:cs="Tahoma"/>
          <w:sz w:val="20"/>
          <w:szCs w:val="20"/>
        </w:rPr>
        <w:t>ωφελουμένων</w:t>
      </w:r>
      <w:proofErr w:type="spellEnd"/>
    </w:p>
    <w:p w14:paraId="54E7BA9B" w14:textId="77777777" w:rsidR="00B95368" w:rsidRPr="00B95368" w:rsidRDefault="00B95368" w:rsidP="00B95368">
      <w:pPr>
        <w:spacing w:before="120" w:after="120" w:line="264" w:lineRule="auto"/>
        <w:jc w:val="both"/>
        <w:rPr>
          <w:rFonts w:ascii="Tahoma" w:eastAsia="Times New Roman" w:hAnsi="Tahoma" w:cs="Tahoma"/>
          <w:sz w:val="20"/>
          <w:szCs w:val="20"/>
        </w:rPr>
      </w:pPr>
      <w:proofErr w:type="spellStart"/>
      <w:r w:rsidRPr="00B95368">
        <w:rPr>
          <w:rFonts w:ascii="Tahoma" w:eastAsia="Times New Roman" w:hAnsi="Tahoma" w:cs="Tahoma"/>
          <w:sz w:val="20"/>
          <w:szCs w:val="20"/>
        </w:rPr>
        <w:t>Tα</w:t>
      </w:r>
      <w:proofErr w:type="spellEnd"/>
      <w:r w:rsidRPr="00B95368">
        <w:rPr>
          <w:rFonts w:ascii="Tahoma" w:eastAsia="Times New Roman" w:hAnsi="Tahoma" w:cs="Tahoma"/>
          <w:sz w:val="20"/>
          <w:szCs w:val="20"/>
        </w:rPr>
        <w:t xml:space="preserve"> έγγραφα που αφορούν στην επιλογή των </w:t>
      </w:r>
      <w:proofErr w:type="spellStart"/>
      <w:r w:rsidRPr="00B95368">
        <w:rPr>
          <w:rFonts w:ascii="Tahoma" w:eastAsia="Times New Roman" w:hAnsi="Tahoma" w:cs="Tahoma"/>
          <w:sz w:val="20"/>
          <w:szCs w:val="20"/>
        </w:rPr>
        <w:t>ωφελουμένων</w:t>
      </w:r>
      <w:proofErr w:type="spellEnd"/>
      <w:r w:rsidRPr="00B95368">
        <w:rPr>
          <w:rFonts w:ascii="Tahoma" w:eastAsia="Times New Roman" w:hAnsi="Tahoma" w:cs="Tahoma"/>
          <w:sz w:val="20"/>
          <w:szCs w:val="20"/>
        </w:rPr>
        <w:t xml:space="preserve"> ο Δικαιούχος οφείλει να τα τηρεί στο αρχείο του ώστε να είναι διαθέσιμα σε περίπτωση οποιουδήποτε ελέγχου είτε από την Ειδική Υπηρεσία Διαχείρισης </w:t>
      </w:r>
      <w:r>
        <w:rPr>
          <w:rFonts w:ascii="Tahoma" w:eastAsia="Times New Roman" w:hAnsi="Tahoma" w:cs="Tahoma"/>
          <w:sz w:val="20"/>
          <w:szCs w:val="20"/>
        </w:rPr>
        <w:t>Ε.Π. Περιφέρειας Κεντρικής Μακεδονίας,</w:t>
      </w:r>
      <w:r w:rsidRPr="00B95368">
        <w:rPr>
          <w:rFonts w:ascii="Tahoma" w:eastAsia="Times New Roman" w:hAnsi="Tahoma" w:cs="Tahoma"/>
          <w:sz w:val="20"/>
          <w:szCs w:val="20"/>
        </w:rPr>
        <w:t xml:space="preserve"> είτε από τις άλλες αρμόδιες αρχές, για όσο χρονικό διάστημα ορίζεται από την Ευρωπαϊκή Νομοθεσία.</w:t>
      </w:r>
    </w:p>
    <w:p w14:paraId="58EEAC84" w14:textId="77777777" w:rsidR="00B95368" w:rsidRPr="00B95368" w:rsidRDefault="00B95368" w:rsidP="00B95368">
      <w:pPr>
        <w:spacing w:before="120" w:after="120" w:line="264" w:lineRule="auto"/>
        <w:jc w:val="both"/>
        <w:rPr>
          <w:rFonts w:ascii="Tahoma" w:eastAsia="Times New Roman" w:hAnsi="Tahoma" w:cs="Tahoma"/>
          <w:b/>
          <w:sz w:val="20"/>
          <w:szCs w:val="20"/>
        </w:rPr>
      </w:pPr>
      <w:bookmarkStart w:id="30" w:name="_Toc328131707"/>
      <w:bookmarkStart w:id="31" w:name="_Toc328132147"/>
      <w:bookmarkStart w:id="32" w:name="_Toc328132321"/>
      <w:bookmarkStart w:id="33" w:name="_Toc328133469"/>
      <w:bookmarkStart w:id="34" w:name="_Toc328133562"/>
      <w:bookmarkStart w:id="35" w:name="_Toc328133605"/>
      <w:bookmarkStart w:id="36" w:name="_Toc328134948"/>
      <w:bookmarkStart w:id="37" w:name="_Toc328394361"/>
      <w:bookmarkStart w:id="38" w:name="_Toc328641435"/>
      <w:bookmarkStart w:id="39" w:name="_Toc333914303"/>
      <w:r w:rsidRPr="00B95368">
        <w:rPr>
          <w:rFonts w:ascii="Tahoma" w:eastAsia="Times New Roman" w:hAnsi="Tahoma" w:cs="Tahoma"/>
          <w:b/>
          <w:sz w:val="20"/>
          <w:szCs w:val="20"/>
        </w:rPr>
        <w:t>Έντυπο Παροχής Υπηρεσιών προς τους Ωφελούμενους</w:t>
      </w:r>
      <w:bookmarkEnd w:id="30"/>
      <w:bookmarkEnd w:id="31"/>
      <w:bookmarkEnd w:id="32"/>
      <w:bookmarkEnd w:id="33"/>
      <w:bookmarkEnd w:id="34"/>
      <w:bookmarkEnd w:id="35"/>
      <w:bookmarkEnd w:id="36"/>
      <w:bookmarkEnd w:id="37"/>
      <w:bookmarkEnd w:id="38"/>
      <w:bookmarkEnd w:id="39"/>
      <w:r w:rsidRPr="00B95368">
        <w:rPr>
          <w:rFonts w:ascii="Tahoma" w:eastAsia="Times New Roman" w:hAnsi="Tahoma" w:cs="Tahoma"/>
          <w:b/>
          <w:sz w:val="20"/>
          <w:szCs w:val="20"/>
        </w:rPr>
        <w:t xml:space="preserve"> – Διακοπή παρεχόμενων υπηρεσιών</w:t>
      </w:r>
    </w:p>
    <w:p w14:paraId="575D267C"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Τα ΚΗΦΗ υποχρεούνται να διατηρούν έντυπο με την ονομασία «Έντυπο Παροχής Υπηρεσιών προς τους Ωφελούμενους» στο οποίο, κάθε μήνα, οι ωφελούμενοι/</w:t>
      </w:r>
      <w:proofErr w:type="spellStart"/>
      <w:r w:rsidRPr="00B95368">
        <w:rPr>
          <w:rFonts w:ascii="Tahoma" w:eastAsia="Times New Roman" w:hAnsi="Tahoma" w:cs="Tahoma"/>
          <w:sz w:val="20"/>
          <w:szCs w:val="20"/>
        </w:rPr>
        <w:t>ες</w:t>
      </w:r>
      <w:proofErr w:type="spellEnd"/>
      <w:r w:rsidRPr="00B95368">
        <w:rPr>
          <w:rFonts w:ascii="Tahoma" w:eastAsia="Times New Roman" w:hAnsi="Tahoma" w:cs="Tahoma"/>
          <w:sz w:val="20"/>
          <w:szCs w:val="20"/>
        </w:rPr>
        <w:t xml:space="preserve">  θα βεβαιώνουν τη συνέχιση της παροχής των υπηρεσιών από το Κέντρο, υπογράφοντας στο αντίστοιχο πεδίο του εντύπου. Το έντυπο αυτό θα αποτελεί απόδειξη για τις παρεχόμενες υπηρεσίες του Δικαιούχου για κάθε Κέντρο που αυτός λειτουργεί. </w:t>
      </w:r>
      <w:r w:rsidRPr="00B95368">
        <w:rPr>
          <w:rFonts w:ascii="Tahoma" w:eastAsia="Times New Roman" w:hAnsi="Tahoma" w:cs="Tahoma"/>
          <w:sz w:val="20"/>
          <w:szCs w:val="20"/>
        </w:rPr>
        <w:lastRenderedPageBreak/>
        <w:t xml:space="preserve">Ο Δικαιούχος έχει </w:t>
      </w:r>
      <w:proofErr w:type="spellStart"/>
      <w:r w:rsidRPr="00B95368">
        <w:rPr>
          <w:rFonts w:ascii="Tahoma" w:eastAsia="Times New Roman" w:hAnsi="Tahoma" w:cs="Tahoma"/>
          <w:sz w:val="20"/>
          <w:szCs w:val="20"/>
        </w:rPr>
        <w:t>τν</w:t>
      </w:r>
      <w:proofErr w:type="spellEnd"/>
      <w:r w:rsidRPr="00B95368">
        <w:rPr>
          <w:rFonts w:ascii="Tahoma" w:eastAsia="Times New Roman" w:hAnsi="Tahoma" w:cs="Tahoma"/>
          <w:sz w:val="20"/>
          <w:szCs w:val="20"/>
        </w:rPr>
        <w:t xml:space="preserve"> υποχρέωση να παρέχει το έντυπο στη ΕΥΔ καθώς και σε άλλες αρμόδιες Ελληνικής και Κοινοτικές Αρχές, οποιαδήποτε στιγμή ζητηθεί.</w:t>
      </w:r>
    </w:p>
    <w:p w14:paraId="2B9A376B"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Επίσης υποχρεούνται να διατηρούν ημερήσιο </w:t>
      </w:r>
      <w:proofErr w:type="spellStart"/>
      <w:r w:rsidRPr="00B95368">
        <w:rPr>
          <w:rFonts w:ascii="Tahoma" w:eastAsia="Times New Roman" w:hAnsi="Tahoma" w:cs="Tahoma"/>
          <w:sz w:val="20"/>
          <w:szCs w:val="20"/>
        </w:rPr>
        <w:t>παρουσιολόγιο</w:t>
      </w:r>
      <w:proofErr w:type="spellEnd"/>
      <w:r w:rsidRPr="00B95368">
        <w:rPr>
          <w:rFonts w:ascii="Tahoma" w:eastAsia="Times New Roman" w:hAnsi="Tahoma" w:cs="Tahoma"/>
          <w:sz w:val="20"/>
          <w:szCs w:val="20"/>
        </w:rPr>
        <w:t>, όπου οι ωφελούμενοι θα υπογράφουν καθημερινά.</w:t>
      </w:r>
    </w:p>
    <w:p w14:paraId="564CCB94" w14:textId="77777777" w:rsidR="00B95368" w:rsidRPr="00B95368"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 xml:space="preserve">Επιπλέον, οι Δικαιούχοι υποχρεούνται να υποβάλουν το </w:t>
      </w:r>
      <w:proofErr w:type="spellStart"/>
      <w:r w:rsidRPr="00B95368">
        <w:rPr>
          <w:rFonts w:ascii="Tahoma" w:eastAsia="Times New Roman" w:hAnsi="Tahoma" w:cs="Tahoma"/>
          <w:sz w:val="20"/>
          <w:szCs w:val="20"/>
        </w:rPr>
        <w:t>παρουσιολόγιο</w:t>
      </w:r>
      <w:proofErr w:type="spellEnd"/>
      <w:r w:rsidRPr="00B95368">
        <w:rPr>
          <w:rFonts w:ascii="Tahoma" w:eastAsia="Times New Roman" w:hAnsi="Tahoma" w:cs="Tahoma"/>
          <w:sz w:val="20"/>
          <w:szCs w:val="20"/>
        </w:rPr>
        <w:t xml:space="preserve"> και  οποιοδήποτε άλλο σχετικό έγγραφο τους ζητηθεί από ΕΥΔ καθώς και  άλλες αρμόδιες Ελληνικής και Κοινοτικές Αρχές, στο πλαίσιο της υλοποίησης της δράσης.</w:t>
      </w:r>
    </w:p>
    <w:p w14:paraId="5B2AC016" w14:textId="77777777" w:rsidR="008F1615" w:rsidRDefault="00B95368" w:rsidP="00B95368">
      <w:pPr>
        <w:spacing w:before="120" w:after="120" w:line="264" w:lineRule="auto"/>
        <w:jc w:val="both"/>
        <w:rPr>
          <w:rFonts w:ascii="Tahoma" w:eastAsia="Times New Roman" w:hAnsi="Tahoma" w:cs="Tahoma"/>
          <w:sz w:val="20"/>
          <w:szCs w:val="20"/>
        </w:rPr>
      </w:pPr>
      <w:r w:rsidRPr="00B95368">
        <w:rPr>
          <w:rFonts w:ascii="Tahoma" w:eastAsia="Times New Roman" w:hAnsi="Tahoma" w:cs="Tahoma"/>
          <w:sz w:val="20"/>
          <w:szCs w:val="20"/>
        </w:rPr>
        <w:t>Σε περιπτώσεις διακοπής των παρεχόμενων υπηρεσιών λόγω αποχωρήσεως ωφελούμενου, ο Δικαιούχος υποχρεούται να προβεί σε αντικατάστασή του το συντομότερο δυνατόν από τα λίστα επιλαχόντων (όταν υπάρχει) και να ενημερώσει εγγράφως την ΕΥΔ για την αντικατάσταση αυτή.</w:t>
      </w:r>
    </w:p>
    <w:p w14:paraId="1217E53C" w14:textId="77777777" w:rsidR="00306874" w:rsidRDefault="00306874" w:rsidP="00B95368">
      <w:pPr>
        <w:spacing w:before="120" w:after="120" w:line="264" w:lineRule="auto"/>
        <w:jc w:val="both"/>
        <w:rPr>
          <w:rFonts w:ascii="Tahoma" w:eastAsia="Times New Roman" w:hAnsi="Tahoma" w:cs="Tahoma"/>
          <w:sz w:val="20"/>
          <w:szCs w:val="20"/>
        </w:rPr>
      </w:pPr>
    </w:p>
    <w:p w14:paraId="39C1EF16" w14:textId="77777777" w:rsidR="00306874" w:rsidRPr="00306874" w:rsidRDefault="00306874" w:rsidP="00306874">
      <w:pPr>
        <w:pStyle w:val="BodyText21"/>
        <w:spacing w:line="240" w:lineRule="auto"/>
        <w:ind w:right="28"/>
        <w:outlineLvl w:val="0"/>
        <w:rPr>
          <w:rFonts w:ascii="Tahoma" w:hAnsi="Tahoma" w:cs="Tahoma"/>
          <w:b/>
          <w:sz w:val="20"/>
        </w:rPr>
      </w:pPr>
      <w:r w:rsidRPr="00306874">
        <w:rPr>
          <w:rFonts w:ascii="Tahoma" w:hAnsi="Tahoma" w:cs="Tahoma"/>
          <w:b/>
          <w:sz w:val="20"/>
        </w:rPr>
        <w:t xml:space="preserve">Γ.  </w:t>
      </w:r>
      <w:r>
        <w:rPr>
          <w:rFonts w:ascii="Tahoma" w:hAnsi="Tahoma" w:cs="Tahoma"/>
          <w:b/>
          <w:sz w:val="20"/>
        </w:rPr>
        <w:t>Ενδεικτικό κόστος</w:t>
      </w:r>
      <w:r w:rsidRPr="00306874">
        <w:rPr>
          <w:rFonts w:ascii="Tahoma" w:hAnsi="Tahoma" w:cs="Tahoma"/>
          <w:b/>
          <w:sz w:val="20"/>
        </w:rPr>
        <w:t xml:space="preserve"> </w:t>
      </w:r>
    </w:p>
    <w:p w14:paraId="5FFDF2FC" w14:textId="77777777" w:rsidR="00306874" w:rsidRPr="00306874" w:rsidRDefault="00306874" w:rsidP="00306874">
      <w:pPr>
        <w:spacing w:after="0" w:line="240" w:lineRule="auto"/>
        <w:ind w:right="28"/>
        <w:outlineLvl w:val="0"/>
        <w:rPr>
          <w:rFonts w:ascii="Tahoma" w:hAnsi="Tahoma" w:cs="Tahoma"/>
          <w:i/>
          <w:lang w:eastAsia="el-GR"/>
        </w:rPr>
      </w:pPr>
      <w:r w:rsidRPr="00306874">
        <w:rPr>
          <w:rFonts w:ascii="Tahoma" w:hAnsi="Tahoma" w:cs="Tahoma"/>
          <w:i/>
          <w:lang w:eastAsia="el-GR"/>
        </w:rPr>
        <w:t xml:space="preserve">(σημειώνεται ότι για τη διαμόρφωση του συνολικού κόστους, προστίθεται </w:t>
      </w:r>
      <w:proofErr w:type="spellStart"/>
      <w:r>
        <w:rPr>
          <w:rFonts w:ascii="Tahoma" w:hAnsi="Tahoma" w:cs="Tahoma"/>
          <w:i/>
          <w:lang w:eastAsia="el-GR"/>
        </w:rPr>
        <w:t>κατ΄αποκοπή</w:t>
      </w:r>
      <w:proofErr w:type="spellEnd"/>
      <w:r>
        <w:rPr>
          <w:rFonts w:ascii="Tahoma" w:hAnsi="Tahoma" w:cs="Tahoma"/>
          <w:i/>
          <w:lang w:eastAsia="el-GR"/>
        </w:rPr>
        <w:t xml:space="preserve"> </w:t>
      </w:r>
      <w:r w:rsidRPr="00306874">
        <w:rPr>
          <w:rFonts w:ascii="Tahoma" w:hAnsi="Tahoma" w:cs="Tahoma"/>
          <w:i/>
          <w:lang w:eastAsia="el-GR"/>
        </w:rPr>
        <w:t xml:space="preserve">ποσοστό </w:t>
      </w:r>
      <w:r>
        <w:rPr>
          <w:rFonts w:ascii="Tahoma" w:hAnsi="Tahoma" w:cs="Tahoma"/>
          <w:i/>
          <w:lang w:eastAsia="el-GR"/>
        </w:rPr>
        <w:t>3</w:t>
      </w:r>
      <w:r w:rsidRPr="00306874">
        <w:rPr>
          <w:rFonts w:ascii="Tahoma" w:hAnsi="Tahoma" w:cs="Tahoma"/>
          <w:i/>
          <w:lang w:eastAsia="el-GR"/>
        </w:rPr>
        <w:t xml:space="preserve">0% επί </w:t>
      </w:r>
      <w:r>
        <w:rPr>
          <w:rFonts w:ascii="Tahoma" w:hAnsi="Tahoma" w:cs="Tahoma"/>
          <w:i/>
          <w:lang w:eastAsia="el-GR"/>
        </w:rPr>
        <w:t>του συνόλου των</w:t>
      </w:r>
      <w:r w:rsidRPr="00306874">
        <w:rPr>
          <w:rFonts w:ascii="Tahoma" w:hAnsi="Tahoma" w:cs="Tahoma"/>
          <w:i/>
          <w:lang w:eastAsia="el-GR"/>
        </w:rPr>
        <w:t xml:space="preserve"> </w:t>
      </w:r>
      <w:r>
        <w:rPr>
          <w:rFonts w:ascii="Tahoma" w:hAnsi="Tahoma" w:cs="Tahoma"/>
          <w:i/>
          <w:lang w:eastAsia="el-GR"/>
        </w:rPr>
        <w:t>άμεσων επιλέξιμων δαπανών προσωπικού</w:t>
      </w:r>
      <w:r w:rsidRPr="00306874">
        <w:rPr>
          <w:rFonts w:ascii="Tahoma" w:hAnsi="Tahoma" w:cs="Tahoma"/>
          <w:i/>
          <w:lang w:eastAsia="el-GR"/>
        </w:rPr>
        <w:t>)</w:t>
      </w:r>
    </w:p>
    <w:p w14:paraId="2C5F9F24" w14:textId="77777777" w:rsidR="00306874" w:rsidRPr="00306874" w:rsidRDefault="00306874" w:rsidP="00306874">
      <w:pPr>
        <w:pStyle w:val="BodyText21"/>
        <w:spacing w:line="240" w:lineRule="auto"/>
        <w:ind w:right="28"/>
        <w:outlineLvl w:val="0"/>
        <w:rPr>
          <w:rFonts w:ascii="Tahoma" w:hAnsi="Tahoma" w:cs="Tahoma"/>
          <w:b/>
          <w:sz w:val="20"/>
        </w:rPr>
      </w:pPr>
    </w:p>
    <w:p w14:paraId="6B68E9A3" w14:textId="77777777" w:rsidR="00306874" w:rsidRPr="00306874" w:rsidRDefault="00306874" w:rsidP="00306874">
      <w:pPr>
        <w:pStyle w:val="BodyText21"/>
        <w:spacing w:line="240" w:lineRule="auto"/>
        <w:ind w:right="28"/>
        <w:outlineLvl w:val="0"/>
        <w:rPr>
          <w:rFonts w:ascii="Tahoma" w:hAnsi="Tahoma" w:cs="Tahoma"/>
          <w:b/>
          <w:sz w:val="20"/>
        </w:rPr>
      </w:pPr>
    </w:p>
    <w:tbl>
      <w:tblPr>
        <w:tblW w:w="8100" w:type="dxa"/>
        <w:tblInd w:w="113" w:type="dxa"/>
        <w:tblLook w:val="04A0" w:firstRow="1" w:lastRow="0" w:firstColumn="1" w:lastColumn="0" w:noHBand="0" w:noVBand="1"/>
      </w:tblPr>
      <w:tblGrid>
        <w:gridCol w:w="2360"/>
        <w:gridCol w:w="1200"/>
        <w:gridCol w:w="1200"/>
        <w:gridCol w:w="1200"/>
        <w:gridCol w:w="2140"/>
      </w:tblGrid>
      <w:tr w:rsidR="00306874" w:rsidRPr="00306874" w14:paraId="25E888F6" w14:textId="77777777" w:rsidTr="00E123E8">
        <w:trPr>
          <w:trHeight w:val="300"/>
        </w:trPr>
        <w:tc>
          <w:tcPr>
            <w:tcW w:w="8100" w:type="dxa"/>
            <w:gridSpan w:val="5"/>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32D80FF2" w14:textId="77777777" w:rsidR="00306874" w:rsidRPr="00306874" w:rsidRDefault="00306874" w:rsidP="00E123E8">
            <w:pPr>
              <w:spacing w:after="0" w:line="240" w:lineRule="auto"/>
              <w:jc w:val="center"/>
              <w:rPr>
                <w:rFonts w:ascii="Calibri" w:hAnsi="Calibri" w:cs="Arial"/>
                <w:b/>
                <w:bCs/>
                <w:color w:val="000000"/>
                <w:lang w:eastAsia="el-GR"/>
              </w:rPr>
            </w:pPr>
            <w:r w:rsidRPr="00306874">
              <w:rPr>
                <w:rFonts w:ascii="Calibri" w:hAnsi="Calibri" w:cs="Arial"/>
                <w:b/>
                <w:bCs/>
                <w:color w:val="000000"/>
                <w:lang w:eastAsia="el-GR"/>
              </w:rPr>
              <w:t>ΕΤΗΣΙΟ ΚΟΣΤΟΣ ΚΗΦΗ</w:t>
            </w:r>
          </w:p>
        </w:tc>
      </w:tr>
      <w:tr w:rsidR="00306874" w:rsidRPr="00306874" w14:paraId="44B0ACC8" w14:textId="77777777" w:rsidTr="00E123E8">
        <w:trPr>
          <w:trHeight w:val="255"/>
        </w:trPr>
        <w:tc>
          <w:tcPr>
            <w:tcW w:w="8100" w:type="dxa"/>
            <w:gridSpan w:val="5"/>
            <w:tcBorders>
              <w:top w:val="single" w:sz="4" w:space="0" w:color="auto"/>
              <w:left w:val="single" w:sz="4" w:space="0" w:color="auto"/>
              <w:bottom w:val="single" w:sz="4" w:space="0" w:color="auto"/>
              <w:right w:val="single" w:sz="4" w:space="0" w:color="auto"/>
            </w:tcBorders>
            <w:shd w:val="clear" w:color="000000" w:fill="CCFFFF"/>
            <w:hideMark/>
          </w:tcPr>
          <w:p w14:paraId="64DB1B3C"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ΕΤΗΣΙΟ ΚΟΣΤΟΣ ΠΡΟΣΩΠΙΚΟΥ (για 25 άτομα/έτος)</w:t>
            </w:r>
          </w:p>
        </w:tc>
      </w:tr>
      <w:tr w:rsidR="00306874" w:rsidRPr="00306874" w14:paraId="4BCC4AD4" w14:textId="77777777" w:rsidTr="00E123E8">
        <w:trPr>
          <w:trHeight w:val="255"/>
        </w:trPr>
        <w:tc>
          <w:tcPr>
            <w:tcW w:w="2360" w:type="dxa"/>
            <w:tcBorders>
              <w:top w:val="nil"/>
              <w:left w:val="single" w:sz="4" w:space="0" w:color="auto"/>
              <w:bottom w:val="single" w:sz="4" w:space="0" w:color="auto"/>
              <w:right w:val="single" w:sz="4" w:space="0" w:color="auto"/>
            </w:tcBorders>
            <w:shd w:val="clear" w:color="000000" w:fill="C0C0C0"/>
            <w:hideMark/>
          </w:tcPr>
          <w:p w14:paraId="48E14248"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 xml:space="preserve">Μόνιμο προσωπικό </w:t>
            </w:r>
          </w:p>
        </w:tc>
        <w:tc>
          <w:tcPr>
            <w:tcW w:w="1200" w:type="dxa"/>
            <w:tcBorders>
              <w:top w:val="nil"/>
              <w:left w:val="nil"/>
              <w:bottom w:val="single" w:sz="4" w:space="0" w:color="auto"/>
              <w:right w:val="single" w:sz="4" w:space="0" w:color="auto"/>
            </w:tcBorders>
            <w:shd w:val="clear" w:color="000000" w:fill="C0C0C0"/>
            <w:hideMark/>
          </w:tcPr>
          <w:p w14:paraId="04B8A4E5" w14:textId="77777777" w:rsidR="00306874" w:rsidRPr="00306874" w:rsidRDefault="00306874" w:rsidP="00E123E8">
            <w:pPr>
              <w:spacing w:after="0" w:line="240" w:lineRule="auto"/>
              <w:jc w:val="center"/>
              <w:rPr>
                <w:rFonts w:ascii="Arial" w:hAnsi="Arial" w:cs="Arial"/>
                <w:color w:val="000000"/>
                <w:szCs w:val="20"/>
                <w:lang w:eastAsia="el-GR"/>
              </w:rPr>
            </w:pPr>
            <w:r w:rsidRPr="00306874">
              <w:rPr>
                <w:rFonts w:ascii="Arial" w:hAnsi="Arial" w:cs="Arial"/>
                <w:color w:val="000000"/>
                <w:szCs w:val="20"/>
                <w:lang w:eastAsia="el-GR"/>
              </w:rPr>
              <w:t>Άτομα</w:t>
            </w:r>
          </w:p>
        </w:tc>
        <w:tc>
          <w:tcPr>
            <w:tcW w:w="1200" w:type="dxa"/>
            <w:tcBorders>
              <w:top w:val="nil"/>
              <w:left w:val="nil"/>
              <w:bottom w:val="single" w:sz="4" w:space="0" w:color="auto"/>
              <w:right w:val="single" w:sz="4" w:space="0" w:color="auto"/>
            </w:tcBorders>
            <w:shd w:val="clear" w:color="000000" w:fill="C0C0C0"/>
            <w:hideMark/>
          </w:tcPr>
          <w:p w14:paraId="3A9A8569"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Μήνες</w:t>
            </w:r>
          </w:p>
        </w:tc>
        <w:tc>
          <w:tcPr>
            <w:tcW w:w="1200" w:type="dxa"/>
            <w:tcBorders>
              <w:top w:val="nil"/>
              <w:left w:val="nil"/>
              <w:bottom w:val="single" w:sz="4" w:space="0" w:color="auto"/>
              <w:right w:val="single" w:sz="4" w:space="0" w:color="auto"/>
            </w:tcBorders>
            <w:shd w:val="clear" w:color="000000" w:fill="C0C0C0"/>
            <w:hideMark/>
          </w:tcPr>
          <w:p w14:paraId="54FCEB07"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Μισθός</w:t>
            </w:r>
          </w:p>
        </w:tc>
        <w:tc>
          <w:tcPr>
            <w:tcW w:w="2140" w:type="dxa"/>
            <w:tcBorders>
              <w:top w:val="nil"/>
              <w:left w:val="nil"/>
              <w:bottom w:val="single" w:sz="4" w:space="0" w:color="auto"/>
              <w:right w:val="single" w:sz="4" w:space="0" w:color="auto"/>
            </w:tcBorders>
            <w:shd w:val="clear" w:color="000000" w:fill="C0C0C0"/>
            <w:hideMark/>
          </w:tcPr>
          <w:p w14:paraId="05D15C3D" w14:textId="77777777" w:rsidR="00306874" w:rsidRPr="00306874" w:rsidRDefault="00306874" w:rsidP="00E123E8">
            <w:pPr>
              <w:spacing w:after="0" w:line="240" w:lineRule="auto"/>
              <w:jc w:val="center"/>
              <w:rPr>
                <w:rFonts w:ascii="Arial" w:hAnsi="Arial" w:cs="Arial"/>
                <w:i/>
                <w:iCs/>
                <w:color w:val="000000"/>
                <w:szCs w:val="20"/>
                <w:lang w:eastAsia="el-GR"/>
              </w:rPr>
            </w:pPr>
            <w:r w:rsidRPr="00306874">
              <w:rPr>
                <w:rFonts w:ascii="Arial" w:hAnsi="Arial" w:cs="Arial"/>
                <w:i/>
                <w:iCs/>
                <w:color w:val="000000"/>
                <w:szCs w:val="20"/>
                <w:lang w:eastAsia="el-GR"/>
              </w:rPr>
              <w:t>Σύνολο</w:t>
            </w:r>
          </w:p>
        </w:tc>
      </w:tr>
      <w:tr w:rsidR="00306874" w:rsidRPr="00306874" w14:paraId="3C7D7232"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775F8978"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Νοσηλευτής</w:t>
            </w:r>
          </w:p>
        </w:tc>
        <w:tc>
          <w:tcPr>
            <w:tcW w:w="1200" w:type="dxa"/>
            <w:tcBorders>
              <w:top w:val="nil"/>
              <w:left w:val="nil"/>
              <w:bottom w:val="single" w:sz="4" w:space="0" w:color="auto"/>
              <w:right w:val="single" w:sz="4" w:space="0" w:color="auto"/>
            </w:tcBorders>
            <w:shd w:val="clear" w:color="auto" w:fill="auto"/>
            <w:noWrap/>
            <w:vAlign w:val="bottom"/>
            <w:hideMark/>
          </w:tcPr>
          <w:p w14:paraId="2729B45C"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05F8F954"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3B81BF11"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1400</w:t>
            </w:r>
          </w:p>
        </w:tc>
        <w:tc>
          <w:tcPr>
            <w:tcW w:w="2140" w:type="dxa"/>
            <w:tcBorders>
              <w:top w:val="nil"/>
              <w:left w:val="nil"/>
              <w:bottom w:val="single" w:sz="4" w:space="0" w:color="auto"/>
              <w:right w:val="single" w:sz="4" w:space="0" w:color="auto"/>
            </w:tcBorders>
            <w:shd w:val="clear" w:color="auto" w:fill="auto"/>
            <w:noWrap/>
            <w:vAlign w:val="bottom"/>
            <w:hideMark/>
          </w:tcPr>
          <w:p w14:paraId="7B8BC7D0"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€16.800,00</w:t>
            </w:r>
          </w:p>
        </w:tc>
      </w:tr>
      <w:tr w:rsidR="00306874" w:rsidRPr="00306874" w14:paraId="25419DC7"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3392B6EA"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Βοηθητικό προσωπικό</w:t>
            </w:r>
          </w:p>
        </w:tc>
        <w:tc>
          <w:tcPr>
            <w:tcW w:w="1200" w:type="dxa"/>
            <w:tcBorders>
              <w:top w:val="nil"/>
              <w:left w:val="nil"/>
              <w:bottom w:val="single" w:sz="4" w:space="0" w:color="auto"/>
              <w:right w:val="single" w:sz="4" w:space="0" w:color="auto"/>
            </w:tcBorders>
            <w:shd w:val="clear" w:color="auto" w:fill="auto"/>
            <w:noWrap/>
            <w:vAlign w:val="bottom"/>
            <w:hideMark/>
          </w:tcPr>
          <w:p w14:paraId="1E80052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305364D8"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A506F9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1200</w:t>
            </w:r>
          </w:p>
        </w:tc>
        <w:tc>
          <w:tcPr>
            <w:tcW w:w="2140" w:type="dxa"/>
            <w:tcBorders>
              <w:top w:val="nil"/>
              <w:left w:val="nil"/>
              <w:bottom w:val="single" w:sz="4" w:space="0" w:color="auto"/>
              <w:right w:val="single" w:sz="4" w:space="0" w:color="auto"/>
            </w:tcBorders>
            <w:shd w:val="clear" w:color="auto" w:fill="auto"/>
            <w:noWrap/>
            <w:vAlign w:val="bottom"/>
            <w:hideMark/>
          </w:tcPr>
          <w:p w14:paraId="4AD695E7"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€14.400,00</w:t>
            </w:r>
          </w:p>
        </w:tc>
      </w:tr>
      <w:tr w:rsidR="00306874" w:rsidRPr="00306874" w14:paraId="4690DD8A"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614EB37B"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Επιμελητές πρόνοιας ή κοινωνικοί φροντιστές ή απόφοιτοι ΔΕ ή ΙΕΚ ή υποχρεωτικής εκπαίδευσης</w:t>
            </w:r>
          </w:p>
        </w:tc>
        <w:tc>
          <w:tcPr>
            <w:tcW w:w="1200" w:type="dxa"/>
            <w:tcBorders>
              <w:top w:val="nil"/>
              <w:left w:val="nil"/>
              <w:bottom w:val="single" w:sz="4" w:space="0" w:color="auto"/>
              <w:right w:val="single" w:sz="4" w:space="0" w:color="auto"/>
            </w:tcBorders>
            <w:shd w:val="clear" w:color="auto" w:fill="auto"/>
            <w:noWrap/>
            <w:vAlign w:val="bottom"/>
            <w:hideMark/>
          </w:tcPr>
          <w:p w14:paraId="23486DDF"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2</w:t>
            </w:r>
          </w:p>
        </w:tc>
        <w:tc>
          <w:tcPr>
            <w:tcW w:w="1200" w:type="dxa"/>
            <w:tcBorders>
              <w:top w:val="nil"/>
              <w:left w:val="nil"/>
              <w:bottom w:val="single" w:sz="4" w:space="0" w:color="auto"/>
              <w:right w:val="single" w:sz="4" w:space="0" w:color="auto"/>
            </w:tcBorders>
            <w:shd w:val="clear" w:color="auto" w:fill="auto"/>
            <w:noWrap/>
            <w:vAlign w:val="bottom"/>
            <w:hideMark/>
          </w:tcPr>
          <w:p w14:paraId="2CABC4FA"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54B070CD"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1300</w:t>
            </w:r>
          </w:p>
        </w:tc>
        <w:tc>
          <w:tcPr>
            <w:tcW w:w="2140" w:type="dxa"/>
            <w:tcBorders>
              <w:top w:val="nil"/>
              <w:left w:val="nil"/>
              <w:bottom w:val="single" w:sz="4" w:space="0" w:color="auto"/>
              <w:right w:val="single" w:sz="4" w:space="0" w:color="auto"/>
            </w:tcBorders>
            <w:shd w:val="clear" w:color="auto" w:fill="auto"/>
            <w:noWrap/>
            <w:vAlign w:val="bottom"/>
            <w:hideMark/>
          </w:tcPr>
          <w:p w14:paraId="0FE45B57"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€31.200,00</w:t>
            </w:r>
          </w:p>
        </w:tc>
      </w:tr>
      <w:tr w:rsidR="00306874" w:rsidRPr="00306874" w14:paraId="7E93EA48" w14:textId="77777777" w:rsidTr="00E123E8">
        <w:trPr>
          <w:trHeight w:val="255"/>
        </w:trPr>
        <w:tc>
          <w:tcPr>
            <w:tcW w:w="2360" w:type="dxa"/>
            <w:tcBorders>
              <w:top w:val="nil"/>
              <w:left w:val="single" w:sz="4" w:space="0" w:color="auto"/>
              <w:bottom w:val="single" w:sz="4" w:space="0" w:color="auto"/>
              <w:right w:val="single" w:sz="4" w:space="0" w:color="auto"/>
            </w:tcBorders>
            <w:shd w:val="clear" w:color="auto" w:fill="auto"/>
            <w:hideMark/>
          </w:tcPr>
          <w:p w14:paraId="3E8FD52B" w14:textId="77777777" w:rsidR="00306874" w:rsidRPr="00306874" w:rsidRDefault="00306874" w:rsidP="00E123E8">
            <w:pPr>
              <w:spacing w:after="0" w:line="240" w:lineRule="auto"/>
              <w:rPr>
                <w:rFonts w:ascii="Arial" w:hAnsi="Arial" w:cs="Arial"/>
                <w:b/>
                <w:bCs/>
                <w:color w:val="000000"/>
                <w:szCs w:val="20"/>
                <w:lang w:eastAsia="el-GR"/>
              </w:rPr>
            </w:pPr>
            <w:r w:rsidRPr="00306874">
              <w:rPr>
                <w:rFonts w:ascii="Arial" w:hAnsi="Arial" w:cs="Arial"/>
                <w:b/>
                <w:bCs/>
                <w:color w:val="000000"/>
                <w:szCs w:val="20"/>
                <w:lang w:eastAsia="el-GR"/>
              </w:rPr>
              <w:t>Οδηγός</w:t>
            </w:r>
          </w:p>
        </w:tc>
        <w:tc>
          <w:tcPr>
            <w:tcW w:w="1200" w:type="dxa"/>
            <w:tcBorders>
              <w:top w:val="nil"/>
              <w:left w:val="nil"/>
              <w:bottom w:val="single" w:sz="4" w:space="0" w:color="auto"/>
              <w:right w:val="single" w:sz="4" w:space="0" w:color="auto"/>
            </w:tcBorders>
            <w:shd w:val="clear" w:color="auto" w:fill="auto"/>
            <w:noWrap/>
            <w:vAlign w:val="bottom"/>
            <w:hideMark/>
          </w:tcPr>
          <w:p w14:paraId="2EF1AAE3"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w:t>
            </w:r>
          </w:p>
        </w:tc>
        <w:tc>
          <w:tcPr>
            <w:tcW w:w="1200" w:type="dxa"/>
            <w:tcBorders>
              <w:top w:val="nil"/>
              <w:left w:val="nil"/>
              <w:bottom w:val="single" w:sz="4" w:space="0" w:color="auto"/>
              <w:right w:val="single" w:sz="4" w:space="0" w:color="auto"/>
            </w:tcBorders>
            <w:shd w:val="clear" w:color="auto" w:fill="auto"/>
            <w:noWrap/>
            <w:vAlign w:val="bottom"/>
            <w:hideMark/>
          </w:tcPr>
          <w:p w14:paraId="08359F42"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w:t>
            </w:r>
          </w:p>
        </w:tc>
        <w:tc>
          <w:tcPr>
            <w:tcW w:w="1200" w:type="dxa"/>
            <w:tcBorders>
              <w:top w:val="nil"/>
              <w:left w:val="nil"/>
              <w:bottom w:val="single" w:sz="4" w:space="0" w:color="auto"/>
              <w:right w:val="single" w:sz="4" w:space="0" w:color="auto"/>
            </w:tcBorders>
            <w:shd w:val="clear" w:color="auto" w:fill="auto"/>
            <w:noWrap/>
            <w:vAlign w:val="bottom"/>
            <w:hideMark/>
          </w:tcPr>
          <w:p w14:paraId="0C2B63D2"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1200</w:t>
            </w:r>
          </w:p>
        </w:tc>
        <w:tc>
          <w:tcPr>
            <w:tcW w:w="2140" w:type="dxa"/>
            <w:tcBorders>
              <w:top w:val="nil"/>
              <w:left w:val="nil"/>
              <w:bottom w:val="single" w:sz="4" w:space="0" w:color="auto"/>
              <w:right w:val="single" w:sz="4" w:space="0" w:color="auto"/>
            </w:tcBorders>
            <w:shd w:val="clear" w:color="auto" w:fill="auto"/>
            <w:noWrap/>
            <w:vAlign w:val="bottom"/>
            <w:hideMark/>
          </w:tcPr>
          <w:p w14:paraId="77A135A5"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€14.400,00</w:t>
            </w:r>
          </w:p>
        </w:tc>
      </w:tr>
      <w:tr w:rsidR="00306874" w:rsidRPr="00306874" w14:paraId="24BE194A" w14:textId="77777777" w:rsidTr="00E123E8">
        <w:trPr>
          <w:trHeight w:val="255"/>
        </w:trPr>
        <w:tc>
          <w:tcPr>
            <w:tcW w:w="2360" w:type="dxa"/>
            <w:tcBorders>
              <w:top w:val="nil"/>
              <w:left w:val="single" w:sz="4" w:space="0" w:color="auto"/>
              <w:bottom w:val="single" w:sz="4" w:space="0" w:color="auto"/>
              <w:right w:val="single" w:sz="4" w:space="0" w:color="auto"/>
            </w:tcBorders>
            <w:shd w:val="clear" w:color="000000" w:fill="C0C0C0"/>
            <w:hideMark/>
          </w:tcPr>
          <w:p w14:paraId="0B8FC95D"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Εξωτερικοί συνεργάτες</w:t>
            </w:r>
          </w:p>
        </w:tc>
        <w:tc>
          <w:tcPr>
            <w:tcW w:w="1200" w:type="dxa"/>
            <w:tcBorders>
              <w:top w:val="nil"/>
              <w:left w:val="nil"/>
              <w:bottom w:val="single" w:sz="4" w:space="0" w:color="auto"/>
              <w:right w:val="single" w:sz="4" w:space="0" w:color="auto"/>
            </w:tcBorders>
            <w:shd w:val="clear" w:color="auto" w:fill="auto"/>
            <w:noWrap/>
            <w:vAlign w:val="bottom"/>
            <w:hideMark/>
          </w:tcPr>
          <w:p w14:paraId="262CBC58"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1200" w:type="dxa"/>
            <w:tcBorders>
              <w:top w:val="nil"/>
              <w:left w:val="nil"/>
              <w:bottom w:val="single" w:sz="4" w:space="0" w:color="auto"/>
              <w:right w:val="single" w:sz="4" w:space="0" w:color="auto"/>
            </w:tcBorders>
            <w:shd w:val="clear" w:color="auto" w:fill="auto"/>
            <w:noWrap/>
            <w:vAlign w:val="bottom"/>
            <w:hideMark/>
          </w:tcPr>
          <w:p w14:paraId="1D42415B"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1200" w:type="dxa"/>
            <w:tcBorders>
              <w:top w:val="nil"/>
              <w:left w:val="nil"/>
              <w:bottom w:val="single" w:sz="4" w:space="0" w:color="auto"/>
              <w:right w:val="single" w:sz="4" w:space="0" w:color="auto"/>
            </w:tcBorders>
            <w:shd w:val="clear" w:color="auto" w:fill="auto"/>
            <w:noWrap/>
            <w:vAlign w:val="bottom"/>
            <w:hideMark/>
          </w:tcPr>
          <w:p w14:paraId="11D1FB2E" w14:textId="77777777" w:rsidR="00306874" w:rsidRPr="00306874" w:rsidRDefault="00306874" w:rsidP="00E123E8">
            <w:pPr>
              <w:spacing w:after="0" w:line="240" w:lineRule="auto"/>
              <w:rPr>
                <w:rFonts w:ascii="Arial" w:hAnsi="Arial" w:cs="Arial"/>
                <w:szCs w:val="20"/>
                <w:lang w:eastAsia="el-GR"/>
              </w:rPr>
            </w:pPr>
            <w:r w:rsidRPr="00306874">
              <w:rPr>
                <w:rFonts w:ascii="Arial" w:hAnsi="Arial" w:cs="Arial"/>
                <w:szCs w:val="20"/>
                <w:lang w:eastAsia="el-GR"/>
              </w:rPr>
              <w:t> </w:t>
            </w:r>
          </w:p>
        </w:tc>
        <w:tc>
          <w:tcPr>
            <w:tcW w:w="2140" w:type="dxa"/>
            <w:tcBorders>
              <w:top w:val="nil"/>
              <w:left w:val="nil"/>
              <w:bottom w:val="single" w:sz="4" w:space="0" w:color="auto"/>
              <w:right w:val="single" w:sz="4" w:space="0" w:color="auto"/>
            </w:tcBorders>
            <w:shd w:val="clear" w:color="auto" w:fill="auto"/>
            <w:noWrap/>
            <w:vAlign w:val="bottom"/>
            <w:hideMark/>
          </w:tcPr>
          <w:p w14:paraId="3F9DD340" w14:textId="77777777" w:rsidR="00306874" w:rsidRPr="00306874" w:rsidRDefault="00306874" w:rsidP="00E123E8">
            <w:pPr>
              <w:spacing w:after="0" w:line="240" w:lineRule="auto"/>
              <w:jc w:val="right"/>
              <w:rPr>
                <w:rFonts w:ascii="Arial" w:hAnsi="Arial" w:cs="Arial"/>
                <w:szCs w:val="20"/>
                <w:lang w:eastAsia="el-GR"/>
              </w:rPr>
            </w:pPr>
            <w:r w:rsidRPr="00306874">
              <w:rPr>
                <w:rFonts w:ascii="Arial" w:hAnsi="Arial" w:cs="Arial"/>
                <w:szCs w:val="20"/>
                <w:lang w:eastAsia="el-GR"/>
              </w:rPr>
              <w:t>€14.000,00</w:t>
            </w:r>
          </w:p>
        </w:tc>
      </w:tr>
      <w:tr w:rsidR="00306874" w:rsidRPr="00306874" w14:paraId="576E102F" w14:textId="77777777" w:rsidTr="00E123E8">
        <w:trPr>
          <w:trHeight w:val="330"/>
        </w:trPr>
        <w:tc>
          <w:tcPr>
            <w:tcW w:w="8100" w:type="dxa"/>
            <w:gridSpan w:val="5"/>
            <w:tcBorders>
              <w:top w:val="single" w:sz="4" w:space="0" w:color="auto"/>
              <w:left w:val="single" w:sz="4" w:space="0" w:color="auto"/>
              <w:bottom w:val="single" w:sz="4" w:space="0" w:color="auto"/>
              <w:right w:val="single" w:sz="4" w:space="0" w:color="auto"/>
            </w:tcBorders>
            <w:shd w:val="clear" w:color="auto" w:fill="auto"/>
            <w:hideMark/>
          </w:tcPr>
          <w:p w14:paraId="2BDCF9F6" w14:textId="77777777" w:rsidR="00306874" w:rsidRPr="00306874" w:rsidRDefault="00306874" w:rsidP="00E123E8">
            <w:pPr>
              <w:spacing w:after="0" w:line="240" w:lineRule="auto"/>
              <w:rPr>
                <w:rFonts w:ascii="Arial" w:hAnsi="Arial" w:cs="Arial"/>
                <w:color w:val="000000"/>
                <w:szCs w:val="20"/>
                <w:lang w:eastAsia="el-GR"/>
              </w:rPr>
            </w:pPr>
            <w:r w:rsidRPr="00306874">
              <w:rPr>
                <w:rFonts w:ascii="Arial" w:hAnsi="Arial" w:cs="Arial"/>
                <w:color w:val="000000"/>
                <w:szCs w:val="20"/>
                <w:lang w:eastAsia="el-GR"/>
              </w:rPr>
              <w:t>(ενδεικτικές ειδικότητες: παθολόγος, ψυχίατρος, φυσιοθεραπευτής)</w:t>
            </w:r>
          </w:p>
        </w:tc>
      </w:tr>
      <w:tr w:rsidR="00306874" w:rsidRPr="007F421D" w14:paraId="380F54CD" w14:textId="77777777" w:rsidTr="00E123E8">
        <w:trPr>
          <w:trHeight w:val="255"/>
        </w:trPr>
        <w:tc>
          <w:tcPr>
            <w:tcW w:w="5960" w:type="dxa"/>
            <w:gridSpan w:val="4"/>
            <w:tcBorders>
              <w:top w:val="single" w:sz="4" w:space="0" w:color="auto"/>
              <w:left w:val="single" w:sz="4" w:space="0" w:color="auto"/>
              <w:bottom w:val="single" w:sz="4" w:space="0" w:color="auto"/>
              <w:right w:val="single" w:sz="4" w:space="0" w:color="auto"/>
            </w:tcBorders>
            <w:shd w:val="clear" w:color="auto" w:fill="auto"/>
            <w:hideMark/>
          </w:tcPr>
          <w:p w14:paraId="346FAF4B" w14:textId="77777777" w:rsidR="00306874" w:rsidRPr="00306874" w:rsidRDefault="00306874" w:rsidP="00E123E8">
            <w:pPr>
              <w:spacing w:after="0" w:line="240" w:lineRule="auto"/>
              <w:jc w:val="right"/>
              <w:rPr>
                <w:rFonts w:ascii="Arial" w:hAnsi="Arial" w:cs="Arial"/>
                <w:color w:val="000000"/>
                <w:szCs w:val="20"/>
                <w:lang w:eastAsia="el-GR"/>
              </w:rPr>
            </w:pPr>
            <w:r w:rsidRPr="00306874">
              <w:rPr>
                <w:rFonts w:ascii="Arial" w:hAnsi="Arial" w:cs="Arial"/>
                <w:color w:val="000000"/>
                <w:szCs w:val="20"/>
                <w:lang w:eastAsia="el-GR"/>
              </w:rPr>
              <w:t xml:space="preserve">Σύνολο Δαπανών προσωπικού </w:t>
            </w:r>
          </w:p>
        </w:tc>
        <w:tc>
          <w:tcPr>
            <w:tcW w:w="2140" w:type="dxa"/>
            <w:tcBorders>
              <w:top w:val="nil"/>
              <w:left w:val="nil"/>
              <w:bottom w:val="single" w:sz="4" w:space="0" w:color="auto"/>
              <w:right w:val="single" w:sz="4" w:space="0" w:color="auto"/>
            </w:tcBorders>
            <w:shd w:val="clear" w:color="auto" w:fill="auto"/>
            <w:hideMark/>
          </w:tcPr>
          <w:p w14:paraId="3BA4B061" w14:textId="77777777" w:rsidR="00306874" w:rsidRPr="000B0BCD" w:rsidRDefault="00306874" w:rsidP="00E123E8">
            <w:pPr>
              <w:spacing w:after="0" w:line="240" w:lineRule="auto"/>
              <w:jc w:val="right"/>
              <w:rPr>
                <w:rFonts w:ascii="Arial" w:hAnsi="Arial" w:cs="Arial"/>
                <w:color w:val="000000"/>
                <w:szCs w:val="20"/>
                <w:lang w:eastAsia="el-GR"/>
              </w:rPr>
            </w:pPr>
            <w:r w:rsidRPr="00306874">
              <w:rPr>
                <w:rFonts w:ascii="Arial" w:hAnsi="Arial" w:cs="Arial"/>
                <w:color w:val="000000"/>
                <w:szCs w:val="20"/>
                <w:lang w:eastAsia="el-GR"/>
              </w:rPr>
              <w:t>€90.800,00</w:t>
            </w:r>
            <w:r w:rsidRPr="000B0BCD">
              <w:rPr>
                <w:rFonts w:ascii="Arial" w:hAnsi="Arial" w:cs="Arial"/>
                <w:color w:val="000000"/>
                <w:szCs w:val="20"/>
                <w:lang w:eastAsia="el-GR"/>
              </w:rPr>
              <w:t xml:space="preserve"> </w:t>
            </w:r>
          </w:p>
        </w:tc>
      </w:tr>
    </w:tbl>
    <w:p w14:paraId="3F3514F7" w14:textId="77777777" w:rsidR="00306874" w:rsidRDefault="00306874" w:rsidP="00306874">
      <w:pPr>
        <w:pStyle w:val="BodyText21"/>
        <w:spacing w:line="240" w:lineRule="auto"/>
        <w:ind w:right="28"/>
        <w:outlineLvl w:val="0"/>
        <w:rPr>
          <w:rFonts w:ascii="Tahoma" w:hAnsi="Tahoma" w:cs="Tahoma"/>
          <w:b/>
          <w:sz w:val="20"/>
        </w:rPr>
      </w:pPr>
    </w:p>
    <w:p w14:paraId="1CB8AFA8" w14:textId="2A7ECB44" w:rsidR="00306874" w:rsidRPr="00B95368" w:rsidRDefault="00450656" w:rsidP="007E4C71">
      <w:pPr>
        <w:spacing w:after="0" w:line="240" w:lineRule="auto"/>
        <w:rPr>
          <w:rFonts w:ascii="Tahoma" w:eastAsia="Times New Roman" w:hAnsi="Tahoma" w:cs="Tahoma"/>
          <w:sz w:val="20"/>
          <w:szCs w:val="20"/>
        </w:rPr>
      </w:pPr>
      <w:r w:rsidRPr="009D5B7A">
        <w:rPr>
          <w:rFonts w:ascii="Tahoma" w:eastAsia="Times New Roman" w:hAnsi="Tahoma" w:cs="Tahoma"/>
          <w:sz w:val="20"/>
          <w:szCs w:val="20"/>
          <w:highlight w:val="yellow"/>
        </w:rPr>
        <w:t>Τα ποσά είναι ενδεικτικά και μόνο για προγραμματική χρήση.</w:t>
      </w:r>
      <w:bookmarkStart w:id="40" w:name="_GoBack"/>
      <w:bookmarkEnd w:id="40"/>
    </w:p>
    <w:sectPr w:rsidR="00306874" w:rsidRPr="00B95368" w:rsidSect="00B95368">
      <w:headerReference w:type="default" r:id="rId7"/>
      <w:footerReference w:type="even" r:id="rId8"/>
      <w:footerReference w:type="default" r:id="rId9"/>
      <w:headerReference w:type="first" r:id="rId10"/>
      <w:footerReference w:type="first" r:id="rId11"/>
      <w:pgSz w:w="11906" w:h="16838" w:code="9"/>
      <w:pgMar w:top="1276" w:right="1440" w:bottom="1440" w:left="1418" w:header="709" w:footer="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2DC7" w14:textId="77777777" w:rsidR="009E52E9" w:rsidRDefault="009E52E9" w:rsidP="00B95368">
      <w:pPr>
        <w:spacing w:after="0" w:line="240" w:lineRule="auto"/>
      </w:pPr>
      <w:r>
        <w:separator/>
      </w:r>
    </w:p>
  </w:endnote>
  <w:endnote w:type="continuationSeparator" w:id="0">
    <w:p w14:paraId="30CCB703" w14:textId="77777777" w:rsidR="009E52E9" w:rsidRDefault="009E52E9" w:rsidP="00B9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ECAF" w14:textId="77777777" w:rsidR="00991FC9" w:rsidRDefault="00B95368" w:rsidP="005A0C7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7B6C3" w14:textId="77777777" w:rsidR="00991FC9" w:rsidRDefault="009E52E9" w:rsidP="005A0C73">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991FC9" w:rsidRPr="007C3386" w14:paraId="3A00BD17" w14:textId="77777777">
      <w:trPr>
        <w:jc w:val="center"/>
      </w:trPr>
      <w:tc>
        <w:tcPr>
          <w:tcW w:w="3547" w:type="dxa"/>
          <w:tcBorders>
            <w:top w:val="single" w:sz="4" w:space="0" w:color="auto"/>
          </w:tcBorders>
        </w:tcPr>
        <w:p w14:paraId="5FBF9312" w14:textId="77777777" w:rsidR="00991FC9" w:rsidRPr="007C3386" w:rsidRDefault="009E52E9" w:rsidP="005A0C73">
          <w:pPr>
            <w:spacing w:after="0" w:line="240" w:lineRule="auto"/>
            <w:rPr>
              <w:rFonts w:ascii="Tahoma" w:hAnsi="Tahoma" w:cs="Tahoma"/>
              <w:b/>
            </w:rPr>
          </w:pPr>
        </w:p>
      </w:tc>
      <w:tc>
        <w:tcPr>
          <w:tcW w:w="2835" w:type="dxa"/>
          <w:tcBorders>
            <w:top w:val="single" w:sz="4" w:space="0" w:color="auto"/>
          </w:tcBorders>
          <w:vAlign w:val="center"/>
        </w:tcPr>
        <w:p w14:paraId="537A05F6" w14:textId="77777777" w:rsidR="00991FC9" w:rsidRPr="007C3386" w:rsidRDefault="009E52E9" w:rsidP="005A0C73">
          <w:pPr>
            <w:spacing w:after="0" w:line="240" w:lineRule="auto"/>
            <w:ind w:left="400"/>
            <w:jc w:val="center"/>
            <w:rPr>
              <w:rFonts w:ascii="Tahoma" w:hAnsi="Tahoma" w:cs="Tahoma"/>
            </w:rPr>
          </w:pPr>
        </w:p>
      </w:tc>
      <w:tc>
        <w:tcPr>
          <w:tcW w:w="2649" w:type="dxa"/>
          <w:tcBorders>
            <w:top w:val="single" w:sz="4" w:space="0" w:color="auto"/>
          </w:tcBorders>
          <w:vAlign w:val="center"/>
        </w:tcPr>
        <w:p w14:paraId="0B43903A" w14:textId="77777777" w:rsidR="00991FC9" w:rsidRPr="007C3386" w:rsidRDefault="009E52E9" w:rsidP="005A0C73">
          <w:pPr>
            <w:spacing w:after="0" w:line="240" w:lineRule="auto"/>
            <w:jc w:val="right"/>
            <w:rPr>
              <w:rFonts w:ascii="Tahoma" w:hAnsi="Tahoma" w:cs="Tahoma"/>
              <w:b/>
            </w:rPr>
          </w:pPr>
        </w:p>
      </w:tc>
    </w:tr>
  </w:tbl>
  <w:p w14:paraId="4962E1CA" w14:textId="77777777" w:rsidR="00991FC9" w:rsidRPr="007C3386" w:rsidRDefault="009E52E9" w:rsidP="005A0C73">
    <w:pPr>
      <w:pStyle w:val="a3"/>
      <w:ind w:right="360"/>
      <w:rPr>
        <w:rFonts w:ascii="Tahoma" w:hAnsi="Tahoma" w:cs="Tahoma"/>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CCF4E" w14:textId="77777777" w:rsidR="00991FC9" w:rsidRPr="007B7B3A" w:rsidRDefault="009E52E9" w:rsidP="005A0C73">
    <w:pPr>
      <w:spacing w:after="0" w:line="240" w:lineRule="auto"/>
      <w:rPr>
        <w:rStyle w:val="a5"/>
        <w:rFonts w:ascii="Tahoma" w:hAnsi="Tahoma" w:cs="Tahoma"/>
        <w:i/>
        <w:sz w:val="16"/>
        <w:szCs w:val="16"/>
      </w:rPr>
    </w:pPr>
  </w:p>
  <w:tbl>
    <w:tblPr>
      <w:tblW w:w="9247" w:type="dxa"/>
      <w:jc w:val="center"/>
      <w:tblBorders>
        <w:top w:val="single" w:sz="4" w:space="0" w:color="auto"/>
      </w:tblBorders>
      <w:tblLook w:val="01E0" w:firstRow="1" w:lastRow="1" w:firstColumn="1" w:lastColumn="1" w:noHBand="0" w:noVBand="0"/>
    </w:tblPr>
    <w:tblGrid>
      <w:gridCol w:w="9247"/>
    </w:tblGrid>
    <w:tr w:rsidR="00991FC9" w:rsidRPr="0049597D" w14:paraId="3F312A22" w14:textId="77777777">
      <w:trPr>
        <w:trHeight w:val="70"/>
        <w:jc w:val="center"/>
      </w:trPr>
      <w:tc>
        <w:tcPr>
          <w:tcW w:w="9247" w:type="dxa"/>
          <w:tcBorders>
            <w:top w:val="single" w:sz="4" w:space="0" w:color="auto"/>
          </w:tcBorders>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91FC9" w:rsidRPr="00F119CB" w14:paraId="1ED6D508" w14:textId="77777777">
            <w:trPr>
              <w:jc w:val="center"/>
            </w:trPr>
            <w:tc>
              <w:tcPr>
                <w:tcW w:w="3383" w:type="dxa"/>
                <w:tcBorders>
                  <w:top w:val="single" w:sz="4" w:space="0" w:color="auto"/>
                  <w:left w:val="nil"/>
                  <w:bottom w:val="nil"/>
                  <w:right w:val="nil"/>
                </w:tcBorders>
              </w:tcPr>
              <w:p w14:paraId="7949D287" w14:textId="77777777" w:rsidR="00991FC9" w:rsidRPr="00F52749" w:rsidRDefault="00B95368" w:rsidP="005A0C73">
                <w:pPr>
                  <w:spacing w:after="0" w:line="240" w:lineRule="auto"/>
                  <w:rPr>
                    <w:i/>
                    <w:sz w:val="16"/>
                    <w:szCs w:val="16"/>
                  </w:rPr>
                </w:pPr>
                <w:r w:rsidRPr="002562BC">
                  <w:rPr>
                    <w:i/>
                    <w:sz w:val="16"/>
                    <w:szCs w:val="16"/>
                  </w:rPr>
                  <w:t>Κωδικός Πρόσκλησης</w:t>
                </w:r>
                <w:r w:rsidRPr="007B7B3A">
                  <w:rPr>
                    <w:i/>
                    <w:sz w:val="16"/>
                    <w:szCs w:val="16"/>
                  </w:rPr>
                  <w:t>: ………..</w:t>
                </w:r>
              </w:p>
              <w:p w14:paraId="201E742A" w14:textId="77777777" w:rsidR="00991FC9" w:rsidRPr="00F52749"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 xml:space="preserve">Έντυπο: </w:t>
                </w:r>
                <w:r>
                  <w:rPr>
                    <w:rStyle w:val="a5"/>
                    <w:rFonts w:ascii="Tahoma" w:hAnsi="Tahoma" w:cs="Tahoma"/>
                    <w:sz w:val="16"/>
                    <w:szCs w:val="16"/>
                  </w:rPr>
                  <w:t>Ε.Ι.1_</w:t>
                </w:r>
                <w:r w:rsidRPr="00F52749">
                  <w:rPr>
                    <w:rStyle w:val="a5"/>
                    <w:rFonts w:ascii="Tahoma" w:hAnsi="Tahoma" w:cs="Tahoma"/>
                    <w:sz w:val="16"/>
                    <w:szCs w:val="16"/>
                  </w:rPr>
                  <w:t>1</w:t>
                </w:r>
              </w:p>
              <w:p w14:paraId="4B5B311F" w14:textId="77777777" w:rsidR="00991FC9" w:rsidRPr="00A95FF2"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Έκδοση: 1</w:t>
                </w:r>
                <w:r w:rsidRPr="00A95FF2">
                  <w:rPr>
                    <w:rStyle w:val="a5"/>
                    <w:rFonts w:ascii="Tahoma" w:hAnsi="Tahoma" w:cs="Tahoma"/>
                    <w:sz w:val="16"/>
                    <w:szCs w:val="16"/>
                    <w:vertAlign w:val="superscript"/>
                  </w:rPr>
                  <w:t>η</w:t>
                </w:r>
                <w:r w:rsidRPr="00A95FF2">
                  <w:rPr>
                    <w:rStyle w:val="a5"/>
                    <w:rFonts w:ascii="Tahoma" w:hAnsi="Tahoma" w:cs="Tahoma"/>
                    <w:sz w:val="16"/>
                    <w:szCs w:val="16"/>
                  </w:rPr>
                  <w:t xml:space="preserve"> (Σχέδιο)</w:t>
                </w:r>
              </w:p>
              <w:p w14:paraId="04783F24" w14:textId="77777777" w:rsidR="00991FC9" w:rsidRPr="00F52749" w:rsidRDefault="00B95368" w:rsidP="005A0C73">
                <w:pPr>
                  <w:spacing w:after="0" w:line="240" w:lineRule="auto"/>
                  <w:rPr>
                    <w:rFonts w:ascii="Tahoma" w:hAnsi="Tahoma" w:cs="Tahoma"/>
                    <w:b/>
                    <w:sz w:val="16"/>
                    <w:szCs w:val="16"/>
                  </w:rPr>
                </w:pPr>
                <w:proofErr w:type="spellStart"/>
                <w:r w:rsidRPr="00F52749">
                  <w:rPr>
                    <w:rStyle w:val="a5"/>
                    <w:rFonts w:ascii="Tahoma" w:hAnsi="Tahoma" w:cs="Tahoma"/>
                    <w:sz w:val="16"/>
                    <w:szCs w:val="16"/>
                  </w:rPr>
                  <w:t>Ημ</w:t>
                </w:r>
                <w:proofErr w:type="spellEnd"/>
                <w:r w:rsidRPr="00F52749">
                  <w:rPr>
                    <w:rStyle w:val="a5"/>
                    <w:rFonts w:ascii="Tahoma" w:hAnsi="Tahoma" w:cs="Tahoma"/>
                    <w:sz w:val="16"/>
                    <w:szCs w:val="16"/>
                  </w:rPr>
                  <w:t xml:space="preserve">/νια Έκδοσης: </w:t>
                </w:r>
              </w:p>
            </w:tc>
            <w:tc>
              <w:tcPr>
                <w:tcW w:w="2850" w:type="dxa"/>
                <w:tcBorders>
                  <w:top w:val="single" w:sz="4" w:space="0" w:color="auto"/>
                  <w:left w:val="nil"/>
                  <w:bottom w:val="nil"/>
                  <w:right w:val="nil"/>
                </w:tcBorders>
                <w:vAlign w:val="center"/>
              </w:tcPr>
              <w:p w14:paraId="141B097E" w14:textId="77777777" w:rsidR="00991FC9" w:rsidRPr="00A95FF2" w:rsidRDefault="00B95368" w:rsidP="005A0C73">
                <w:pPr>
                  <w:ind w:left="400"/>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tcBorders>
                  <w:top w:val="single" w:sz="4" w:space="0" w:color="auto"/>
                  <w:left w:val="nil"/>
                  <w:bottom w:val="nil"/>
                  <w:right w:val="nil"/>
                </w:tcBorders>
                <w:vAlign w:val="center"/>
              </w:tcPr>
              <w:p w14:paraId="6C47F033" w14:textId="77777777" w:rsidR="00991FC9" w:rsidRPr="00F119CB" w:rsidRDefault="00B95368" w:rsidP="005A0C73">
                <w:pPr>
                  <w:spacing w:line="240" w:lineRule="auto"/>
                  <w:jc w:val="right"/>
                  <w:rPr>
                    <w:rFonts w:ascii="Tahoma" w:hAnsi="Tahoma" w:cs="Tahoma"/>
                    <w:b/>
                  </w:rPr>
                </w:pPr>
                <w:r>
                  <w:rPr>
                    <w:noProof/>
                    <w:lang w:eastAsia="el-GR"/>
                  </w:rPr>
                  <w:drawing>
                    <wp:inline distT="0" distB="0" distL="0" distR="0" wp14:anchorId="2508C998" wp14:editId="5D2A9A38">
                      <wp:extent cx="781050" cy="4667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noFill/>
                              <a:ln>
                                <a:noFill/>
                              </a:ln>
                            </pic:spPr>
                          </pic:pic>
                        </a:graphicData>
                      </a:graphic>
                    </wp:inline>
                  </w:drawing>
                </w:r>
              </w:p>
            </w:tc>
          </w:tr>
        </w:tbl>
        <w:p w14:paraId="32B75B2A" w14:textId="77777777" w:rsidR="00991FC9" w:rsidRPr="0049597D" w:rsidRDefault="009E52E9" w:rsidP="005A0C73">
          <w:pPr>
            <w:pStyle w:val="a4"/>
            <w:tabs>
              <w:tab w:val="clear" w:pos="4153"/>
              <w:tab w:val="center" w:pos="2127"/>
            </w:tabs>
            <w:spacing w:before="100"/>
            <w:ind w:left="-269" w:firstLine="269"/>
            <w:jc w:val="center"/>
            <w:rPr>
              <w:rFonts w:ascii="Tahoma" w:hAnsi="Tahoma" w:cs="Tahoma"/>
              <w:i/>
              <w:sz w:val="14"/>
              <w:szCs w:val="14"/>
            </w:rPr>
          </w:pPr>
        </w:p>
      </w:tc>
    </w:tr>
  </w:tbl>
  <w:p w14:paraId="5C2A25F4" w14:textId="77777777" w:rsidR="00991FC9" w:rsidRPr="002562BC" w:rsidRDefault="009E52E9">
    <w:pPr>
      <w:rPr>
        <w:i/>
        <w:sz w:val="16"/>
        <w:szCs w:val="16"/>
      </w:rPr>
    </w:pPr>
  </w:p>
  <w:p w14:paraId="57FEE60B" w14:textId="77777777" w:rsidR="00991FC9" w:rsidRDefault="009E52E9" w:rsidP="005A0C73">
    <w:pPr>
      <w:pStyle w:val="a3"/>
      <w:spacing w:line="12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FDF4F" w14:textId="77777777" w:rsidR="009E52E9" w:rsidRDefault="009E52E9" w:rsidP="00B95368">
      <w:pPr>
        <w:spacing w:after="0" w:line="240" w:lineRule="auto"/>
      </w:pPr>
      <w:r>
        <w:separator/>
      </w:r>
    </w:p>
  </w:footnote>
  <w:footnote w:type="continuationSeparator" w:id="0">
    <w:p w14:paraId="2B449DAE" w14:textId="77777777" w:rsidR="009E52E9" w:rsidRDefault="009E52E9" w:rsidP="00B95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Look w:val="01E0" w:firstRow="1" w:lastRow="1" w:firstColumn="1" w:lastColumn="1" w:noHBand="0" w:noVBand="0"/>
    </w:tblPr>
    <w:tblGrid>
      <w:gridCol w:w="3383"/>
      <w:gridCol w:w="2850"/>
      <w:gridCol w:w="2798"/>
    </w:tblGrid>
    <w:tr w:rsidR="00991FC9" w:rsidRPr="00084FE3" w14:paraId="0DE8C51F" w14:textId="77777777">
      <w:trPr>
        <w:trHeight w:val="570"/>
        <w:jc w:val="center"/>
      </w:trPr>
      <w:tc>
        <w:tcPr>
          <w:tcW w:w="3383" w:type="dxa"/>
        </w:tcPr>
        <w:p w14:paraId="2BFC2B50" w14:textId="77777777" w:rsidR="00991FC9" w:rsidRPr="00084FE3" w:rsidRDefault="009E52E9" w:rsidP="005A0C73">
          <w:pPr>
            <w:spacing w:after="0" w:line="300" w:lineRule="atLeast"/>
            <w:ind w:right="-154"/>
            <w:rPr>
              <w:b/>
            </w:rPr>
          </w:pPr>
        </w:p>
      </w:tc>
      <w:tc>
        <w:tcPr>
          <w:tcW w:w="2850" w:type="dxa"/>
          <w:vAlign w:val="center"/>
        </w:tcPr>
        <w:p w14:paraId="0416546A" w14:textId="77777777" w:rsidR="00991FC9" w:rsidRPr="00084FE3" w:rsidRDefault="009E52E9" w:rsidP="005A0C73">
          <w:pPr>
            <w:spacing w:after="0" w:line="300" w:lineRule="atLeast"/>
            <w:ind w:left="400" w:right="-154"/>
            <w:rPr>
              <w:b/>
            </w:rPr>
          </w:pPr>
        </w:p>
      </w:tc>
      <w:tc>
        <w:tcPr>
          <w:tcW w:w="2798" w:type="dxa"/>
          <w:vAlign w:val="center"/>
        </w:tcPr>
        <w:p w14:paraId="67B10A65" w14:textId="77777777" w:rsidR="00991FC9" w:rsidRPr="00084FE3" w:rsidRDefault="009E52E9" w:rsidP="005A0C73">
          <w:pPr>
            <w:spacing w:after="0" w:line="300" w:lineRule="atLeast"/>
            <w:ind w:right="-154"/>
            <w:jc w:val="right"/>
            <w:rPr>
              <w:b/>
            </w:rPr>
          </w:pPr>
        </w:p>
      </w:tc>
    </w:tr>
  </w:tbl>
  <w:p w14:paraId="35DEF67A" w14:textId="77777777" w:rsidR="00991FC9" w:rsidRDefault="009E52E9" w:rsidP="005A0C73">
    <w:pPr>
      <w:pStyle w:val="a4"/>
      <w:tabs>
        <w:tab w:val="clear" w:pos="8306"/>
        <w:tab w:val="right" w:pos="8280"/>
      </w:tabs>
      <w:ind w:right="2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D973" w14:textId="77777777" w:rsidR="00991FC9" w:rsidRPr="00E95765" w:rsidRDefault="00B95368" w:rsidP="005A0C73">
    <w:pPr>
      <w:pStyle w:val="a4"/>
      <w:ind w:left="6379" w:hanging="992"/>
      <w:jc w:val="right"/>
    </w:pPr>
    <w:r>
      <w:t>ΚΩΔ. ΔΙΑΥΓΕΙΑΣ: ΑΔΑ…</w:t>
    </w:r>
  </w:p>
  <w:p w14:paraId="2EABF136" w14:textId="77777777" w:rsidR="00991FC9" w:rsidRDefault="009E52E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C7B4A"/>
    <w:multiLevelType w:val="hybridMultilevel"/>
    <w:tmpl w:val="0F9409F4"/>
    <w:lvl w:ilvl="0" w:tplc="0408000B">
      <w:start w:val="1"/>
      <w:numFmt w:val="bullet"/>
      <w:lvlText w:val=""/>
      <w:lvlJc w:val="left"/>
      <w:pPr>
        <w:ind w:left="1440" w:hanging="360"/>
      </w:pPr>
      <w:rPr>
        <w:rFonts w:ascii="Wingdings" w:hAnsi="Wingdings" w:cs="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66AC3490"/>
    <w:multiLevelType w:val="hybridMultilevel"/>
    <w:tmpl w:val="5956B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368"/>
    <w:rsid w:val="002A1A31"/>
    <w:rsid w:val="002A41FB"/>
    <w:rsid w:val="002E57F1"/>
    <w:rsid w:val="00306874"/>
    <w:rsid w:val="00441E8A"/>
    <w:rsid w:val="00450656"/>
    <w:rsid w:val="004E256E"/>
    <w:rsid w:val="0051450D"/>
    <w:rsid w:val="007E4C71"/>
    <w:rsid w:val="008F1615"/>
    <w:rsid w:val="009D5B7A"/>
    <w:rsid w:val="009E52E9"/>
    <w:rsid w:val="00B95368"/>
    <w:rsid w:val="00C302EC"/>
    <w:rsid w:val="00CF2922"/>
    <w:rsid w:val="00E006B8"/>
    <w:rsid w:val="00E122AC"/>
    <w:rsid w:val="00EA660D"/>
    <w:rsid w:val="00EB5213"/>
    <w:rsid w:val="00F605D1"/>
    <w:rsid w:val="00FA71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A6EE"/>
  <w15:docId w15:val="{F5677A6D-93A2-4C11-B5C7-30B3DE13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95368"/>
    <w:pPr>
      <w:tabs>
        <w:tab w:val="center" w:pos="4153"/>
        <w:tab w:val="right" w:pos="8306"/>
      </w:tabs>
      <w:spacing w:after="0" w:line="240" w:lineRule="auto"/>
    </w:pPr>
  </w:style>
  <w:style w:type="character" w:customStyle="1" w:styleId="Char">
    <w:name w:val="Υποσέλιδο Char"/>
    <w:basedOn w:val="a0"/>
    <w:link w:val="a3"/>
    <w:uiPriority w:val="99"/>
    <w:semiHidden/>
    <w:rsid w:val="00B95368"/>
  </w:style>
  <w:style w:type="paragraph" w:styleId="a4">
    <w:name w:val="header"/>
    <w:basedOn w:val="a"/>
    <w:link w:val="Char0"/>
    <w:uiPriority w:val="99"/>
    <w:unhideWhenUsed/>
    <w:rsid w:val="00B95368"/>
    <w:pPr>
      <w:tabs>
        <w:tab w:val="center" w:pos="4153"/>
        <w:tab w:val="right" w:pos="8306"/>
      </w:tabs>
      <w:spacing w:after="0" w:line="240" w:lineRule="auto"/>
    </w:pPr>
  </w:style>
  <w:style w:type="character" w:customStyle="1" w:styleId="Char0">
    <w:name w:val="Κεφαλίδα Char"/>
    <w:basedOn w:val="a0"/>
    <w:link w:val="a4"/>
    <w:uiPriority w:val="99"/>
    <w:rsid w:val="00B95368"/>
  </w:style>
  <w:style w:type="character" w:styleId="a5">
    <w:name w:val="page number"/>
    <w:rsid w:val="00B95368"/>
    <w:rPr>
      <w:rFonts w:cs="Times New Roman"/>
    </w:rPr>
  </w:style>
  <w:style w:type="paragraph" w:styleId="a6">
    <w:name w:val="Balloon Text"/>
    <w:basedOn w:val="a"/>
    <w:link w:val="Char1"/>
    <w:uiPriority w:val="99"/>
    <w:semiHidden/>
    <w:unhideWhenUsed/>
    <w:rsid w:val="00B9536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95368"/>
    <w:rPr>
      <w:rFonts w:ascii="Tahoma" w:hAnsi="Tahoma" w:cs="Tahoma"/>
      <w:sz w:val="16"/>
      <w:szCs w:val="16"/>
    </w:rPr>
  </w:style>
  <w:style w:type="paragraph" w:styleId="a7">
    <w:name w:val="Body Text"/>
    <w:aliases w:val="body text,contents,heading_txt,bodytxy2,Body Text - Level 2,bt,??2,Oracle Response,sp,sbs,block text,1,bt4,body text4,bt5,body text5,bt1,body text1,Resume Text,BODY TEXT,txt1,T1,Title 1,bullet title,t,Block text,Corps de texte"/>
    <w:basedOn w:val="a"/>
    <w:link w:val="Char2"/>
    <w:rsid w:val="002E57F1"/>
    <w:pPr>
      <w:spacing w:after="0" w:line="240" w:lineRule="auto"/>
      <w:ind w:right="3600"/>
      <w:outlineLvl w:val="0"/>
    </w:pPr>
    <w:rPr>
      <w:rFonts w:ascii="Times New Roman" w:eastAsia="Times New Roman" w:hAnsi="Times New Roman" w:cs="Times New Roman"/>
      <w:sz w:val="24"/>
      <w:szCs w:val="24"/>
    </w:rPr>
  </w:style>
  <w:style w:type="character" w:customStyle="1" w:styleId="Char2">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7"/>
    <w:rsid w:val="002E57F1"/>
    <w:rPr>
      <w:rFonts w:ascii="Times New Roman" w:eastAsia="Times New Roman" w:hAnsi="Times New Roman" w:cs="Times New Roman"/>
      <w:sz w:val="24"/>
      <w:szCs w:val="24"/>
    </w:rPr>
  </w:style>
  <w:style w:type="character" w:styleId="a8">
    <w:name w:val="annotation reference"/>
    <w:qFormat/>
    <w:rsid w:val="00306874"/>
    <w:rPr>
      <w:sz w:val="16"/>
      <w:szCs w:val="16"/>
    </w:rPr>
  </w:style>
  <w:style w:type="paragraph" w:customStyle="1" w:styleId="BodyText21">
    <w:name w:val="Body Text 21"/>
    <w:basedOn w:val="a"/>
    <w:uiPriority w:val="99"/>
    <w:rsid w:val="00306874"/>
    <w:pPr>
      <w:spacing w:after="0" w:line="360" w:lineRule="auto"/>
      <w:ind w:right="567"/>
      <w:jc w:val="both"/>
    </w:pPr>
    <w:rPr>
      <w:rFonts w:ascii="Times New Roman" w:eastAsia="Times New Roman" w:hAnsi="Times New Roman" w:cs="Times New Roman"/>
      <w:sz w:val="24"/>
      <w:szCs w:val="20"/>
      <w:lang w:eastAsia="el-GR"/>
    </w:rPr>
  </w:style>
  <w:style w:type="paragraph" w:styleId="a9">
    <w:name w:val="annotation text"/>
    <w:basedOn w:val="a"/>
    <w:link w:val="Char3"/>
    <w:qFormat/>
    <w:rsid w:val="00306874"/>
    <w:pPr>
      <w:spacing w:before="120" w:after="120" w:line="320" w:lineRule="atLeast"/>
      <w:jc w:val="both"/>
    </w:pPr>
    <w:rPr>
      <w:rFonts w:ascii="Verdana" w:eastAsia="Times New Roman" w:hAnsi="Verdana" w:cs="Times New Roman"/>
      <w:sz w:val="20"/>
      <w:szCs w:val="20"/>
      <w:lang w:val="en-US"/>
    </w:rPr>
  </w:style>
  <w:style w:type="character" w:customStyle="1" w:styleId="Char3">
    <w:name w:val="Κείμενο σχολίου Char"/>
    <w:basedOn w:val="a0"/>
    <w:link w:val="a9"/>
    <w:qFormat/>
    <w:rsid w:val="00306874"/>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1031</Words>
  <Characters>5573</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ΚΟΥΡΟΥΣΗ ΕΜΜΑΝΟΥΕΛΑ</cp:lastModifiedBy>
  <cp:revision>4</cp:revision>
  <dcterms:created xsi:type="dcterms:W3CDTF">2023-06-01T10:42:00Z</dcterms:created>
  <dcterms:modified xsi:type="dcterms:W3CDTF">2023-06-01T10:43:00Z</dcterms:modified>
</cp:coreProperties>
</file>