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07C4F" w14:textId="77777777" w:rsidR="00E17BC9" w:rsidRPr="00837F25" w:rsidRDefault="00E17BC9" w:rsidP="00877759">
      <w:pPr>
        <w:spacing w:after="60"/>
        <w:ind w:leftChars="0" w:left="0" w:firstLineChars="0" w:firstLine="0"/>
        <w:jc w:val="center"/>
        <w:rPr>
          <w:rFonts w:cs="Arial"/>
          <w:b/>
        </w:rPr>
      </w:pPr>
      <w:bookmarkStart w:id="0" w:name="_GoBack"/>
      <w:bookmarkEnd w:id="0"/>
    </w:p>
    <w:p w14:paraId="5BAD99FF" w14:textId="77777777" w:rsidR="00B31192" w:rsidRDefault="00B31192" w:rsidP="00877759">
      <w:pPr>
        <w:spacing w:after="60"/>
        <w:ind w:leftChars="0" w:left="0" w:firstLineChars="0" w:firstLine="0"/>
        <w:jc w:val="center"/>
        <w:rPr>
          <w:rFonts w:cs="Arial"/>
          <w:b/>
          <w:lang w:val="en-US"/>
        </w:rPr>
      </w:pPr>
    </w:p>
    <w:p w14:paraId="2DF9A76D"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D98C7A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92F4CD2"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6A2EC4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234E5CE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04E8A8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3024D52D" w14:textId="77777777" w:rsid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1012F66B" w14:textId="77777777" w:rsidR="00B40D5E" w:rsidRP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42841CE5"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6155559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1C2020A"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2AD4EE3C"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45C43AE7"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14149839"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5207030"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7CC517"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F0E1A33" w14:textId="77777777" w:rsidTr="00606092">
        <w:tc>
          <w:tcPr>
            <w:tcW w:w="3965" w:type="dxa"/>
            <w:shd w:val="clear" w:color="auto" w:fill="auto"/>
            <w:vAlign w:val="center"/>
          </w:tcPr>
          <w:p w14:paraId="65A1F3AC"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337" w:type="dxa"/>
            <w:shd w:val="clear" w:color="auto" w:fill="auto"/>
            <w:vAlign w:val="center"/>
          </w:tcPr>
          <w:p w14:paraId="110DF21E"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B19B398" w14:textId="77777777" w:rsidTr="00606092">
        <w:tc>
          <w:tcPr>
            <w:tcW w:w="3965" w:type="dxa"/>
            <w:tcBorders>
              <w:bottom w:val="single" w:sz="4" w:space="0" w:color="auto"/>
            </w:tcBorders>
            <w:shd w:val="clear" w:color="auto" w:fill="auto"/>
            <w:vAlign w:val="center"/>
          </w:tcPr>
          <w:p w14:paraId="3B10044C"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337" w:type="dxa"/>
            <w:tcBorders>
              <w:bottom w:val="single" w:sz="4" w:space="0" w:color="auto"/>
            </w:tcBorders>
            <w:shd w:val="clear" w:color="auto" w:fill="auto"/>
            <w:vAlign w:val="center"/>
          </w:tcPr>
          <w:p w14:paraId="7081B56B"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260E7309" w14:textId="77777777" w:rsidTr="00606092">
        <w:tc>
          <w:tcPr>
            <w:tcW w:w="3965" w:type="dxa"/>
            <w:tcBorders>
              <w:bottom w:val="single" w:sz="4" w:space="0" w:color="auto"/>
            </w:tcBorders>
            <w:shd w:val="clear" w:color="auto" w:fill="auto"/>
            <w:vAlign w:val="center"/>
          </w:tcPr>
          <w:p w14:paraId="640BB372"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2FF0057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117B48AC" w14:textId="77777777" w:rsidTr="00606092">
        <w:tc>
          <w:tcPr>
            <w:tcW w:w="3965" w:type="dxa"/>
            <w:tcBorders>
              <w:top w:val="single" w:sz="4" w:space="0" w:color="auto"/>
              <w:left w:val="nil"/>
              <w:bottom w:val="single" w:sz="4" w:space="0" w:color="auto"/>
              <w:right w:val="nil"/>
            </w:tcBorders>
            <w:shd w:val="clear" w:color="auto" w:fill="auto"/>
            <w:vAlign w:val="center"/>
          </w:tcPr>
          <w:p w14:paraId="135FDAB7"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5F566C08"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648B8F20" w14:textId="77777777" w:rsidTr="00606092">
        <w:tc>
          <w:tcPr>
            <w:tcW w:w="3965" w:type="dxa"/>
            <w:tcBorders>
              <w:top w:val="single" w:sz="4" w:space="0" w:color="auto"/>
            </w:tcBorders>
            <w:shd w:val="clear" w:color="auto" w:fill="auto"/>
            <w:vAlign w:val="center"/>
          </w:tcPr>
          <w:p w14:paraId="419FB930" w14:textId="77777777" w:rsidR="00F05D26" w:rsidRPr="00B62D94" w:rsidRDefault="00F05D26" w:rsidP="00606092">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 xml:space="preserve">γγράφου </w:t>
            </w:r>
          </w:p>
        </w:tc>
        <w:tc>
          <w:tcPr>
            <w:tcW w:w="4337" w:type="dxa"/>
            <w:tcBorders>
              <w:top w:val="single" w:sz="4" w:space="0" w:color="auto"/>
            </w:tcBorders>
            <w:shd w:val="clear" w:color="auto" w:fill="auto"/>
            <w:vAlign w:val="center"/>
          </w:tcPr>
          <w:p w14:paraId="279043F3" w14:textId="0501CC67" w:rsidR="00F05D26" w:rsidRPr="00B62D94" w:rsidRDefault="00315E24" w:rsidP="000D4ED1">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rPr>
              <w:t>2</w:t>
            </w:r>
            <w:r w:rsidR="00C21DD7">
              <w:rPr>
                <w:rFonts w:asciiTheme="minorHAnsi" w:hAnsiTheme="minorHAnsi" w:cstheme="minorHAnsi"/>
                <w:b/>
                <w:i/>
                <w:sz w:val="28"/>
                <w:szCs w:val="28"/>
                <w:lang w:val="en-US"/>
              </w:rPr>
              <w:t>.</w:t>
            </w:r>
            <w:r w:rsidR="000D4ED1">
              <w:rPr>
                <w:rFonts w:asciiTheme="minorHAnsi" w:hAnsiTheme="minorHAnsi" w:cstheme="minorHAnsi"/>
                <w:b/>
                <w:i/>
                <w:sz w:val="28"/>
                <w:szCs w:val="28"/>
              </w:rPr>
              <w:t>1</w:t>
            </w:r>
          </w:p>
        </w:tc>
      </w:tr>
    </w:tbl>
    <w:p w14:paraId="58FEB443"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3E564EE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101E92BF"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FF0692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4FEC6BF"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7D1B759C"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217BD4EA"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26A3D692"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766B7667"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13AA45AE"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063FEC39" w14:textId="34AF1D4C" w:rsidR="00650B7E" w:rsidRPr="00B62D94" w:rsidRDefault="00010C45"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ΑΥΓΟΥΣΤΟΣ</w:t>
      </w:r>
      <w:r w:rsidR="006B53E5" w:rsidRPr="00B62D94">
        <w:rPr>
          <w:rFonts w:asciiTheme="minorHAnsi" w:hAnsiTheme="minorHAnsi" w:cstheme="minorHAnsi"/>
          <w:b/>
          <w:i/>
          <w:sz w:val="32"/>
          <w:szCs w:val="32"/>
        </w:rPr>
        <w:t xml:space="preserve"> 202</w:t>
      </w:r>
      <w:r w:rsidR="00C21DD7">
        <w:rPr>
          <w:rFonts w:asciiTheme="minorHAnsi" w:hAnsiTheme="minorHAnsi" w:cstheme="minorHAnsi"/>
          <w:b/>
          <w:i/>
          <w:sz w:val="32"/>
          <w:szCs w:val="32"/>
        </w:rPr>
        <w:t>3</w:t>
      </w:r>
    </w:p>
    <w:p w14:paraId="5D55E92C" w14:textId="77777777" w:rsidR="009354AC" w:rsidRPr="00B62D94" w:rsidRDefault="009354AC" w:rsidP="009354AC">
      <w:pPr>
        <w:spacing w:after="60"/>
        <w:ind w:leftChars="0" w:left="0" w:firstLineChars="0" w:firstLine="0"/>
        <w:jc w:val="both"/>
        <w:rPr>
          <w:rFonts w:asciiTheme="minorHAnsi" w:hAnsiTheme="minorHAnsi" w:cstheme="minorHAnsi"/>
        </w:rPr>
      </w:pPr>
    </w:p>
    <w:p w14:paraId="431FBFDC"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3410422D" w14:textId="77777777" w:rsidR="009204C2" w:rsidRDefault="00C64061" w:rsidP="000A1D33">
      <w:pPr>
        <w:pStyle w:val="1"/>
        <w:rPr>
          <w:rStyle w:val="Intro2"/>
          <w:rFonts w:asciiTheme="minorHAnsi" w:hAnsiTheme="minorHAnsi"/>
          <w:color w:val="auto"/>
          <w:sz w:val="22"/>
        </w:rPr>
      </w:pPr>
      <w:bookmarkStart w:id="1" w:name="_Toc154567025"/>
      <w:bookmarkStart w:id="2" w:name="_Toc410824695"/>
      <w:bookmarkStart w:id="3" w:name="_Toc411000926"/>
      <w:bookmarkStart w:id="4" w:name="_Toc411521337"/>
      <w:bookmarkStart w:id="5" w:name="_Toc108789163"/>
      <w:r>
        <w:rPr>
          <w:rStyle w:val="Intro2"/>
          <w:rFonts w:asciiTheme="minorHAnsi" w:hAnsiTheme="minorHAnsi"/>
          <w:color w:val="auto"/>
          <w:sz w:val="22"/>
        </w:rPr>
        <w:lastRenderedPageBreak/>
        <w:t>Πίνακας Περιεχομένων</w:t>
      </w:r>
      <w:bookmarkEnd w:id="1"/>
    </w:p>
    <w:p w14:paraId="53E94C45" w14:textId="43C2B082" w:rsidR="000F2878" w:rsidRDefault="00650B7B">
      <w:pPr>
        <w:pStyle w:val="10"/>
        <w:tabs>
          <w:tab w:val="left" w:pos="440"/>
        </w:tabs>
        <w:ind w:left="-2" w:hanging="86"/>
        <w:rPr>
          <w:rFonts w:asciiTheme="minorHAnsi" w:eastAsiaTheme="minorEastAsia" w:hAnsiTheme="minorHAnsi" w:cstheme="minorBidi"/>
          <w:b w:val="0"/>
          <w:bCs w:val="0"/>
          <w:i w:val="0"/>
          <w:iCs w:val="0"/>
          <w:sz w:val="22"/>
          <w:szCs w:val="22"/>
        </w:rPr>
      </w:pPr>
      <w:r w:rsidRPr="00236F8D">
        <w:rPr>
          <w:b w:val="0"/>
        </w:rPr>
        <w:fldChar w:fldCharType="begin"/>
      </w:r>
      <w:r w:rsidRPr="00236F8D">
        <w:rPr>
          <w:b w:val="0"/>
        </w:rPr>
        <w:instrText xml:space="preserve"> TOC \o "1-4" \h \z \u </w:instrText>
      </w:r>
      <w:r w:rsidRPr="00236F8D">
        <w:rPr>
          <w:b w:val="0"/>
        </w:rPr>
        <w:fldChar w:fldCharType="separate"/>
      </w:r>
      <w:hyperlink w:anchor="_Toc154567025" w:history="1">
        <w:r w:rsidR="000F2878" w:rsidRPr="007346D3">
          <w:rPr>
            <w:rStyle w:val="-"/>
          </w:rPr>
          <w:t>1.</w:t>
        </w:r>
        <w:r w:rsidR="000F2878">
          <w:rPr>
            <w:rFonts w:asciiTheme="minorHAnsi" w:eastAsiaTheme="minorEastAsia" w:hAnsiTheme="minorHAnsi" w:cstheme="minorBidi"/>
            <w:b w:val="0"/>
            <w:bCs w:val="0"/>
            <w:i w:val="0"/>
            <w:iCs w:val="0"/>
            <w:sz w:val="22"/>
            <w:szCs w:val="22"/>
          </w:rPr>
          <w:tab/>
        </w:r>
        <w:r w:rsidR="000F2878" w:rsidRPr="007346D3">
          <w:rPr>
            <w:rStyle w:val="-"/>
          </w:rPr>
          <w:t>Πίνακας Περιεχομένων</w:t>
        </w:r>
        <w:r w:rsidR="000F2878">
          <w:rPr>
            <w:webHidden/>
          </w:rPr>
          <w:tab/>
        </w:r>
        <w:r w:rsidR="000F2878">
          <w:rPr>
            <w:webHidden/>
          </w:rPr>
          <w:fldChar w:fldCharType="begin"/>
        </w:r>
        <w:r w:rsidR="000F2878">
          <w:rPr>
            <w:webHidden/>
          </w:rPr>
          <w:instrText xml:space="preserve"> PAGEREF _Toc154567025 \h </w:instrText>
        </w:r>
        <w:r w:rsidR="000F2878">
          <w:rPr>
            <w:webHidden/>
          </w:rPr>
        </w:r>
        <w:r w:rsidR="000F2878">
          <w:rPr>
            <w:webHidden/>
          </w:rPr>
          <w:fldChar w:fldCharType="separate"/>
        </w:r>
        <w:r w:rsidR="000F2878">
          <w:rPr>
            <w:webHidden/>
          </w:rPr>
          <w:t>2</w:t>
        </w:r>
        <w:r w:rsidR="000F2878">
          <w:rPr>
            <w:webHidden/>
          </w:rPr>
          <w:fldChar w:fldCharType="end"/>
        </w:r>
      </w:hyperlink>
    </w:p>
    <w:p w14:paraId="381FE508" w14:textId="7E959BD5" w:rsidR="000F2878" w:rsidRDefault="006E7C19">
      <w:pPr>
        <w:pStyle w:val="10"/>
        <w:tabs>
          <w:tab w:val="left" w:pos="440"/>
        </w:tabs>
        <w:ind w:left="-2" w:hanging="86"/>
        <w:rPr>
          <w:rFonts w:asciiTheme="minorHAnsi" w:eastAsiaTheme="minorEastAsia" w:hAnsiTheme="minorHAnsi" w:cstheme="minorBidi"/>
          <w:b w:val="0"/>
          <w:bCs w:val="0"/>
          <w:i w:val="0"/>
          <w:iCs w:val="0"/>
          <w:sz w:val="22"/>
          <w:szCs w:val="22"/>
        </w:rPr>
      </w:pPr>
      <w:hyperlink w:anchor="_Toc154567026" w:history="1">
        <w:r w:rsidR="000F2878" w:rsidRPr="007346D3">
          <w:rPr>
            <w:rStyle w:val="-"/>
          </w:rPr>
          <w:t>2.</w:t>
        </w:r>
        <w:r w:rsidR="000F2878">
          <w:rPr>
            <w:rFonts w:asciiTheme="minorHAnsi" w:eastAsiaTheme="minorEastAsia" w:hAnsiTheme="minorHAnsi" w:cstheme="minorBidi"/>
            <w:b w:val="0"/>
            <w:bCs w:val="0"/>
            <w:i w:val="0"/>
            <w:iCs w:val="0"/>
            <w:sz w:val="22"/>
            <w:szCs w:val="22"/>
          </w:rPr>
          <w:tab/>
        </w:r>
        <w:r w:rsidR="000F2878" w:rsidRPr="007346D3">
          <w:rPr>
            <w:rStyle w:val="-"/>
          </w:rPr>
          <w:t>Θεσμικό πλαίσιο που διέπει την επιλογή και έγκριση πράξεων</w:t>
        </w:r>
        <w:r w:rsidR="000F2878">
          <w:rPr>
            <w:webHidden/>
          </w:rPr>
          <w:tab/>
        </w:r>
        <w:r w:rsidR="000F2878">
          <w:rPr>
            <w:webHidden/>
          </w:rPr>
          <w:fldChar w:fldCharType="begin"/>
        </w:r>
        <w:r w:rsidR="000F2878">
          <w:rPr>
            <w:webHidden/>
          </w:rPr>
          <w:instrText xml:space="preserve"> PAGEREF _Toc154567026 \h </w:instrText>
        </w:r>
        <w:r w:rsidR="000F2878">
          <w:rPr>
            <w:webHidden/>
          </w:rPr>
        </w:r>
        <w:r w:rsidR="000F2878">
          <w:rPr>
            <w:webHidden/>
          </w:rPr>
          <w:fldChar w:fldCharType="separate"/>
        </w:r>
        <w:r w:rsidR="000F2878">
          <w:rPr>
            <w:webHidden/>
          </w:rPr>
          <w:t>3</w:t>
        </w:r>
        <w:r w:rsidR="000F2878">
          <w:rPr>
            <w:webHidden/>
          </w:rPr>
          <w:fldChar w:fldCharType="end"/>
        </w:r>
      </w:hyperlink>
    </w:p>
    <w:p w14:paraId="3AA24850" w14:textId="47253171" w:rsidR="000F2878" w:rsidRDefault="006E7C19">
      <w:pPr>
        <w:pStyle w:val="10"/>
        <w:tabs>
          <w:tab w:val="left" w:pos="440"/>
        </w:tabs>
        <w:ind w:left="-2" w:hanging="86"/>
        <w:rPr>
          <w:rFonts w:asciiTheme="minorHAnsi" w:eastAsiaTheme="minorEastAsia" w:hAnsiTheme="minorHAnsi" w:cstheme="minorBidi"/>
          <w:b w:val="0"/>
          <w:bCs w:val="0"/>
          <w:i w:val="0"/>
          <w:iCs w:val="0"/>
          <w:sz w:val="22"/>
          <w:szCs w:val="22"/>
        </w:rPr>
      </w:pPr>
      <w:hyperlink w:anchor="_Toc154567027" w:history="1">
        <w:r w:rsidR="000F2878" w:rsidRPr="007346D3">
          <w:rPr>
            <w:rStyle w:val="-"/>
          </w:rPr>
          <w:t>3.</w:t>
        </w:r>
        <w:r w:rsidR="000F2878">
          <w:rPr>
            <w:rFonts w:asciiTheme="minorHAnsi" w:eastAsiaTheme="minorEastAsia" w:hAnsiTheme="minorHAnsi" w:cstheme="minorBidi"/>
            <w:b w:val="0"/>
            <w:bCs w:val="0"/>
            <w:i w:val="0"/>
            <w:iCs w:val="0"/>
            <w:sz w:val="22"/>
            <w:szCs w:val="22"/>
          </w:rPr>
          <w:tab/>
        </w:r>
        <w:r w:rsidR="000F2878" w:rsidRPr="007346D3">
          <w:rPr>
            <w:rStyle w:val="-"/>
          </w:rPr>
          <w:t>ΕΠΙΛΟΓΗ ΚΑΙ ΕΓΚΡΙΣΗ ΠΡΑΞΗΣ</w:t>
        </w:r>
        <w:r w:rsidR="000F2878">
          <w:rPr>
            <w:webHidden/>
          </w:rPr>
          <w:tab/>
        </w:r>
        <w:r w:rsidR="000F2878">
          <w:rPr>
            <w:webHidden/>
          </w:rPr>
          <w:fldChar w:fldCharType="begin"/>
        </w:r>
        <w:r w:rsidR="000F2878">
          <w:rPr>
            <w:webHidden/>
          </w:rPr>
          <w:instrText xml:space="preserve"> PAGEREF _Toc154567027 \h </w:instrText>
        </w:r>
        <w:r w:rsidR="000F2878">
          <w:rPr>
            <w:webHidden/>
          </w:rPr>
        </w:r>
        <w:r w:rsidR="000F2878">
          <w:rPr>
            <w:webHidden/>
          </w:rPr>
          <w:fldChar w:fldCharType="separate"/>
        </w:r>
        <w:r w:rsidR="000F2878">
          <w:rPr>
            <w:webHidden/>
          </w:rPr>
          <w:t>6</w:t>
        </w:r>
        <w:r w:rsidR="000F2878">
          <w:rPr>
            <w:webHidden/>
          </w:rPr>
          <w:fldChar w:fldCharType="end"/>
        </w:r>
      </w:hyperlink>
    </w:p>
    <w:p w14:paraId="7EBCE7D2" w14:textId="4B77187C" w:rsidR="000F2878" w:rsidRDefault="006E7C19">
      <w:pPr>
        <w:pStyle w:val="21"/>
        <w:tabs>
          <w:tab w:val="right" w:leader="underscore" w:pos="9629"/>
        </w:tabs>
        <w:ind w:left="-9" w:hanging="79"/>
        <w:rPr>
          <w:rFonts w:asciiTheme="minorHAnsi" w:eastAsiaTheme="minorEastAsia" w:hAnsiTheme="minorHAnsi" w:cstheme="minorBidi"/>
          <w:b w:val="0"/>
          <w:bCs w:val="0"/>
          <w:noProof/>
        </w:rPr>
      </w:pPr>
      <w:hyperlink w:anchor="_Toc154567028" w:history="1">
        <w:r w:rsidR="000F2878" w:rsidRPr="007346D3">
          <w:rPr>
            <w:rStyle w:val="-"/>
            <w:noProof/>
          </w:rPr>
          <w:t>2.1 Μεθοδολογία αξιολόγησης</w:t>
        </w:r>
        <w:r w:rsidR="000F2878">
          <w:rPr>
            <w:noProof/>
            <w:webHidden/>
          </w:rPr>
          <w:tab/>
        </w:r>
        <w:r w:rsidR="000F2878">
          <w:rPr>
            <w:noProof/>
            <w:webHidden/>
          </w:rPr>
          <w:fldChar w:fldCharType="begin"/>
        </w:r>
        <w:r w:rsidR="000F2878">
          <w:rPr>
            <w:noProof/>
            <w:webHidden/>
          </w:rPr>
          <w:instrText xml:space="preserve"> PAGEREF _Toc154567028 \h </w:instrText>
        </w:r>
        <w:r w:rsidR="000F2878">
          <w:rPr>
            <w:noProof/>
            <w:webHidden/>
          </w:rPr>
        </w:r>
        <w:r w:rsidR="000F2878">
          <w:rPr>
            <w:noProof/>
            <w:webHidden/>
          </w:rPr>
          <w:fldChar w:fldCharType="separate"/>
        </w:r>
        <w:r w:rsidR="000F2878">
          <w:rPr>
            <w:noProof/>
            <w:webHidden/>
          </w:rPr>
          <w:t>6</w:t>
        </w:r>
        <w:r w:rsidR="000F2878">
          <w:rPr>
            <w:noProof/>
            <w:webHidden/>
          </w:rPr>
          <w:fldChar w:fldCharType="end"/>
        </w:r>
      </w:hyperlink>
    </w:p>
    <w:p w14:paraId="30165D6C" w14:textId="29FD3A65" w:rsidR="000F2878" w:rsidRDefault="006E7C19">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54567029" w:history="1">
        <w:r w:rsidR="000F2878" w:rsidRPr="007346D3">
          <w:rPr>
            <w:rStyle w:val="-"/>
            <w:noProof/>
          </w:rPr>
          <w:t>3.2</w:t>
        </w:r>
        <w:r w:rsidR="000F2878">
          <w:rPr>
            <w:rFonts w:asciiTheme="minorHAnsi" w:eastAsiaTheme="minorEastAsia" w:hAnsiTheme="minorHAnsi" w:cstheme="minorBidi"/>
            <w:b w:val="0"/>
            <w:bCs w:val="0"/>
            <w:noProof/>
          </w:rPr>
          <w:tab/>
        </w:r>
        <w:r w:rsidR="000F2878" w:rsidRPr="007346D3">
          <w:rPr>
            <w:rStyle w:val="-"/>
            <w:noProof/>
          </w:rPr>
          <w:t>Επιλογή μεθοδολογίας αξιολόγησης</w:t>
        </w:r>
        <w:r w:rsidR="000F2878">
          <w:rPr>
            <w:noProof/>
            <w:webHidden/>
          </w:rPr>
          <w:tab/>
        </w:r>
        <w:r w:rsidR="000F2878">
          <w:rPr>
            <w:noProof/>
            <w:webHidden/>
          </w:rPr>
          <w:fldChar w:fldCharType="begin"/>
        </w:r>
        <w:r w:rsidR="000F2878">
          <w:rPr>
            <w:noProof/>
            <w:webHidden/>
          </w:rPr>
          <w:instrText xml:space="preserve"> PAGEREF _Toc154567029 \h </w:instrText>
        </w:r>
        <w:r w:rsidR="000F2878">
          <w:rPr>
            <w:noProof/>
            <w:webHidden/>
          </w:rPr>
        </w:r>
        <w:r w:rsidR="000F2878">
          <w:rPr>
            <w:noProof/>
            <w:webHidden/>
          </w:rPr>
          <w:fldChar w:fldCharType="separate"/>
        </w:r>
        <w:r w:rsidR="000F2878">
          <w:rPr>
            <w:noProof/>
            <w:webHidden/>
          </w:rPr>
          <w:t>6</w:t>
        </w:r>
        <w:r w:rsidR="000F2878">
          <w:rPr>
            <w:noProof/>
            <w:webHidden/>
          </w:rPr>
          <w:fldChar w:fldCharType="end"/>
        </w:r>
      </w:hyperlink>
    </w:p>
    <w:p w14:paraId="650AD512" w14:textId="4F58B9C6" w:rsidR="000F2878" w:rsidRDefault="006E7C19">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54567030" w:history="1">
        <w:r w:rsidR="000F2878" w:rsidRPr="007346D3">
          <w:rPr>
            <w:rStyle w:val="-"/>
            <w:noProof/>
          </w:rPr>
          <w:t>3.3</w:t>
        </w:r>
        <w:r w:rsidR="000F2878">
          <w:rPr>
            <w:rFonts w:asciiTheme="minorHAnsi" w:eastAsiaTheme="minorEastAsia" w:hAnsiTheme="minorHAnsi" w:cstheme="minorBidi"/>
            <w:b w:val="0"/>
            <w:bCs w:val="0"/>
            <w:noProof/>
          </w:rPr>
          <w:tab/>
        </w:r>
        <w:r w:rsidR="000F2878" w:rsidRPr="007346D3">
          <w:rPr>
            <w:rStyle w:val="-"/>
            <w:noProof/>
          </w:rPr>
          <w:t>Αξιολόγηση προτάσεων</w:t>
        </w:r>
        <w:r w:rsidR="000F2878">
          <w:rPr>
            <w:noProof/>
            <w:webHidden/>
          </w:rPr>
          <w:tab/>
        </w:r>
        <w:r w:rsidR="000F2878">
          <w:rPr>
            <w:noProof/>
            <w:webHidden/>
          </w:rPr>
          <w:fldChar w:fldCharType="begin"/>
        </w:r>
        <w:r w:rsidR="000F2878">
          <w:rPr>
            <w:noProof/>
            <w:webHidden/>
          </w:rPr>
          <w:instrText xml:space="preserve"> PAGEREF _Toc154567030 \h </w:instrText>
        </w:r>
        <w:r w:rsidR="000F2878">
          <w:rPr>
            <w:noProof/>
            <w:webHidden/>
          </w:rPr>
        </w:r>
        <w:r w:rsidR="000F2878">
          <w:rPr>
            <w:noProof/>
            <w:webHidden/>
          </w:rPr>
          <w:fldChar w:fldCharType="separate"/>
        </w:r>
        <w:r w:rsidR="000F2878">
          <w:rPr>
            <w:noProof/>
            <w:webHidden/>
          </w:rPr>
          <w:t>8</w:t>
        </w:r>
        <w:r w:rsidR="000F2878">
          <w:rPr>
            <w:noProof/>
            <w:webHidden/>
          </w:rPr>
          <w:fldChar w:fldCharType="end"/>
        </w:r>
      </w:hyperlink>
    </w:p>
    <w:p w14:paraId="6B9CEF66" w14:textId="3EA81C3D" w:rsidR="000F2878" w:rsidRDefault="006E7C19">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54567031" w:history="1">
        <w:r w:rsidR="000F2878" w:rsidRPr="007346D3">
          <w:rPr>
            <w:rStyle w:val="-"/>
            <w:noProof/>
            <w:lang w:val="en-US"/>
          </w:rPr>
          <w:t>3.4</w:t>
        </w:r>
        <w:r w:rsidR="000F2878">
          <w:rPr>
            <w:rFonts w:asciiTheme="minorHAnsi" w:eastAsiaTheme="minorEastAsia" w:hAnsiTheme="minorHAnsi" w:cstheme="minorBidi"/>
            <w:b w:val="0"/>
            <w:bCs w:val="0"/>
            <w:noProof/>
          </w:rPr>
          <w:tab/>
        </w:r>
        <w:r w:rsidR="000F2878" w:rsidRPr="007346D3">
          <w:rPr>
            <w:rStyle w:val="-"/>
            <w:noProof/>
          </w:rPr>
          <w:t>Κριτήρια επιλογής πράξεων</w:t>
        </w:r>
        <w:r w:rsidR="000F2878">
          <w:rPr>
            <w:noProof/>
            <w:webHidden/>
          </w:rPr>
          <w:tab/>
        </w:r>
        <w:r w:rsidR="000F2878">
          <w:rPr>
            <w:noProof/>
            <w:webHidden/>
          </w:rPr>
          <w:fldChar w:fldCharType="begin"/>
        </w:r>
        <w:r w:rsidR="000F2878">
          <w:rPr>
            <w:noProof/>
            <w:webHidden/>
          </w:rPr>
          <w:instrText xml:space="preserve"> PAGEREF _Toc154567031 \h </w:instrText>
        </w:r>
        <w:r w:rsidR="000F2878">
          <w:rPr>
            <w:noProof/>
            <w:webHidden/>
          </w:rPr>
        </w:r>
        <w:r w:rsidR="000F2878">
          <w:rPr>
            <w:noProof/>
            <w:webHidden/>
          </w:rPr>
          <w:fldChar w:fldCharType="separate"/>
        </w:r>
        <w:r w:rsidR="000F2878">
          <w:rPr>
            <w:noProof/>
            <w:webHidden/>
          </w:rPr>
          <w:t>9</w:t>
        </w:r>
        <w:r w:rsidR="000F2878">
          <w:rPr>
            <w:noProof/>
            <w:webHidden/>
          </w:rPr>
          <w:fldChar w:fldCharType="end"/>
        </w:r>
      </w:hyperlink>
    </w:p>
    <w:p w14:paraId="7E99106A" w14:textId="442C78C9" w:rsidR="000F2878" w:rsidRDefault="006E7C19">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54567032" w:history="1">
        <w:r w:rsidR="000F2878" w:rsidRPr="007346D3">
          <w:rPr>
            <w:rStyle w:val="-"/>
            <w:noProof/>
          </w:rPr>
          <w:t>3.4.1</w:t>
        </w:r>
        <w:r w:rsidR="000F2878">
          <w:rPr>
            <w:rFonts w:asciiTheme="minorHAnsi" w:eastAsiaTheme="minorEastAsia" w:hAnsiTheme="minorHAnsi" w:cstheme="minorBidi"/>
            <w:noProof/>
            <w:sz w:val="22"/>
            <w:szCs w:val="22"/>
          </w:rPr>
          <w:tab/>
        </w:r>
        <w:r w:rsidR="000F2878" w:rsidRPr="007346D3">
          <w:rPr>
            <w:rStyle w:val="-"/>
            <w:rFonts w:cstheme="minorHAnsi"/>
            <w:noProof/>
          </w:rPr>
          <w:t>ΣΤΑΔΙΟ Α΄: Έλεγχος πληρότητας πρότασης</w:t>
        </w:r>
        <w:r w:rsidR="000F2878">
          <w:rPr>
            <w:noProof/>
            <w:webHidden/>
          </w:rPr>
          <w:tab/>
        </w:r>
        <w:r w:rsidR="000F2878">
          <w:rPr>
            <w:noProof/>
            <w:webHidden/>
          </w:rPr>
          <w:fldChar w:fldCharType="begin"/>
        </w:r>
        <w:r w:rsidR="000F2878">
          <w:rPr>
            <w:noProof/>
            <w:webHidden/>
          </w:rPr>
          <w:instrText xml:space="preserve"> PAGEREF _Toc154567032 \h </w:instrText>
        </w:r>
        <w:r w:rsidR="000F2878">
          <w:rPr>
            <w:noProof/>
            <w:webHidden/>
          </w:rPr>
        </w:r>
        <w:r w:rsidR="000F2878">
          <w:rPr>
            <w:noProof/>
            <w:webHidden/>
          </w:rPr>
          <w:fldChar w:fldCharType="separate"/>
        </w:r>
        <w:r w:rsidR="000F2878">
          <w:rPr>
            <w:noProof/>
            <w:webHidden/>
          </w:rPr>
          <w:t>9</w:t>
        </w:r>
        <w:r w:rsidR="000F2878">
          <w:rPr>
            <w:noProof/>
            <w:webHidden/>
          </w:rPr>
          <w:fldChar w:fldCharType="end"/>
        </w:r>
      </w:hyperlink>
    </w:p>
    <w:p w14:paraId="5117B628" w14:textId="7EFAA8D3" w:rsidR="000F2878" w:rsidRDefault="006E7C19">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54567033" w:history="1">
        <w:r w:rsidR="000F2878" w:rsidRPr="007346D3">
          <w:rPr>
            <w:rStyle w:val="-"/>
            <w:noProof/>
          </w:rPr>
          <w:t>3.4.2</w:t>
        </w:r>
        <w:r w:rsidR="000F2878">
          <w:rPr>
            <w:rFonts w:asciiTheme="minorHAnsi" w:eastAsiaTheme="minorEastAsia" w:hAnsiTheme="minorHAnsi" w:cstheme="minorBidi"/>
            <w:noProof/>
            <w:sz w:val="22"/>
            <w:szCs w:val="22"/>
          </w:rPr>
          <w:tab/>
        </w:r>
        <w:r w:rsidR="000F2878" w:rsidRPr="007346D3">
          <w:rPr>
            <w:rStyle w:val="-"/>
            <w:rFonts w:cstheme="minorHAnsi"/>
            <w:noProof/>
          </w:rPr>
          <w:t>ΣΤΑΔΙΟ Β΄: Αξιολόγηση των προτάσεων ανά ομάδα κριτηρίων</w:t>
        </w:r>
        <w:r w:rsidR="000F2878">
          <w:rPr>
            <w:noProof/>
            <w:webHidden/>
          </w:rPr>
          <w:tab/>
        </w:r>
        <w:r w:rsidR="000F2878">
          <w:rPr>
            <w:noProof/>
            <w:webHidden/>
          </w:rPr>
          <w:fldChar w:fldCharType="begin"/>
        </w:r>
        <w:r w:rsidR="000F2878">
          <w:rPr>
            <w:noProof/>
            <w:webHidden/>
          </w:rPr>
          <w:instrText xml:space="preserve"> PAGEREF _Toc154567033 \h </w:instrText>
        </w:r>
        <w:r w:rsidR="000F2878">
          <w:rPr>
            <w:noProof/>
            <w:webHidden/>
          </w:rPr>
        </w:r>
        <w:r w:rsidR="000F2878">
          <w:rPr>
            <w:noProof/>
            <w:webHidden/>
          </w:rPr>
          <w:fldChar w:fldCharType="separate"/>
        </w:r>
        <w:r w:rsidR="000F2878">
          <w:rPr>
            <w:noProof/>
            <w:webHidden/>
          </w:rPr>
          <w:t>10</w:t>
        </w:r>
        <w:r w:rsidR="000F2878">
          <w:rPr>
            <w:noProof/>
            <w:webHidden/>
          </w:rPr>
          <w:fldChar w:fldCharType="end"/>
        </w:r>
      </w:hyperlink>
    </w:p>
    <w:p w14:paraId="15B3FBEB" w14:textId="50889AD7" w:rsidR="000F2878" w:rsidRDefault="006E7C19">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54567034" w:history="1">
        <w:r w:rsidR="000F2878" w:rsidRPr="007346D3">
          <w:rPr>
            <w:rStyle w:val="-"/>
            <w:noProof/>
          </w:rPr>
          <w:t>3.5</w:t>
        </w:r>
        <w:r w:rsidR="000F2878">
          <w:rPr>
            <w:rFonts w:asciiTheme="minorHAnsi" w:eastAsiaTheme="minorEastAsia" w:hAnsiTheme="minorHAnsi" w:cstheme="minorBidi"/>
            <w:b w:val="0"/>
            <w:bCs w:val="0"/>
            <w:noProof/>
          </w:rPr>
          <w:tab/>
        </w:r>
        <w:r w:rsidR="000F2878" w:rsidRPr="007346D3">
          <w:rPr>
            <w:rStyle w:val="-"/>
            <w:noProof/>
          </w:rPr>
          <w:t>Προσαρμογή κριτηρίων και προσδιορισμός τρόπου βαθμολόγησής τους</w:t>
        </w:r>
        <w:r w:rsidR="000F2878">
          <w:rPr>
            <w:noProof/>
            <w:webHidden/>
          </w:rPr>
          <w:tab/>
        </w:r>
        <w:r w:rsidR="000F2878">
          <w:rPr>
            <w:noProof/>
            <w:webHidden/>
          </w:rPr>
          <w:fldChar w:fldCharType="begin"/>
        </w:r>
        <w:r w:rsidR="000F2878">
          <w:rPr>
            <w:noProof/>
            <w:webHidden/>
          </w:rPr>
          <w:instrText xml:space="preserve"> PAGEREF _Toc154567034 \h </w:instrText>
        </w:r>
        <w:r w:rsidR="000F2878">
          <w:rPr>
            <w:noProof/>
            <w:webHidden/>
          </w:rPr>
        </w:r>
        <w:r w:rsidR="000F2878">
          <w:rPr>
            <w:noProof/>
            <w:webHidden/>
          </w:rPr>
          <w:fldChar w:fldCharType="separate"/>
        </w:r>
        <w:r w:rsidR="000F2878">
          <w:rPr>
            <w:noProof/>
            <w:webHidden/>
          </w:rPr>
          <w:t>15</w:t>
        </w:r>
        <w:r w:rsidR="000F2878">
          <w:rPr>
            <w:noProof/>
            <w:webHidden/>
          </w:rPr>
          <w:fldChar w:fldCharType="end"/>
        </w:r>
      </w:hyperlink>
    </w:p>
    <w:p w14:paraId="34D4229D" w14:textId="38842F4B" w:rsidR="000F2878" w:rsidRDefault="006E7C19">
      <w:pPr>
        <w:pStyle w:val="10"/>
        <w:tabs>
          <w:tab w:val="left" w:pos="440"/>
        </w:tabs>
        <w:ind w:left="-2" w:hanging="86"/>
        <w:rPr>
          <w:rFonts w:asciiTheme="minorHAnsi" w:eastAsiaTheme="minorEastAsia" w:hAnsiTheme="minorHAnsi" w:cstheme="minorBidi"/>
          <w:b w:val="0"/>
          <w:bCs w:val="0"/>
          <w:i w:val="0"/>
          <w:iCs w:val="0"/>
          <w:sz w:val="22"/>
          <w:szCs w:val="22"/>
        </w:rPr>
      </w:pPr>
      <w:hyperlink w:anchor="_Toc154567035" w:history="1">
        <w:r w:rsidR="000F2878" w:rsidRPr="007346D3">
          <w:rPr>
            <w:rStyle w:val="-"/>
          </w:rPr>
          <w:t>4.</w:t>
        </w:r>
        <w:r w:rsidR="000F2878">
          <w:rPr>
            <w:rFonts w:asciiTheme="minorHAnsi" w:eastAsiaTheme="minorEastAsia" w:hAnsiTheme="minorHAnsi" w:cstheme="minorBidi"/>
            <w:b w:val="0"/>
            <w:bCs w:val="0"/>
            <w:i w:val="0"/>
            <w:iCs w:val="0"/>
            <w:sz w:val="22"/>
            <w:szCs w:val="22"/>
          </w:rPr>
          <w:tab/>
        </w:r>
        <w:r w:rsidR="000F2878" w:rsidRPr="007346D3">
          <w:rPr>
            <w:rStyle w:val="-"/>
          </w:rPr>
          <w:t>ΜΕΘΟΔΟΛΟΓΙΑ ΚΑΙ ΚΡΙΤΗΡΙΑ ΕΠΙΛΟΓΗΣ ΠΡΑΞΕΩΝ ΔΡΑΣΕΩΝ 1ΗΣ ΈΚΔΟΣΗΣ ΕΓΓΡΑΦΟΥ ΕΞΕΙΔΙΚΕΥΣΗΣ</w:t>
        </w:r>
        <w:r w:rsidR="000F2878">
          <w:rPr>
            <w:webHidden/>
          </w:rPr>
          <w:tab/>
        </w:r>
        <w:r w:rsidR="000F2878">
          <w:rPr>
            <w:webHidden/>
          </w:rPr>
          <w:fldChar w:fldCharType="begin"/>
        </w:r>
        <w:r w:rsidR="000F2878">
          <w:rPr>
            <w:webHidden/>
          </w:rPr>
          <w:instrText xml:space="preserve"> PAGEREF _Toc154567035 \h </w:instrText>
        </w:r>
        <w:r w:rsidR="000F2878">
          <w:rPr>
            <w:webHidden/>
          </w:rPr>
        </w:r>
        <w:r w:rsidR="000F2878">
          <w:rPr>
            <w:webHidden/>
          </w:rPr>
          <w:fldChar w:fldCharType="separate"/>
        </w:r>
        <w:r w:rsidR="000F2878">
          <w:rPr>
            <w:webHidden/>
          </w:rPr>
          <w:t>17</w:t>
        </w:r>
        <w:r w:rsidR="000F2878">
          <w:rPr>
            <w:webHidden/>
          </w:rPr>
          <w:fldChar w:fldCharType="end"/>
        </w:r>
      </w:hyperlink>
    </w:p>
    <w:p w14:paraId="4940BC5F" w14:textId="7911A8CE" w:rsidR="000F2878" w:rsidRDefault="006E7C19">
      <w:pPr>
        <w:pStyle w:val="21"/>
        <w:tabs>
          <w:tab w:val="right" w:leader="underscore" w:pos="9629"/>
        </w:tabs>
        <w:ind w:left="-9" w:hanging="79"/>
        <w:rPr>
          <w:rFonts w:asciiTheme="minorHAnsi" w:eastAsiaTheme="minorEastAsia" w:hAnsiTheme="minorHAnsi" w:cstheme="minorBidi"/>
          <w:b w:val="0"/>
          <w:bCs w:val="0"/>
          <w:noProof/>
        </w:rPr>
      </w:pPr>
      <w:hyperlink w:anchor="_Toc154567036" w:history="1">
        <w:r w:rsidR="000F2878" w:rsidRPr="007346D3">
          <w:rPr>
            <w:rStyle w:val="-"/>
            <w:noProof/>
          </w:rPr>
          <w:t>Δράση : 3.ii.2: Δράσεις οδικής ασφάλειας / Υποδράση 3.ii.2β: Βραχυπρόθεσμες επεμβάσεις μικρής κλίμακας και Μεσοπρόθεσμες επεμβάσεις μεγαλύτερης κλίμακας σε σημεία Μειωμένης Οδικής Ασφάλειας (ΜΟΑ) του Εθνικού και Επαρχιακού οδικού δικτύου</w:t>
        </w:r>
        <w:r w:rsidR="000F2878">
          <w:rPr>
            <w:noProof/>
            <w:webHidden/>
          </w:rPr>
          <w:tab/>
        </w:r>
        <w:r w:rsidR="000F2878">
          <w:rPr>
            <w:noProof/>
            <w:webHidden/>
          </w:rPr>
          <w:fldChar w:fldCharType="begin"/>
        </w:r>
        <w:r w:rsidR="000F2878">
          <w:rPr>
            <w:noProof/>
            <w:webHidden/>
          </w:rPr>
          <w:instrText xml:space="preserve"> PAGEREF _Toc154567036 \h </w:instrText>
        </w:r>
        <w:r w:rsidR="000F2878">
          <w:rPr>
            <w:noProof/>
            <w:webHidden/>
          </w:rPr>
        </w:r>
        <w:r w:rsidR="000F2878">
          <w:rPr>
            <w:noProof/>
            <w:webHidden/>
          </w:rPr>
          <w:fldChar w:fldCharType="separate"/>
        </w:r>
        <w:r w:rsidR="000F2878">
          <w:rPr>
            <w:noProof/>
            <w:webHidden/>
          </w:rPr>
          <w:t>19</w:t>
        </w:r>
        <w:r w:rsidR="000F2878">
          <w:rPr>
            <w:noProof/>
            <w:webHidden/>
          </w:rPr>
          <w:fldChar w:fldCharType="end"/>
        </w:r>
      </w:hyperlink>
    </w:p>
    <w:p w14:paraId="77CDC241" w14:textId="2A0D1B9E" w:rsidR="00650B7B" w:rsidRDefault="00650B7B" w:rsidP="00650B7B">
      <w:pPr>
        <w:ind w:left="-9" w:hanging="79"/>
      </w:pPr>
      <w:r w:rsidRPr="00236F8D">
        <w:fldChar w:fldCharType="end"/>
      </w:r>
    </w:p>
    <w:p w14:paraId="2BA23040" w14:textId="77777777" w:rsidR="00650B7B" w:rsidRDefault="00650B7B" w:rsidP="00650B7B">
      <w:pPr>
        <w:ind w:left="-9" w:hanging="79"/>
      </w:pPr>
    </w:p>
    <w:p w14:paraId="0EFF0672" w14:textId="77777777" w:rsidR="00650B7B" w:rsidRPr="00650B7B" w:rsidRDefault="00650B7B" w:rsidP="00650B7B">
      <w:pPr>
        <w:ind w:left="-9" w:hanging="79"/>
        <w:sectPr w:rsidR="00650B7B" w:rsidRPr="00650B7B" w:rsidSect="00C459F8">
          <w:headerReference w:type="even" r:id="rId17"/>
          <w:headerReference w:type="default" r:id="rId18"/>
          <w:footerReference w:type="default" r:id="rId19"/>
          <w:pgSz w:w="11906" w:h="16838"/>
          <w:pgMar w:top="993" w:right="1133" w:bottom="993" w:left="1134" w:header="709" w:footer="709" w:gutter="0"/>
          <w:cols w:space="708"/>
          <w:docGrid w:linePitch="360"/>
        </w:sectPr>
      </w:pPr>
    </w:p>
    <w:p w14:paraId="68A6FE15" w14:textId="77777777" w:rsidR="00606092" w:rsidRDefault="00606092" w:rsidP="000A1D33">
      <w:pPr>
        <w:pStyle w:val="1"/>
      </w:pPr>
      <w:bookmarkStart w:id="6" w:name="_Toc154567026"/>
      <w:r w:rsidRPr="00606092">
        <w:rPr>
          <w:rStyle w:val="Intro2"/>
          <w:rFonts w:asciiTheme="minorHAnsi" w:hAnsiTheme="minorHAnsi"/>
          <w:color w:val="auto"/>
          <w:sz w:val="22"/>
        </w:rPr>
        <w:lastRenderedPageBreak/>
        <w:t>Θεσμικό πλαίσιο που διέπει την επιλογή και έγκριση πράξεων</w:t>
      </w:r>
      <w:bookmarkEnd w:id="6"/>
    </w:p>
    <w:p w14:paraId="696E4E15" w14:textId="77777777" w:rsidR="00606092" w:rsidRPr="00606092" w:rsidRDefault="00606092" w:rsidP="00606092">
      <w:pPr>
        <w:spacing w:after="120" w:line="280" w:lineRule="exact"/>
        <w:ind w:left="-9" w:hanging="79"/>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Κανονισμός (ΕΕ) 2021/1060</w:t>
      </w:r>
    </w:p>
    <w:p w14:paraId="47B66F6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3CDC4185"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68CA5E4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w:t>
      </w:r>
      <w:proofErr w:type="spellStart"/>
      <w:r w:rsidRPr="00606092">
        <w:rPr>
          <w:rFonts w:asciiTheme="minorHAnsi" w:hAnsiTheme="minorHAnsi" w:cstheme="minorHAnsi"/>
        </w:rPr>
        <w:t>ενωσιακή</w:t>
      </w:r>
      <w:proofErr w:type="spellEnd"/>
      <w:r w:rsidRPr="00606092">
        <w:rPr>
          <w:rFonts w:asciiTheme="minorHAnsi" w:hAnsiTheme="minorHAnsi" w:cstheme="minorHAnsi"/>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368F0D1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28F67357"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1B3A2BB"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3376966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774EFA4"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C1A5AF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6A1FACC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5C338D2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40BBFD7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06F7C3A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6A1AB0F1"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1D02F960"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 xml:space="preserve">Άρθρο 63 </w:t>
      </w:r>
      <w:proofErr w:type="spellStart"/>
      <w:r w:rsidRPr="00C459F8">
        <w:rPr>
          <w:rFonts w:asciiTheme="minorHAnsi" w:hAnsiTheme="minorHAnsi" w:cstheme="minorHAnsi"/>
          <w:u w:val="single"/>
        </w:rPr>
        <w:t>Επιλεξιμότητα</w:t>
      </w:r>
      <w:proofErr w:type="spellEnd"/>
      <w:r w:rsidRPr="00C459F8">
        <w:rPr>
          <w:rFonts w:asciiTheme="minorHAnsi" w:hAnsiTheme="minorHAnsi" w:cstheme="minorHAnsi"/>
          <w:u w:val="single"/>
        </w:rPr>
        <w:t xml:space="preserve"> </w:t>
      </w:r>
    </w:p>
    <w:p w14:paraId="162599F7"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 xml:space="preserve">νται θέματα επιλεξιμότητας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w:t>
      </w:r>
      <w:r w:rsidRPr="00606092">
        <w:rPr>
          <w:rFonts w:asciiTheme="minorHAnsi" w:hAnsiTheme="minorHAnsi" w:cstheme="minorHAnsi"/>
          <w:color w:val="auto"/>
          <w:sz w:val="22"/>
          <w:szCs w:val="22"/>
        </w:rPr>
        <w:lastRenderedPageBreak/>
        <w:t>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3B905426" w14:textId="77777777" w:rsidR="00606092" w:rsidRPr="00606092" w:rsidRDefault="00606092" w:rsidP="00C459F8">
      <w:pPr>
        <w:pStyle w:val="Default"/>
        <w:numPr>
          <w:ilvl w:val="0"/>
          <w:numId w:val="24"/>
        </w:numPr>
        <w:spacing w:line="280" w:lineRule="exact"/>
        <w:ind w:left="0" w:firstLine="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2AF91138" w14:textId="77777777" w:rsidR="00606092" w:rsidRPr="00606092" w:rsidRDefault="00606092" w:rsidP="00C459F8">
      <w:pPr>
        <w:numPr>
          <w:ilvl w:val="1"/>
          <w:numId w:val="24"/>
        </w:numPr>
        <w:autoSpaceDE w:val="0"/>
        <w:autoSpaceDN w:val="0"/>
        <w:adjustRightInd w:val="0"/>
        <w:spacing w:line="280" w:lineRule="exact"/>
        <w:ind w:leftChars="0" w:left="0" w:firstLineChars="0" w:firstLine="0"/>
        <w:contextualSpacing/>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30165BE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color w:val="0070C0"/>
        </w:rPr>
      </w:pPr>
    </w:p>
    <w:p w14:paraId="64D0562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Νόμος 4914/2022</w:t>
      </w:r>
    </w:p>
    <w:p w14:paraId="2785061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επιλεξιμότητας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35472228" w14:textId="77777777" w:rsidR="00606092" w:rsidRPr="00606092" w:rsidRDefault="00606092" w:rsidP="00C459F8">
      <w:pPr>
        <w:pStyle w:val="af8"/>
        <w:numPr>
          <w:ilvl w:val="0"/>
          <w:numId w:val="27"/>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04F619C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7048629A"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23FB9054"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4DCAD0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20E6961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49190B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p>
    <w:p w14:paraId="60DC4110" w14:textId="77777777" w:rsidR="00606092" w:rsidRPr="00606092" w:rsidRDefault="00606092" w:rsidP="00C459F8">
      <w:pPr>
        <w:ind w:leftChars="0" w:left="0" w:firstLineChars="0" w:firstLine="0"/>
        <w:jc w:val="both"/>
        <w:rPr>
          <w:rFonts w:asciiTheme="minorHAnsi" w:hAnsiTheme="minorHAnsi" w:cstheme="minorHAnsi"/>
        </w:rPr>
      </w:pPr>
      <w:r w:rsidRPr="00606092">
        <w:rPr>
          <w:rFonts w:asciiTheme="minorHAnsi" w:hAnsiTheme="minorHAnsi" w:cstheme="minorHAnsi"/>
        </w:rPr>
        <w:br w:type="page"/>
      </w:r>
    </w:p>
    <w:p w14:paraId="7CB8E8C9" w14:textId="77777777" w:rsidR="00606092" w:rsidRPr="00606092" w:rsidRDefault="00606092" w:rsidP="00C459F8">
      <w:pPr>
        <w:pStyle w:val="1"/>
      </w:pPr>
      <w:bookmarkStart w:id="7" w:name="_Toc404622572"/>
      <w:bookmarkStart w:id="8" w:name="_Toc109392537"/>
      <w:bookmarkStart w:id="9" w:name="_Toc154567027"/>
      <w:r w:rsidRPr="00606092">
        <w:lastRenderedPageBreak/>
        <w:t>ΕΠΙΛΟΓΗ ΚΑΙ ΕΓΚΡΙΣΗ ΠΡΑΞΗΣ</w:t>
      </w:r>
      <w:bookmarkEnd w:id="7"/>
      <w:bookmarkEnd w:id="8"/>
      <w:bookmarkEnd w:id="9"/>
    </w:p>
    <w:p w14:paraId="5CC76F6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6A09194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7A1BC3B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162FEDD1"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 xml:space="preserve">Σε κάθε περίπτωση η μεθοδολογία αξιολόγησης και τα κριτήρια επιλογής πράξεων θα πρέπει να είναι διαφανή και σαφώς </w:t>
      </w:r>
      <w:proofErr w:type="spellStart"/>
      <w:r w:rsidRPr="00606092">
        <w:rPr>
          <w:rFonts w:asciiTheme="minorHAnsi" w:hAnsiTheme="minorHAnsi" w:cstheme="minorHAnsi"/>
        </w:rPr>
        <w:t>περιγεγραμμένα</w:t>
      </w:r>
      <w:proofErr w:type="spellEnd"/>
      <w:r w:rsidRPr="00606092">
        <w:rPr>
          <w:rFonts w:asciiTheme="minorHAnsi" w:hAnsiTheme="minorHAnsi" w:cstheme="minorHAnsi"/>
        </w:rPr>
        <w:t xml:space="preserve">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47C33687"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270FBD73" w14:textId="77777777" w:rsidR="00606092" w:rsidRPr="00606092" w:rsidRDefault="00606092" w:rsidP="00C459F8">
      <w:pPr>
        <w:keepNext/>
        <w:keepLines/>
        <w:tabs>
          <w:tab w:val="left" w:pos="0"/>
        </w:tabs>
        <w:spacing w:before="240" w:after="120" w:line="280" w:lineRule="exact"/>
        <w:ind w:leftChars="0" w:left="0" w:firstLineChars="0" w:firstLine="0"/>
        <w:jc w:val="both"/>
        <w:outlineLvl w:val="1"/>
        <w:rPr>
          <w:rFonts w:asciiTheme="minorHAnsi" w:hAnsiTheme="minorHAnsi" w:cstheme="minorHAnsi"/>
          <w:b/>
          <w:bCs/>
        </w:rPr>
      </w:pPr>
      <w:bookmarkStart w:id="10" w:name="_Toc109392538"/>
    </w:p>
    <w:p w14:paraId="21E3A78A" w14:textId="77777777" w:rsidR="00606092" w:rsidRPr="00606092" w:rsidRDefault="00606092" w:rsidP="00C459F8">
      <w:pPr>
        <w:pStyle w:val="20"/>
        <w:ind w:left="0" w:firstLine="0"/>
      </w:pPr>
      <w:bookmarkStart w:id="11" w:name="_Toc154567028"/>
      <w:r w:rsidRPr="00606092">
        <w:t>2.1 Μεθοδολογία αξιολόγησης</w:t>
      </w:r>
      <w:bookmarkEnd w:id="10"/>
      <w:bookmarkEnd w:id="11"/>
    </w:p>
    <w:p w14:paraId="359F2CE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368A769B"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78F4E63B"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Στην περίπτωση εξάντλησης του διαθέσιμου προϋπολογισμού, η ΔΑ ενημερώνει τους δυνητικούς δικαιούχους μέσω του </w:t>
      </w:r>
      <w:proofErr w:type="spellStart"/>
      <w:r w:rsidRPr="00606092">
        <w:rPr>
          <w:rFonts w:asciiTheme="minorHAnsi" w:hAnsiTheme="minorHAnsi" w:cstheme="minorHAnsi"/>
        </w:rPr>
        <w:t>ιστότοπου</w:t>
      </w:r>
      <w:proofErr w:type="spellEnd"/>
      <w:r w:rsidRPr="00606092">
        <w:rPr>
          <w:rFonts w:asciiTheme="minorHAnsi" w:hAnsiTheme="minorHAnsi" w:cstheme="minorHAnsi"/>
        </w:rPr>
        <w:t xml:space="preserve"> του Προγράμματος.</w:t>
      </w:r>
    </w:p>
    <w:p w14:paraId="6631620A"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0F8AF62C" w14:textId="77777777" w:rsidR="00D06FE7" w:rsidRPr="00606092" w:rsidRDefault="00D06FE7" w:rsidP="00C459F8">
      <w:pPr>
        <w:pStyle w:val="20"/>
        <w:keepLines/>
        <w:numPr>
          <w:ilvl w:val="1"/>
          <w:numId w:val="17"/>
        </w:numPr>
        <w:tabs>
          <w:tab w:val="left" w:pos="567"/>
        </w:tabs>
        <w:spacing w:before="360" w:after="120" w:line="280" w:lineRule="exact"/>
        <w:ind w:left="0" w:firstLine="0"/>
      </w:pPr>
      <w:bookmarkStart w:id="12" w:name="_Toc154567029"/>
      <w:r w:rsidRPr="00606092">
        <w:t>Επιλογή μεθοδολογίας αξιολόγησης</w:t>
      </w:r>
      <w:bookmarkEnd w:id="12"/>
      <w:r w:rsidRPr="00606092">
        <w:t xml:space="preserve"> </w:t>
      </w:r>
    </w:p>
    <w:p w14:paraId="6112B5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25DBEFF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0190CC44"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2AF90CC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2F6BA0A9" w14:textId="77777777" w:rsidR="00606092" w:rsidRPr="00606092"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4EFF3020"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2EE60AB7" w14:textId="77777777" w:rsidR="00606092" w:rsidRPr="00606092" w:rsidRDefault="00606092" w:rsidP="00C459F8">
      <w:pPr>
        <w:pStyle w:val="afe"/>
        <w:numPr>
          <w:ilvl w:val="0"/>
          <w:numId w:val="20"/>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4A35CA6C" w14:textId="77777777" w:rsidR="00606092" w:rsidRPr="00606092" w:rsidRDefault="00606092" w:rsidP="00C459F8">
      <w:pPr>
        <w:pStyle w:val="afe"/>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0CA37711" w14:textId="77777777" w:rsidR="00606092" w:rsidRPr="00D06FE7"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761B74E1"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165FD44D" w14:textId="77777777" w:rsidR="00606092" w:rsidRPr="00606092" w:rsidRDefault="00606092" w:rsidP="00C459F8">
      <w:pPr>
        <w:pStyle w:val="afe"/>
        <w:numPr>
          <w:ilvl w:val="0"/>
          <w:numId w:val="20"/>
        </w:numPr>
        <w:tabs>
          <w:tab w:val="clear" w:pos="567"/>
          <w:tab w:val="left" w:pos="284"/>
        </w:tabs>
        <w:spacing w:after="60" w:line="280" w:lineRule="exact"/>
        <w:ind w:left="0" w:firstLine="0"/>
        <w:rPr>
          <w:rFonts w:asciiTheme="minorHAnsi" w:hAnsiTheme="minorHAnsi" w:cstheme="minorHAnsi"/>
        </w:rPr>
      </w:pPr>
      <w:proofErr w:type="spellStart"/>
      <w:r w:rsidRPr="00606092">
        <w:rPr>
          <w:rFonts w:asciiTheme="minorHAnsi" w:hAnsiTheme="minorHAnsi" w:cstheme="minorHAnsi"/>
        </w:rPr>
        <w:t>Τμηματοποιημένα</w:t>
      </w:r>
      <w:proofErr w:type="spellEnd"/>
      <w:r w:rsidRPr="00606092">
        <w:rPr>
          <w:rFonts w:asciiTheme="minorHAnsi" w:hAnsiTheme="minorHAnsi" w:cstheme="minorHAnsi"/>
        </w:rPr>
        <w:t xml:space="preserve"> έργα (</w:t>
      </w:r>
      <w:r w:rsidRPr="00606092">
        <w:rPr>
          <w:rFonts w:asciiTheme="minorHAnsi" w:hAnsiTheme="minorHAnsi" w:cstheme="minorHAnsi"/>
          <w:lang w:val="en-US"/>
        </w:rPr>
        <w:t>phased</w:t>
      </w:r>
      <w:r w:rsidRPr="00606092">
        <w:rPr>
          <w:rFonts w:asciiTheme="minorHAnsi" w:hAnsiTheme="minorHAnsi" w:cstheme="minorHAnsi"/>
        </w:rPr>
        <w:t>)</w:t>
      </w:r>
    </w:p>
    <w:p w14:paraId="75604B7C"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sz w:val="22"/>
          <w:szCs w:val="22"/>
        </w:rPr>
        <w:t xml:space="preserve">Για τα </w:t>
      </w:r>
      <w:proofErr w:type="spellStart"/>
      <w:r w:rsidRPr="00606092">
        <w:rPr>
          <w:rFonts w:asciiTheme="minorHAnsi" w:hAnsiTheme="minorHAnsi" w:cstheme="minorHAnsi"/>
          <w:sz w:val="22"/>
          <w:szCs w:val="22"/>
        </w:rPr>
        <w:t>τμηματοποιημένα</w:t>
      </w:r>
      <w:proofErr w:type="spellEnd"/>
      <w:r w:rsidRPr="00606092">
        <w:rPr>
          <w:rFonts w:asciiTheme="minorHAnsi" w:hAnsiTheme="minorHAnsi" w:cstheme="minorHAnsi"/>
          <w:sz w:val="22"/>
          <w:szCs w:val="22"/>
        </w:rPr>
        <w:t xml:space="preserve">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0A3CD920"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5B624484"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proofErr w:type="spellStart"/>
      <w:r w:rsidRPr="00606092">
        <w:rPr>
          <w:rFonts w:asciiTheme="minorHAnsi" w:eastAsia="Calibri" w:hAnsiTheme="minorHAnsi" w:cstheme="minorHAnsi"/>
          <w:color w:val="000000"/>
        </w:rPr>
        <w:t>I·του</w:t>
      </w:r>
      <w:proofErr w:type="spellEnd"/>
      <w:r w:rsidRPr="00606092">
        <w:rPr>
          <w:rFonts w:asciiTheme="minorHAnsi" w:eastAsia="Calibri" w:hAnsiTheme="minorHAnsi" w:cstheme="minorHAnsi"/>
          <w:color w:val="000000"/>
        </w:rPr>
        <w:t xml:space="preserve"> καν. 2021/1060, όπως αυτό διαμορφώνεται με το </w:t>
      </w:r>
      <w:r w:rsidRPr="00606092">
        <w:rPr>
          <w:rFonts w:asciiTheme="minorHAnsi" w:hAnsiTheme="minorHAnsi" w:cstheme="minorHAnsi"/>
        </w:rPr>
        <w:t>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63EB5604"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564FBE07"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C3A05EF" w14:textId="77777777" w:rsidR="00606092" w:rsidRPr="00606092" w:rsidRDefault="00606092" w:rsidP="00C459F8">
      <w:pPr>
        <w:pStyle w:val="af8"/>
        <w:numPr>
          <w:ilvl w:val="0"/>
          <w:numId w:val="20"/>
        </w:numPr>
        <w:tabs>
          <w:tab w:val="left" w:pos="284"/>
        </w:tabs>
        <w:spacing w:before="120" w:after="6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Έργα στρατηγικής σημασίας</w:t>
      </w:r>
    </w:p>
    <w:p w14:paraId="6902712C" w14:textId="77777777" w:rsidR="00606092" w:rsidRPr="00606092" w:rsidRDefault="00606092" w:rsidP="00C459F8">
      <w:pPr>
        <w:tabs>
          <w:tab w:val="left" w:pos="284"/>
        </w:tabs>
        <w:spacing w:before="6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1DBC8C8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65683EA8" w14:textId="77777777" w:rsidR="00606092" w:rsidRPr="00606092" w:rsidRDefault="00606092" w:rsidP="00C459F8">
      <w:pPr>
        <w:pStyle w:val="20"/>
        <w:keepLines/>
        <w:numPr>
          <w:ilvl w:val="1"/>
          <w:numId w:val="17"/>
        </w:numPr>
        <w:tabs>
          <w:tab w:val="left" w:pos="567"/>
        </w:tabs>
        <w:spacing w:before="360" w:after="120" w:line="280" w:lineRule="exact"/>
        <w:ind w:left="0" w:firstLine="0"/>
      </w:pPr>
      <w:bookmarkStart w:id="13" w:name="_Toc109392539"/>
      <w:bookmarkStart w:id="14" w:name="_Toc154567030"/>
      <w:bookmarkStart w:id="15" w:name="_Toc404622575"/>
      <w:r w:rsidRPr="00606092">
        <w:t>Αξιολόγηση προτάσεων</w:t>
      </w:r>
      <w:bookmarkEnd w:id="13"/>
      <w:bookmarkEnd w:id="14"/>
    </w:p>
    <w:p w14:paraId="6B3899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7566E2D3"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0718B29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5987062B"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2C0480E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περίοδος υλοποίησης της προτεινόμενης προς συγχρηματοδότηση πράξης εμπίπτει εντός της περιόδου επιλεξιμότητας των δαπανών, όπως αυτή ορίζεται στην πρόσκληση.</w:t>
      </w:r>
    </w:p>
    <w:p w14:paraId="43D108BC"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4548FBB3" w14:textId="77777777" w:rsidR="00606092" w:rsidRPr="00D06FE7" w:rsidRDefault="00606092" w:rsidP="00C459F8">
      <w:pPr>
        <w:pStyle w:val="afe"/>
        <w:numPr>
          <w:ilvl w:val="0"/>
          <w:numId w:val="21"/>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BECCEFB" w14:textId="77777777" w:rsidR="00606092" w:rsidRPr="00606092"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66CD3B9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6A72EEFB"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Α΄: Έλεγχος πληρότητας και επιλεξιμότητας πρότασης.</w:t>
      </w:r>
    </w:p>
    <w:p w14:paraId="5647140F"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7FD96D7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σύγκρουση συμφερόντων.</w:t>
      </w:r>
    </w:p>
    <w:p w14:paraId="5349959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Επίσης, το χρονικό διάστημα από την ενημέρωση του δικαιούχου μέχρι την αποστολή από αυτόν των συμπληρωματικών στοιχείων δεν </w:t>
      </w:r>
      <w:proofErr w:type="spellStart"/>
      <w:r w:rsidRPr="00606092">
        <w:rPr>
          <w:rFonts w:asciiTheme="minorHAnsi" w:hAnsiTheme="minorHAnsi" w:cstheme="minorHAnsi"/>
        </w:rPr>
        <w:t>προσμετράται</w:t>
      </w:r>
      <w:proofErr w:type="spellEnd"/>
      <w:r w:rsidRPr="00606092">
        <w:rPr>
          <w:rFonts w:asciiTheme="minorHAnsi" w:hAnsiTheme="minorHAnsi" w:cstheme="minorHAnsi"/>
        </w:rPr>
        <w:t xml:space="preserve"> στην προθεσμία που έχει η ΔΑ στη διάθεσή της για να ολοκληρώσει την αξιολόγηση. </w:t>
      </w:r>
    </w:p>
    <w:p w14:paraId="48FDC682" w14:textId="77777777" w:rsidR="00606092" w:rsidRPr="00606092" w:rsidRDefault="00606092" w:rsidP="00C459F8">
      <w:pPr>
        <w:pStyle w:val="20"/>
        <w:keepLines/>
        <w:numPr>
          <w:ilvl w:val="1"/>
          <w:numId w:val="17"/>
        </w:numPr>
        <w:tabs>
          <w:tab w:val="left" w:pos="567"/>
        </w:tabs>
        <w:spacing w:after="120" w:line="280" w:lineRule="exact"/>
        <w:ind w:left="0" w:firstLine="0"/>
        <w:rPr>
          <w:lang w:val="en-US"/>
        </w:rPr>
      </w:pPr>
      <w:bookmarkStart w:id="16" w:name="_Toc109392540"/>
      <w:bookmarkStart w:id="17" w:name="_Toc154567031"/>
      <w:r w:rsidRPr="00606092">
        <w:t>Κριτήρια επιλογής πράξεων</w:t>
      </w:r>
      <w:bookmarkEnd w:id="16"/>
      <w:bookmarkEnd w:id="17"/>
    </w:p>
    <w:p w14:paraId="4AB54996" w14:textId="77777777" w:rsidR="00606092" w:rsidRPr="00606092"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8" w:name="_Toc109392541"/>
      <w:bookmarkStart w:id="19" w:name="_Toc154567032"/>
      <w:r w:rsidRPr="00606092">
        <w:rPr>
          <w:rFonts w:asciiTheme="minorHAnsi" w:hAnsiTheme="minorHAnsi" w:cstheme="minorHAnsi"/>
          <w:sz w:val="22"/>
          <w:szCs w:val="22"/>
        </w:rPr>
        <w:t xml:space="preserve">ΣΤΑΔΙΟ Α΄: </w:t>
      </w:r>
      <w:bookmarkEnd w:id="15"/>
      <w:r w:rsidRPr="00606092">
        <w:rPr>
          <w:rFonts w:asciiTheme="minorHAnsi" w:hAnsiTheme="minorHAnsi" w:cstheme="minorHAnsi"/>
          <w:sz w:val="22"/>
          <w:szCs w:val="22"/>
        </w:rPr>
        <w:t>Έλεγχος πληρότητας πρότασης</w:t>
      </w:r>
      <w:bookmarkEnd w:id="18"/>
      <w:bookmarkEnd w:id="19"/>
    </w:p>
    <w:p w14:paraId="27D4C999"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2946BEB6"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1A0F1493"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4F9517AE"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B67961">
        <w:rPr>
          <w:rFonts w:asciiTheme="minorHAnsi" w:hAnsiTheme="minorHAnsi" w:cstheme="minorHAnsi"/>
        </w:rPr>
        <w:t>κλπ</w:t>
      </w:r>
      <w:proofErr w:type="spellEnd"/>
      <w:r w:rsidRPr="00B67961">
        <w:rPr>
          <w:rFonts w:asciiTheme="minorHAnsi" w:hAnsiTheme="minorHAnsi" w:cstheme="minorHAnsi"/>
        </w:rPr>
        <w:t xml:space="preserve">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25BA449B"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75E6B257"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2E54B11D"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021B629B" w14:textId="77777777" w:rsidR="00606092" w:rsidRPr="00B67961" w:rsidRDefault="00606092" w:rsidP="00C459F8">
      <w:pPr>
        <w:pStyle w:val="afe"/>
        <w:numPr>
          <w:ilvl w:val="0"/>
          <w:numId w:val="19"/>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6FA28935" w14:textId="77777777" w:rsidR="00606092" w:rsidRPr="00B67961" w:rsidRDefault="00606092" w:rsidP="00C459F8">
      <w:pPr>
        <w:spacing w:before="12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4976993C"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65E1819D"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p>
    <w:p w14:paraId="173656AE" w14:textId="77777777" w:rsidR="00606092" w:rsidRPr="00B67961"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20" w:name="_Toc404622576"/>
      <w:bookmarkStart w:id="21" w:name="_Toc109392542"/>
      <w:bookmarkStart w:id="22" w:name="_Toc154567033"/>
      <w:r w:rsidRPr="00B67961">
        <w:rPr>
          <w:rFonts w:asciiTheme="minorHAnsi" w:hAnsiTheme="minorHAnsi" w:cstheme="minorHAnsi"/>
          <w:sz w:val="22"/>
          <w:szCs w:val="22"/>
        </w:rPr>
        <w:t>ΣΤΑΔΙΟ Β΄: Αξιολόγηση των προτάσεων ανά ομάδα κριτηρίων</w:t>
      </w:r>
      <w:bookmarkEnd w:id="20"/>
      <w:bookmarkEnd w:id="21"/>
      <w:bookmarkEnd w:id="22"/>
    </w:p>
    <w:p w14:paraId="1AA8013E"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3A446B8F"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w:t>
      </w:r>
      <w:r w:rsidR="00D06FE7" w:rsidRPr="00B67961">
        <w:rPr>
          <w:rFonts w:asciiTheme="minorHAnsi" w:hAnsiTheme="minorHAnsi" w:cstheme="minorHAnsi"/>
          <w:b/>
        </w:rPr>
        <w:t>Π</w:t>
      </w:r>
      <w:r w:rsidRPr="00B67961">
        <w:rPr>
          <w:rFonts w:asciiTheme="minorHAnsi" w:hAnsiTheme="minorHAnsi" w:cstheme="minorHAnsi"/>
          <w:b/>
        </w:rPr>
        <w:t>ληρότητα περιεχομένου της πρότασης</w:t>
      </w:r>
    </w:p>
    <w:p w14:paraId="6DDF2417"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247869B6" w14:textId="069A3484" w:rsidR="00606092" w:rsidRPr="008751DC" w:rsidRDefault="00606092" w:rsidP="008751DC">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Αρμοδιότητα του δικαιούχου να υλοποιήσει την πράξη.</w:t>
      </w:r>
      <w:r w:rsidRPr="008751DC">
        <w:rPr>
          <w:rFonts w:asciiTheme="minorHAnsi" w:hAnsiTheme="minorHAnsi" w:cstheme="minorHAnsi"/>
          <w:b/>
        </w:rPr>
        <w:t xml:space="preserve"> </w:t>
      </w:r>
      <w:r w:rsidRPr="008751DC">
        <w:rPr>
          <w:rFonts w:asciiTheme="minorHAnsi" w:hAnsiTheme="minorHAnsi" w:cstheme="minorHAnsi"/>
        </w:rPr>
        <w:t xml:space="preserve">Εξετάζεται εάν ο φορέας που υποβάλει την πρόταση έχει την αρμοδιότητα εκτέλεσης της πράξης. </w:t>
      </w:r>
      <w:r w:rsidR="008751DC" w:rsidRPr="008751DC">
        <w:rPr>
          <w:rFonts w:asciiTheme="minorHAnsi" w:hAnsiTheme="minorHAnsi" w:cstheme="minorHAnsi"/>
        </w:rPr>
        <w:t xml:space="preserve">Ο έλεγχος γίνεται με βάση στοιχεία τεκμηρίωσης, όπως κανονιστικές αποφάσεις, καταστατικά φορέων </w:t>
      </w:r>
      <w:proofErr w:type="spellStart"/>
      <w:r w:rsidR="008751DC" w:rsidRPr="008751DC">
        <w:rPr>
          <w:rFonts w:asciiTheme="minorHAnsi" w:hAnsiTheme="minorHAnsi" w:cstheme="minorHAnsi"/>
        </w:rPr>
        <w:t>κλπ</w:t>
      </w:r>
      <w:proofErr w:type="spellEnd"/>
      <w:r w:rsidR="008751DC" w:rsidRPr="008751DC">
        <w:rPr>
          <w:rFonts w:asciiTheme="minorHAnsi" w:hAnsiTheme="minorHAnsi" w:cstheme="minorHAnsi"/>
        </w:rPr>
        <w:t xml:space="preserve"> που η ΔΑ αναζητάει από την καρτέλα του δικαιούχου στο ΟΠΣ. </w:t>
      </w:r>
      <w:r w:rsidRPr="008751DC">
        <w:rPr>
          <w:rFonts w:asciiTheme="minorHAnsi" w:hAnsiTheme="minorHAnsi" w:cstheme="minorHAns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A7C3F90" w14:textId="0C7ED3C2" w:rsidR="00606092" w:rsidRPr="00B67961" w:rsidRDefault="00606092" w:rsidP="00C459F8">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w:t>
      </w:r>
      <w:r w:rsidRPr="008751DC">
        <w:rPr>
          <w:rFonts w:asciiTheme="minorHAnsi" w:hAnsiTheme="minorHAnsi" w:cstheme="minorHAnsi"/>
        </w:rPr>
        <w:t>αρμοδιότητα.</w:t>
      </w:r>
      <w:r w:rsidR="008751DC" w:rsidRPr="008751DC">
        <w:rPr>
          <w:rFonts w:asciiTheme="minorHAnsi" w:hAnsiTheme="minorHAnsi" w:cstheme="minorHAnsi"/>
        </w:rPr>
        <w:t xml:space="preserve">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Pr="008751DC">
        <w:rPr>
          <w:rFonts w:asciiTheme="minorHAnsi" w:hAnsiTheme="minorHAnsi" w:cstheme="minorHAnsi"/>
        </w:rPr>
        <w:t xml:space="preserve"> </w:t>
      </w:r>
      <w:r w:rsidRPr="008751DC">
        <w:rPr>
          <w:rFonts w:asciiTheme="minorHAnsi" w:hAnsiTheme="minorHAnsi" w:cstheme="minorHAnsi"/>
          <w:i/>
        </w:rPr>
        <w:t>[Η ΔΑ, όπως αναφέρεται και</w:t>
      </w:r>
      <w:r w:rsidRPr="00B67961">
        <w:rPr>
          <w:rFonts w:asciiTheme="minorHAnsi" w:hAnsiTheme="minorHAnsi" w:cstheme="minorHAnsi"/>
          <w:i/>
        </w:rPr>
        <w:t xml:space="preserve">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B9F45FD" w14:textId="77777777" w:rsidR="00606092" w:rsidRPr="00B67961" w:rsidRDefault="00606092" w:rsidP="00C459F8">
      <w:pPr>
        <w:pStyle w:val="afe"/>
        <w:numPr>
          <w:ilvl w:val="0"/>
          <w:numId w:val="26"/>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384CCA1C"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3398F424" w14:textId="77777777" w:rsidR="003C4C1A" w:rsidRPr="003C4C1A" w:rsidRDefault="00606092" w:rsidP="003C4C1A">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r w:rsidR="003C4C1A" w:rsidRPr="003C4C1A">
        <w:rPr>
          <w:rFonts w:asciiTheme="minorHAnsi" w:hAnsiTheme="minorHAnsi" w:cstheme="minorHAnsi"/>
        </w:rPr>
        <w:t xml:space="preserve">(επιλογή μεθοδολογίας και ανάλυση της υλοποίησης της πράξης με αναφορά σε όλα τα επιμέρους υποέργα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003C4C1A" w:rsidRPr="003C4C1A">
        <w:rPr>
          <w:rFonts w:asciiTheme="minorHAnsi" w:hAnsiTheme="minorHAnsi" w:cstheme="minorHAnsi"/>
        </w:rPr>
        <w:t>καταλληλότητα</w:t>
      </w:r>
      <w:proofErr w:type="spellEnd"/>
      <w:r w:rsidR="003C4C1A" w:rsidRPr="003C4C1A">
        <w:rPr>
          <w:rFonts w:asciiTheme="minorHAnsi" w:hAnsiTheme="minorHAnsi" w:cstheme="minorHAnsi"/>
        </w:rPr>
        <w:t xml:space="preserve"> δράσεων προβολής και επικοινωνίας ανάλογης έκτασης με την πράξη) </w:t>
      </w:r>
    </w:p>
    <w:p w14:paraId="136A9B27" w14:textId="77777777" w:rsidR="00606092" w:rsidRPr="003C4C1A"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γ) την αποτύπωση των παραδοτέων της πράξης.</w:t>
      </w:r>
    </w:p>
    <w:p w14:paraId="7BCEE6A1" w14:textId="1432BB37" w:rsidR="00606092" w:rsidRDefault="00606092" w:rsidP="00C459F8">
      <w:pPr>
        <w:pStyle w:val="afe"/>
        <w:numPr>
          <w:ilvl w:val="0"/>
          <w:numId w:val="16"/>
        </w:numPr>
        <w:tabs>
          <w:tab w:val="clear" w:pos="567"/>
          <w:tab w:val="left" w:pos="0"/>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5D2111F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Ενδεικτικά στοιχεία που αξιολογούνται είναι:</w:t>
      </w:r>
    </w:p>
    <w:p w14:paraId="58BAD15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Α. Η πληρότητα του προτεινόμενου προϋπολογισμού</w:t>
      </w:r>
      <w:r w:rsidRPr="003C4C1A">
        <w:rPr>
          <w:rFonts w:asciiTheme="minorHAnsi" w:hAnsiTheme="minorHAnsi" w:cstheme="minorHAnsi"/>
        </w:rPr>
        <w:t>.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11FD378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3A479F0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προμήθεια εξοπλισμού ενδέχεται να απαιτούνται διαμορφώσεις των χώρων εγκατάστασης του εξοπλισμού.</w:t>
      </w:r>
    </w:p>
    <w:p w14:paraId="68AD2589"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Για ηλεκτρονικές υπηρεσίες /προϊόντα είναι πιθανόν να απαιτείται αναβάθμιση ηλεκτρονικών συστημάτων των χρηστών.   </w:t>
      </w:r>
    </w:p>
    <w:p w14:paraId="5585EFF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w:t>
      </w:r>
      <w:proofErr w:type="spellStart"/>
      <w:r w:rsidRPr="003C4C1A">
        <w:rPr>
          <w:rFonts w:asciiTheme="minorHAnsi" w:hAnsiTheme="minorHAnsi" w:cstheme="minorHAnsi"/>
        </w:rPr>
        <w:t>ii</w:t>
      </w:r>
      <w:proofErr w:type="spellEnd"/>
      <w:r w:rsidRPr="003C4C1A">
        <w:rPr>
          <w:rFonts w:asciiTheme="minorHAnsi" w:hAnsiTheme="minorHAnsi" w:cstheme="minorHAnsi"/>
        </w:rPr>
        <w:t>) ορθά κατανέμονται οι κατηγορίες δαπανών στις επί μέρους εργασίες και πακέτα εργασίας.</w:t>
      </w:r>
    </w:p>
    <w:p w14:paraId="0E5449A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1C3082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Β. Το εύλογο του κόστους της προτεινόμενης πράξης</w:t>
      </w:r>
      <w:r w:rsidRPr="003C4C1A">
        <w:rPr>
          <w:rFonts w:asciiTheme="minorHAnsi" w:hAnsiTheme="minorHAnsi" w:cstheme="minorHAnsi"/>
        </w:rPr>
        <w:t>. Εξετάζεται κατά πόσο η κοστολόγηση της προτεινόμενης πράξης είναι εύλογη. Πιο συγκεκριμένα:</w:t>
      </w:r>
    </w:p>
    <w:p w14:paraId="321BCCB4"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 Δημόσιες συμβάσεις </w:t>
      </w:r>
    </w:p>
    <w:p w14:paraId="6F88F2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1α. Δημόσια έργα και δημόσιες συμβάσεις μελετών και τεχνικών και λοιπών συναφών επιστημονικών υπηρεσιών</w:t>
      </w:r>
    </w:p>
    <w:p w14:paraId="73D5AD0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3C4C1A">
        <w:rPr>
          <w:rFonts w:asciiTheme="minorHAnsi" w:hAnsiTheme="minorHAnsi" w:cstheme="minorHAnsi"/>
        </w:rPr>
        <w:t>κλπ</w:t>
      </w:r>
      <w:proofErr w:type="spellEnd"/>
      <w:r w:rsidRPr="003C4C1A">
        <w:rPr>
          <w:rFonts w:asciiTheme="minorHAnsi" w:hAnsiTheme="minorHAnsi" w:cstheme="minorHAnsi"/>
        </w:rPr>
        <w:t xml:space="preserve">) και από τον Κανονισμό </w:t>
      </w:r>
      <w:proofErr w:type="spellStart"/>
      <w:r w:rsidRPr="003C4C1A">
        <w:rPr>
          <w:rFonts w:asciiTheme="minorHAnsi" w:hAnsiTheme="minorHAnsi" w:cstheme="minorHAnsi"/>
        </w:rPr>
        <w:t>Προεκτιμώμενων</w:t>
      </w:r>
      <w:proofErr w:type="spellEnd"/>
      <w:r w:rsidRPr="003C4C1A">
        <w:rPr>
          <w:rFonts w:asciiTheme="minorHAnsi" w:hAnsiTheme="minorHAnsi" w:cstheme="minorHAnsi"/>
        </w:rPr>
        <w:t xml:space="preserve"> Αμοιβών μελετών και παροχής τεχνικών και λοιπών συναφών επιστημονικών υπηρεσιών αντίστοιχα.</w:t>
      </w:r>
    </w:p>
    <w:p w14:paraId="675BDA5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 προτεινόμενος προϋπολογισμός θα πρέπει να έχει συνταχθεί με βάση τα τελευταία εγκεκριμένα τιμολόγια. </w:t>
      </w:r>
    </w:p>
    <w:p w14:paraId="49D4B5C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1β. Προμήθειες  </w:t>
      </w:r>
    </w:p>
    <w:p w14:paraId="004EF35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προμήθειες μπορεί να βασισθεί: </w:t>
      </w:r>
    </w:p>
    <w:p w14:paraId="6FD9BB66"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0EF728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3AE316CE"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34EEBA7F"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1γ. Υπηρεσίες </w:t>
      </w:r>
    </w:p>
    <w:p w14:paraId="457575ED"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4639CC21"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2. Υλοποίηση έργων με Ίδια Μέσα</w:t>
      </w:r>
    </w:p>
    <w:p w14:paraId="3258EF5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υποέργου αυτεπιστασίας, που επισυνάπτει ο δικαιούχος κατά την υποβολή της πρότασής του (τυποποιημένα έντυπα </w:t>
      </w:r>
      <w:proofErr w:type="spellStart"/>
      <w:r w:rsidRPr="003C4C1A">
        <w:rPr>
          <w:rFonts w:asciiTheme="minorHAnsi" w:hAnsiTheme="minorHAnsi" w:cstheme="minorHAnsi"/>
        </w:rPr>
        <w:t>excel</w:t>
      </w:r>
      <w:proofErr w:type="spellEnd"/>
      <w:r w:rsidRPr="003C4C1A">
        <w:rPr>
          <w:rFonts w:asciiTheme="minorHAnsi" w:hAnsiTheme="minorHAnsi" w:cstheme="minorHAnsi"/>
        </w:rPr>
        <w:t xml:space="preserve">). </w:t>
      </w:r>
    </w:p>
    <w:p w14:paraId="18E1F4C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επιλεξιμότητας για την κάθε κατηγορία δαπάνης βάσει των κανόνων επιλεξιμότητας.</w:t>
      </w:r>
    </w:p>
    <w:p w14:paraId="2F777365" w14:textId="204D91CC" w:rsid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4CBC5F8B" w14:textId="77777777" w:rsidR="007F5AC4" w:rsidRPr="007F5AC4" w:rsidRDefault="007F5AC4" w:rsidP="007F5AC4">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Γ. Η ορθή κατανομή του προϋπολογισμού</w:t>
      </w:r>
      <w:r w:rsidRPr="007F5AC4">
        <w:rPr>
          <w:rFonts w:asciiTheme="minorHAnsi" w:hAnsiTheme="minorHAnsi" w:cstheme="minorHAnsi"/>
        </w:rPr>
        <w:t xml:space="preserve">.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 </w:t>
      </w:r>
    </w:p>
    <w:p w14:paraId="4B72A8EC" w14:textId="77777777" w:rsidR="00606092" w:rsidRPr="00B67961" w:rsidRDefault="00606092" w:rsidP="00C459F8">
      <w:pPr>
        <w:pStyle w:val="afe"/>
        <w:numPr>
          <w:ilvl w:val="0"/>
          <w:numId w:val="16"/>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χρονοδιαγράμματος.</w:t>
      </w:r>
      <w:r w:rsidRPr="00B67961">
        <w:rPr>
          <w:rFonts w:asciiTheme="minorHAnsi" w:hAnsiTheme="minorHAnsi" w:cstheme="minorHAnsi"/>
        </w:rPr>
        <w:t xml:space="preserve"> Εξετάζεται η ρεαλιστικότητα ολοκλήρωσης της πράξης η οποία εξετάζεται σε σχέση με:</w:t>
      </w:r>
    </w:p>
    <w:p w14:paraId="456A2CE5"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α) το φυσικό αντικείμενο (μέγεθος, πολυπλοκότητα, κ.λπ. της πράξης)</w:t>
      </w:r>
    </w:p>
    <w:p w14:paraId="15493113"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β) την επιλεγμένη μέθοδο υλοποίησης (διαγωνιστική διαδικασία, αυτεπιστασία, επιταγές εισόδου (</w:t>
      </w:r>
      <w:proofErr w:type="spellStart"/>
      <w:r w:rsidRPr="002D4A01">
        <w:rPr>
          <w:rFonts w:asciiTheme="minorHAnsi" w:hAnsiTheme="minorHAnsi" w:cstheme="minorHAnsi"/>
        </w:rPr>
        <w:t>voucher</w:t>
      </w:r>
      <w:proofErr w:type="spellEnd"/>
      <w:r w:rsidRPr="002D4A01">
        <w:rPr>
          <w:rFonts w:asciiTheme="minorHAnsi" w:hAnsiTheme="minorHAnsi" w:cstheme="minorHAnsi"/>
        </w:rPr>
        <w:t xml:space="preserve">), κ.λπ.) </w:t>
      </w:r>
    </w:p>
    <w:p w14:paraId="33EC5E40"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ωφελουμένων, υπουργικές αποφάσεις εφαρμογής κλπ.</w:t>
      </w:r>
    </w:p>
    <w:p w14:paraId="0DE88782"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2CA339EE"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p w14:paraId="629F39CF" w14:textId="77777777" w:rsidR="00B67961"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1179A174"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02339E29" w14:textId="753E2CEB" w:rsidR="00606092" w:rsidRPr="00312A4B" w:rsidRDefault="00606092" w:rsidP="00312A4B">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312A4B">
        <w:rPr>
          <w:rFonts w:asciiTheme="minorHAnsi" w:hAnsiTheme="minorHAnsi" w:cstheme="minorHAnsi"/>
        </w:rPr>
        <w:t>Εξετάζεται εάν το προτεινόμενο στο ΤΔΠ θεσμικό πλαίσιο υλοποίησης των υποέργων συνάδει με το εθνικό και ενωσιακό δίκαιο ως προς τις διαδικασίες ανάθεσης δημόσιων συμβάσεων.</w:t>
      </w:r>
    </w:p>
    <w:p w14:paraId="1BA8AC99"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30F238A2"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final/14.5.2019 (κατευθυντήριες γραμμές της ΕΕ για δημοσιονομικές διορθώσεις σε δημόσιες συμβάσεις). </w:t>
      </w:r>
    </w:p>
    <w:p w14:paraId="6D4E288F" w14:textId="39F8C9E6" w:rsidR="007142C9" w:rsidRPr="00B67961"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w:t>
      </w:r>
      <w:proofErr w:type="spellStart"/>
      <w:r w:rsidRPr="007142C9">
        <w:rPr>
          <w:rFonts w:asciiTheme="minorHAnsi" w:hAnsiTheme="minorHAnsi" w:cstheme="minorHAnsi"/>
        </w:rPr>
        <w:t>τμηματοποιημένες</w:t>
      </w:r>
      <w:proofErr w:type="spellEnd"/>
      <w:r w:rsidRPr="007142C9">
        <w:rPr>
          <w:rFonts w:asciiTheme="minorHAnsi" w:hAnsiTheme="minorHAnsi" w:cstheme="minorHAnsi"/>
        </w:rPr>
        <w:t xml:space="preserve"> πράξεις δεν απαιτείται εκ νέου έλεγχος της διαδικασίας </w:t>
      </w:r>
      <w:proofErr w:type="spellStart"/>
      <w:r w:rsidRPr="007142C9">
        <w:rPr>
          <w:rFonts w:asciiTheme="minorHAnsi" w:hAnsiTheme="minorHAnsi" w:cstheme="minorHAnsi"/>
        </w:rPr>
        <w:t>συμβασιοποίησης</w:t>
      </w:r>
      <w:proofErr w:type="spellEnd"/>
      <w:r w:rsidRPr="007142C9">
        <w:rPr>
          <w:rFonts w:asciiTheme="minorHAnsi" w:hAnsiTheme="minorHAnsi" w:cstheme="minorHAnsi"/>
        </w:rPr>
        <w:t xml:space="preserve"> των εν εξελίξει συμβάσεων. Ισχύουν οι προεγκρίσεις που διενεργήθηκαν κατά την ΠΠ 2014-2021. </w:t>
      </w:r>
    </w:p>
    <w:p w14:paraId="521CA036" w14:textId="7248E6F6" w:rsidR="007142C9" w:rsidRPr="00E37E55" w:rsidRDefault="00606092" w:rsidP="00E37E55">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Τήρηση θεσμικού πλαισίου πλην δημοσίων συμβάσεων</w:t>
      </w:r>
      <w:r w:rsidR="00C21DD7">
        <w:rPr>
          <w:rFonts w:asciiTheme="minorHAnsi" w:hAnsiTheme="minorHAnsi" w:cstheme="minorHAnsi"/>
          <w:b/>
        </w:rPr>
        <w:t xml:space="preserve">, </w:t>
      </w:r>
      <w:r w:rsidR="00C21DD7" w:rsidRPr="00C21DD7">
        <w:rPr>
          <w:rFonts w:asciiTheme="minorHAnsi" w:hAnsiTheme="minorHAnsi" w:cstheme="minorHAnsi"/>
          <w:b/>
        </w:rPr>
        <w:t>λαμβάνοντας υπόψη τον Χάρτη Θεμελιωδών Δικαιωμάτων της Ευρωπαϊκής Ένωσης</w:t>
      </w:r>
      <w:r w:rsidRPr="00B67961">
        <w:rPr>
          <w:rFonts w:asciiTheme="minorHAnsi" w:hAnsiTheme="minorHAnsi" w:cstheme="minorHAnsi"/>
          <w:b/>
        </w:rPr>
        <w:t xml:space="preserve">. </w:t>
      </w:r>
      <w:r w:rsidRPr="00E37E55">
        <w:rPr>
          <w:rFonts w:asciiTheme="minorHAnsi" w:hAnsiTheme="minorHAnsi" w:cstheme="minorHAnsi"/>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w:t>
      </w:r>
      <w:r w:rsidR="007142C9" w:rsidRPr="00E37E55">
        <w:rPr>
          <w:rFonts w:asciiTheme="minorHAnsi" w:hAnsiTheme="minorHAnsi" w:cstheme="minorHAnsi"/>
        </w:rPr>
        <w:t>Εξετάζεται δηλαδή, εάν η υλοποίηση της προτεινόμενης πράξης/ υποέργου σχεδιάστηκε κατά τρόπο συμβατό με τα οριζόμενα στο εκάστοτε θεσμικό πλαίσιο.</w:t>
      </w:r>
      <w:r w:rsidR="00E3255C" w:rsidRPr="00E37E55">
        <w:rPr>
          <w:rFonts w:asciiTheme="minorHAnsi" w:hAnsiTheme="minorHAnsi" w:cstheme="minorHAnsi"/>
        </w:rPr>
        <w:t xml:space="preserve"> </w:t>
      </w:r>
      <w:r w:rsidR="00E37E55">
        <w:rPr>
          <w:rFonts w:asciiTheme="minorHAnsi" w:hAnsiTheme="minorHAnsi" w:cstheme="minorHAnsi"/>
        </w:rPr>
        <w:t>Εξετάζεται η</w:t>
      </w:r>
      <w:r w:rsidR="00E37E55" w:rsidRPr="00E37E55">
        <w:rPr>
          <w:rFonts w:asciiTheme="minorHAnsi" w:hAnsiTheme="minorHAnsi" w:cstheme="minorHAnsi"/>
        </w:rPr>
        <w:t xml:space="preserve"> δέσμευση του Δικαιούχου, στο ΤΔΠ, για τήρηση των όρων του Χάρτη Θεμελιωδών Δικαιωμάτων της Ευρωπαϊκής Ένωσης.</w:t>
      </w:r>
    </w:p>
    <w:p w14:paraId="73CF0417" w14:textId="4BA16519" w:rsidR="00606092" w:rsidRPr="00A35D53" w:rsidRDefault="00606092" w:rsidP="00C459F8">
      <w:pPr>
        <w:pStyle w:val="afe"/>
        <w:numPr>
          <w:ilvl w:val="0"/>
          <w:numId w:val="28"/>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w:t>
      </w:r>
      <w:r w:rsidR="00B67961" w:rsidRPr="00B67961">
        <w:rPr>
          <w:rFonts w:asciiTheme="minorHAnsi" w:hAnsiTheme="minorHAnsi" w:cstheme="minorHAnsi"/>
        </w:rPr>
        <w:t>ού και των κρατικών ενισχύσεων.</w:t>
      </w:r>
    </w:p>
    <w:p w14:paraId="09B05A09" w14:textId="767F710C" w:rsidR="00A35D53" w:rsidRPr="00A35D53" w:rsidRDefault="00A35D53" w:rsidP="00A35D53">
      <w:pPr>
        <w:pStyle w:val="afe"/>
        <w:tabs>
          <w:tab w:val="clear" w:pos="567"/>
          <w:tab w:val="left" w:pos="0"/>
        </w:tabs>
        <w:spacing w:after="120" w:line="280" w:lineRule="exact"/>
        <w:rPr>
          <w:rFonts w:asciiTheme="minorHAnsi" w:hAnsiTheme="minorHAnsi" w:cstheme="minorHAnsi"/>
        </w:rPr>
      </w:pPr>
      <w:r w:rsidRPr="00A35D53">
        <w:rPr>
          <w:rFonts w:asciiTheme="minorHAnsi" w:hAnsiTheme="minorHAnsi" w:cstheme="minorHAnsi"/>
        </w:rPr>
        <w:t>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p w14:paraId="67DCDEEA"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1F609AE4"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7EAE9588" w14:textId="661726CC" w:rsidR="00354EA7" w:rsidRPr="00354EA7" w:rsidRDefault="00606092" w:rsidP="00A70143">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354EA7">
        <w:rPr>
          <w:rFonts w:asciiTheme="minorHAnsi" w:hAnsiTheme="minorHAnsi" w:cstheme="minorHAnsi"/>
          <w:b/>
        </w:rPr>
        <w:t xml:space="preserve">Προάσπιση και προαγωγή της ισότητας μεταξύ ανδρών και γυναικών. </w:t>
      </w:r>
      <w:r w:rsidRPr="00354EA7">
        <w:rPr>
          <w:rFonts w:asciiTheme="minorHAnsi" w:hAnsiTheme="minorHAnsi" w:cstheme="minorHAnsi"/>
        </w:rPr>
        <w:t>Εξετάζεται εάν η προτεινόμενη πράξη έχει διαφορετικό αντίκτυπο στις γυναίκες και στους άντρες.</w:t>
      </w:r>
      <w:r w:rsidR="00354EA7">
        <w:rPr>
          <w:rFonts w:asciiTheme="minorHAnsi" w:hAnsiTheme="minorHAnsi" w:cstheme="minorHAnsi"/>
        </w:rPr>
        <w:t xml:space="preserve"> </w:t>
      </w:r>
      <w:r w:rsidR="00354EA7" w:rsidRPr="00354EA7">
        <w:rPr>
          <w:rFonts w:asciiTheme="minorHAnsi" w:hAnsiTheme="minorHAnsi" w:cstheme="minorHAnsi"/>
        </w:rPr>
        <w:t xml:space="preserve">Σημειώνεται ότι η αρχή της ισότητας δεν αποκλείει τη διατήρηση ή τη θέσπιση μέτρων που προβλέπουν ειδικά πλεονεκτήματα υπέρ του </w:t>
      </w:r>
      <w:proofErr w:type="spellStart"/>
      <w:r w:rsidR="00354EA7" w:rsidRPr="00354EA7">
        <w:rPr>
          <w:rFonts w:asciiTheme="minorHAnsi" w:hAnsiTheme="minorHAnsi" w:cstheme="minorHAnsi"/>
        </w:rPr>
        <w:t>υποεκπροσωπούμενου</w:t>
      </w:r>
      <w:proofErr w:type="spellEnd"/>
      <w:r w:rsidR="00354EA7" w:rsidRPr="00354EA7">
        <w:rPr>
          <w:rFonts w:asciiTheme="minorHAnsi" w:hAnsiTheme="minorHAnsi" w:cstheme="minorHAnsi"/>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4B58E99A" w14:textId="77777777" w:rsidR="00606092" w:rsidRPr="00B67961" w:rsidRDefault="00606092" w:rsidP="00C459F8">
      <w:pPr>
        <w:pStyle w:val="afe"/>
        <w:numPr>
          <w:ilvl w:val="0"/>
          <w:numId w:val="14"/>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 xml:space="preserve">Αποτροπή κάθε διάκρισης λόγω φύλου, φυλετικής ή </w:t>
      </w:r>
      <w:proofErr w:type="spellStart"/>
      <w:r w:rsidRPr="00B67961">
        <w:rPr>
          <w:rFonts w:asciiTheme="minorHAnsi" w:hAnsiTheme="minorHAnsi" w:cstheme="minorHAnsi"/>
          <w:b/>
        </w:rPr>
        <w:t>εθνοτικής</w:t>
      </w:r>
      <w:proofErr w:type="spellEnd"/>
      <w:r w:rsidRPr="00B67961">
        <w:rPr>
          <w:rFonts w:asciiTheme="minorHAnsi" w:hAnsiTheme="minorHAnsi" w:cstheme="minorHAnsi"/>
          <w:b/>
        </w:rPr>
        <w:t xml:space="preserve">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w:t>
      </w:r>
      <w:proofErr w:type="spellStart"/>
      <w:r w:rsidRPr="00B67961">
        <w:rPr>
          <w:rFonts w:asciiTheme="minorHAnsi" w:hAnsiTheme="minorHAnsi" w:cstheme="minorHAnsi"/>
        </w:rPr>
        <w:t>εθνοτικής</w:t>
      </w:r>
      <w:proofErr w:type="spellEnd"/>
      <w:r w:rsidRPr="00B67961">
        <w:rPr>
          <w:rFonts w:asciiTheme="minorHAnsi" w:hAnsiTheme="minorHAnsi" w:cstheme="minorHAnsi"/>
        </w:rPr>
        <w:t xml:space="preserve"> καταγωγής, θρησκείας ή πεποιθήσεων, αναπηρίας, ηλικίας ή γενετήσιου προσανατολισμού. </w:t>
      </w:r>
    </w:p>
    <w:p w14:paraId="60FBE435" w14:textId="239DEA49" w:rsidR="0048272F" w:rsidRPr="0048272F" w:rsidRDefault="00606092" w:rsidP="00A70143">
      <w:pPr>
        <w:pStyle w:val="af8"/>
        <w:numPr>
          <w:ilvl w:val="0"/>
          <w:numId w:val="9"/>
        </w:numPr>
        <w:tabs>
          <w:tab w:val="left" w:pos="0"/>
          <w:tab w:val="left" w:pos="567"/>
        </w:tabs>
        <w:spacing w:before="360" w:after="120" w:line="280" w:lineRule="exact"/>
        <w:ind w:leftChars="0" w:left="0" w:firstLineChars="0" w:firstLine="0"/>
        <w:jc w:val="both"/>
        <w:rPr>
          <w:rFonts w:asciiTheme="minorHAnsi" w:hAnsiTheme="minorHAnsi" w:cstheme="minorHAnsi"/>
        </w:rPr>
      </w:pPr>
      <w:r w:rsidRPr="0048272F">
        <w:rPr>
          <w:rFonts w:asciiTheme="minorHAnsi" w:hAnsiTheme="minorHAnsi" w:cstheme="minorHAnsi"/>
          <w:b/>
        </w:rPr>
        <w:t xml:space="preserve">Εξασφάλιση της προσβασιμότητας των ατόμων με αναπηρία. </w:t>
      </w:r>
      <w:r w:rsidRPr="0048272F">
        <w:rPr>
          <w:rFonts w:asciiTheme="minorHAnsi" w:hAnsiTheme="minorHAnsi" w:cstheme="minorHAnsi"/>
        </w:rPr>
        <w:t>Εξετάζεται πώς η πράξη διασφαλίζει την προσβασιμότητα των ατόμων με αναπηρία σύμφωνα με το ισχύον θεσμικό πλαίσιο.</w:t>
      </w:r>
      <w:r w:rsidRPr="00B67961">
        <w:rPr>
          <w:rFonts w:asciiTheme="minorHAnsi" w:hAnsiTheme="minorHAnsi" w:cstheme="minorHAnsi"/>
        </w:rPr>
        <w:t xml:space="preserve"> </w:t>
      </w:r>
      <w:r w:rsidR="0048272F" w:rsidRPr="0048272F">
        <w:rPr>
          <w:rFonts w:asciiTheme="minorHAnsi" w:hAnsiTheme="minorHAnsi" w:cstheme="minorHAnsi"/>
        </w:rPr>
        <w:t>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w:t>
      </w:r>
    </w:p>
    <w:p w14:paraId="3A6EAF94" w14:textId="77777777" w:rsidR="0048272F" w:rsidRPr="0048272F" w:rsidRDefault="0048272F" w:rsidP="0048272F">
      <w:pPr>
        <w:pStyle w:val="afe"/>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Ειδικά για το εν λόγω κριτήριο διευκρινίζεται ότι η θετική απάντηση («ΝΑΙ») καλύπτει τις ακόλουθες περιπτώσεις:</w:t>
      </w:r>
    </w:p>
    <w:p w14:paraId="435290F0"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Στην πράξη περιλαμβάνονται όλες οι απαιτήσεις, σύμφωνα με το ισχύον θεσμικό πλαίσιο, ώστε να εξασφαλίζεται η προσβασιμότητα στα ΑμεΑ.</w:t>
      </w:r>
    </w:p>
    <w:p w14:paraId="518F2EAA"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w:t>
      </w:r>
      <w:proofErr w:type="spellStart"/>
      <w:r w:rsidRPr="0048272F">
        <w:rPr>
          <w:rFonts w:asciiTheme="minorHAnsi" w:hAnsiTheme="minorHAnsi" w:cstheme="minorHAnsi"/>
        </w:rPr>
        <w:t>οδοστρωσίας</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 xml:space="preserve">) ή δεν απαιτείται η προσβασιμότητα στα ΑμεΑ (π.χ. Προγράμματα τύπου «Εξοικονομώ κατ’ </w:t>
      </w:r>
      <w:proofErr w:type="spellStart"/>
      <w:r w:rsidRPr="0048272F">
        <w:rPr>
          <w:rFonts w:asciiTheme="minorHAnsi" w:hAnsiTheme="minorHAnsi" w:cstheme="minorHAnsi"/>
        </w:rPr>
        <w:t>οίκον</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w:t>
      </w:r>
    </w:p>
    <w:p w14:paraId="70429A4D" w14:textId="77777777" w:rsidR="00606092" w:rsidRPr="00606092"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sidR="008D5E4A">
        <w:rPr>
          <w:rFonts w:asciiTheme="minorHAnsi" w:hAnsiTheme="minorHAnsi" w:cstheme="minorHAnsi"/>
        </w:rPr>
        <w:t xml:space="preserve">. </w:t>
      </w:r>
      <w:r w:rsidR="00606092"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46266F5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4B8B122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314389E7" w14:textId="77777777" w:rsidR="00606092" w:rsidRPr="00606092" w:rsidRDefault="00606092" w:rsidP="00C459F8">
      <w:pPr>
        <w:pStyle w:val="af8"/>
        <w:numPr>
          <w:ilvl w:val="0"/>
          <w:numId w:val="8"/>
        </w:numPr>
        <w:spacing w:before="12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070E3DCF" w14:textId="320AF655" w:rsid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01C6F709" w14:textId="77777777" w:rsidR="008E133C" w:rsidRPr="008E133C" w:rsidRDefault="008E133C" w:rsidP="008E133C">
      <w:pPr>
        <w:pStyle w:val="afe"/>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Ο βαθμός συμβολής εκφράζεται ως το πηλίκο των τιμών ενός δείκτη εκροής για την πράξη προς το δείκτη εκροής που αναφέρεται στην πρόσκληση. Η ΔΑ δύναται να αναφέρει στην πρόσκληση το δείκτη εκροής του ειδικού στόχου, ή εναλλακτικά το δείκτη εκροής της δράσης όπως αυτός έχει προκύψει από την εξειδίκευση των δράσεων. </w:t>
      </w:r>
      <w:proofErr w:type="spellStart"/>
      <w:r w:rsidRPr="008E133C">
        <w:rPr>
          <w:rFonts w:asciiTheme="minorHAnsi" w:hAnsiTheme="minorHAnsi" w:cstheme="minorHAnsi"/>
        </w:rPr>
        <w:t>Πν</w:t>
      </w:r>
      <w:proofErr w:type="spellEnd"/>
      <w:r w:rsidRPr="008E133C">
        <w:rPr>
          <w:rFonts w:asciiTheme="minorHAnsi" w:hAnsiTheme="minorHAnsi" w:cstheme="minorHAnsi"/>
        </w:rPr>
        <w:t xml:space="preserve">= (δείκτης εκροής της πράξης) / (δείκτης εκροής ειδικού στόχου ή δράσης). Εφόσον η προτεινόμενη πράξη συνεισφέρει σε δύο ή περισσότερους δείκτες εκροών η ΔΑ δύναται να: </w:t>
      </w:r>
    </w:p>
    <w:p w14:paraId="48FFD47C"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καθορίσει ένα δείκτη εκροής, βάσει του οποίου εξετάζεται η συμβολή της πράξης σε σχέση με τον ειδικό στόχο. </w:t>
      </w:r>
    </w:p>
    <w:p w14:paraId="19876614"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θέσει συντελεστές στάθμισης στους δείκτες εκροών για να υπολογίσει το συνολικό πηλίκο </w:t>
      </w:r>
      <w:proofErr w:type="spellStart"/>
      <w:r w:rsidRPr="008E133C">
        <w:rPr>
          <w:rFonts w:asciiTheme="minorHAnsi" w:hAnsiTheme="minorHAnsi" w:cstheme="minorHAnsi"/>
        </w:rPr>
        <w:t>Πν</w:t>
      </w:r>
      <w:proofErr w:type="spellEnd"/>
      <w:r w:rsidRPr="008E133C">
        <w:rPr>
          <w:rFonts w:asciiTheme="minorHAnsi" w:hAnsiTheme="minorHAnsi" w:cstheme="minorHAnsi"/>
        </w:rPr>
        <w:t>=αxΠν1+βxΠν2+… όπου α, β… οι συντελεστές στάθμισης. Στην περίπτωση αυτή η ΔΑ καθορίζει τους συντελεστές.</w:t>
      </w:r>
    </w:p>
    <w:p w14:paraId="4865EE56" w14:textId="5EED9C59" w:rsidR="00606092" w:rsidRPr="00755A4A" w:rsidRDefault="00606092" w:rsidP="00C459F8">
      <w:pPr>
        <w:pStyle w:val="afe"/>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1A040147" w14:textId="77777777" w:rsidR="00755A4A" w:rsidRPr="00755A4A" w:rsidRDefault="00755A4A" w:rsidP="00755A4A">
      <w:pPr>
        <w:pStyle w:val="afe"/>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Η αποδοτικότητα εκφράζεται ως το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(δείκτης εκροής  της πράξης / δείκτης εκροής ειδικού στόχου ή δράσης) προς (προϋπολογισμό πράξης / προϋπολογισμό ειδικού στόχου ή δράσης).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 Εφόσον η προτεινόμενη πράξη συνεισφέρει σε δύο ή περισσότερους δείκτες εκροών, η ΔΑ δύναται να: </w:t>
      </w:r>
    </w:p>
    <w:p w14:paraId="26B1B312"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καθορίσει ένα δείκτη εκροής, βάσει του οποίου εξετάζεται η συμβολή της πράξης σε σχέση με τον ειδικό στόχο.</w:t>
      </w:r>
    </w:p>
    <w:p w14:paraId="0A2F8ED0"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θέσει συντελεστές στάθμισης και να υπολογίσει το συνολικό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όπως παρουσιάστηκε παραπάνω.</w:t>
      </w:r>
    </w:p>
    <w:p w14:paraId="08C6A20C" w14:textId="7FFE1BD9" w:rsidR="009F0038" w:rsidRPr="009F0038" w:rsidRDefault="00606092" w:rsidP="00A70143">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rPr>
      </w:pPr>
      <w:r w:rsidRPr="009F0038">
        <w:rPr>
          <w:rFonts w:asciiTheme="minorHAnsi" w:hAnsiTheme="minorHAnsi" w:cstheme="minorHAnsi"/>
          <w:b/>
        </w:rPr>
        <w:t>Βιωσιμότητα, λειτουργικότητα, αξιοποίηση</w:t>
      </w:r>
      <w:r w:rsidRPr="009F0038">
        <w:rPr>
          <w:rFonts w:asciiTheme="minorHAnsi" w:hAnsiTheme="minorHAnsi" w:cstheme="minorHAnsi"/>
        </w:rPr>
        <w:t>: Ο δικαιούχος θα πρέπει να περιγράψει τον τρόπο με τον οποίο τα παραδοτέα/αποτελέσματα της προτεινόμενης πράξης θα αξιοποιηθούν</w:t>
      </w:r>
      <w:r w:rsidRPr="00606092">
        <w:rPr>
          <w:rFonts w:asciiTheme="minorHAnsi" w:hAnsiTheme="minorHAnsi" w:cstheme="minorHAnsi"/>
        </w:rPr>
        <w:t>.</w:t>
      </w:r>
      <w:r w:rsidR="009F0038">
        <w:rPr>
          <w:rFonts w:asciiTheme="minorHAnsi" w:hAnsiTheme="minorHAnsi" w:cstheme="minorHAnsi"/>
        </w:rPr>
        <w:t xml:space="preserve"> </w:t>
      </w:r>
      <w:r w:rsidR="009F0038" w:rsidRPr="009F0038">
        <w:rPr>
          <w:rFonts w:asciiTheme="minorHAnsi" w:hAnsiTheme="minorHAnsi" w:cstheme="minorHAnsi"/>
        </w:rPr>
        <w:t>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474350C5" w14:textId="3446A5DB" w:rsidR="009F0038" w:rsidRDefault="009F0038" w:rsidP="009F0038">
      <w:pPr>
        <w:pStyle w:val="afe"/>
        <w:tabs>
          <w:tab w:val="clear" w:pos="567"/>
          <w:tab w:val="left" w:pos="0"/>
        </w:tabs>
        <w:spacing w:after="120" w:line="280" w:lineRule="exact"/>
        <w:rPr>
          <w:rFonts w:asciiTheme="minorHAnsi" w:hAnsiTheme="minorHAnsi" w:cstheme="minorHAnsi"/>
        </w:rPr>
      </w:pPr>
      <w:r w:rsidRPr="009F0038">
        <w:rPr>
          <w:rFonts w:asciiTheme="minorHAnsi" w:hAnsiTheme="minorHAnsi" w:cstheme="minorHAnsi"/>
        </w:rPr>
        <w:t>Σημειώνεται ότι κατά την ολοκλήρωση μίας πράξης θα πρέπει να εξασφαλίζεται η λειτουργικότητά της.</w:t>
      </w:r>
    </w:p>
    <w:p w14:paraId="7ECC7E38" w14:textId="77777777" w:rsidR="009F0038" w:rsidRPr="009F0038" w:rsidRDefault="009F0038" w:rsidP="009F0038">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b/>
        </w:rPr>
      </w:pPr>
      <w:r w:rsidRPr="009F0038">
        <w:rPr>
          <w:rFonts w:asciiTheme="minorHAnsi" w:hAnsiTheme="minorHAnsi" w:cstheme="minorHAnsi"/>
          <w:b/>
        </w:rPr>
        <w:t xml:space="preserve">Καινοτομία: </w:t>
      </w:r>
      <w:r w:rsidRPr="009F0038">
        <w:rPr>
          <w:rFonts w:asciiTheme="minorHAnsi" w:hAnsiTheme="minorHAnsi" w:cstheme="minorHAnsi"/>
        </w:rPr>
        <w:t>Για ορισμένες κατηγορίες δράσεων, η ΔΑ μπορεί να εισάγει κριτήρια για την αξιολόγηση της καινοτομίας μίας προτεινόμενης πράξης. Το κριτήριο αφορά κατηγορίες δράσεων που στοχεύουν στην καινοτομία.</w:t>
      </w:r>
      <w:r w:rsidRPr="009F0038">
        <w:rPr>
          <w:rFonts w:asciiTheme="minorHAnsi" w:hAnsiTheme="minorHAnsi" w:cstheme="minorHAnsi"/>
          <w:b/>
        </w:rPr>
        <w:t xml:space="preserve"> </w:t>
      </w:r>
    </w:p>
    <w:p w14:paraId="2371BE40" w14:textId="77777777" w:rsidR="00606092" w:rsidRDefault="00B67961" w:rsidP="00C459F8">
      <w:pPr>
        <w:pStyle w:val="afe"/>
        <w:spacing w:after="120" w:line="280" w:lineRule="exact"/>
        <w:rPr>
          <w:rFonts w:asciiTheme="minorHAnsi" w:hAnsiTheme="minorHAnsi" w:cstheme="minorHAnsi"/>
        </w:rPr>
      </w:pPr>
      <w:r w:rsidRPr="00B67961">
        <w:rPr>
          <w:rFonts w:asciiTheme="minorHAnsi" w:hAnsiTheme="minorHAnsi" w:cstheme="minorHAnsi"/>
        </w:rPr>
        <w:t>Τα κριτήρια της 3ης Ομάδας μπορεί να είναι είτε Δυαδικά (ναι/όχι) ή Δυαδικά με αντιστοίχιση ποσοτικών τιμών ή Βαθμολογούμενα.</w:t>
      </w:r>
    </w:p>
    <w:p w14:paraId="5D9C555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5183F93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Τα κριτήρια αυτά μπορεί να καλύπτουν:</w:t>
      </w:r>
    </w:p>
    <w:p w14:paraId="4EFCE622" w14:textId="0DC44BD1" w:rsidR="00B67961" w:rsidRPr="00B15969" w:rsidRDefault="00606092" w:rsidP="00C459F8">
      <w:pPr>
        <w:pStyle w:val="afe"/>
        <w:numPr>
          <w:ilvl w:val="0"/>
          <w:numId w:val="8"/>
        </w:numPr>
        <w:spacing w:after="120" w:line="280" w:lineRule="exact"/>
        <w:ind w:left="0" w:firstLine="0"/>
        <w:rPr>
          <w:rFonts w:asciiTheme="minorHAnsi" w:hAnsiTheme="minorHAnsi" w:cstheme="minorHAnsi"/>
        </w:rPr>
      </w:pPr>
      <w:r w:rsidRPr="00B15969">
        <w:rPr>
          <w:rFonts w:asciiTheme="minorHAnsi" w:hAnsiTheme="minorHAnsi" w:cstheme="minorHAnsi"/>
          <w:b/>
        </w:rPr>
        <w:t xml:space="preserve">Στάδιο εξέλιξης των απαιτούμενων ενεργειών ωρίμανσης της πράξης: </w:t>
      </w:r>
      <w:r w:rsidRPr="00B15969">
        <w:rPr>
          <w:rFonts w:asciiTheme="minorHAnsi" w:hAnsiTheme="minorHAnsi" w:cstheme="minorHAnsi"/>
        </w:rPr>
        <w:t>Εξετάζεται ο βαθμός ωριμότητας της πράξης από την άποψη της εξέλιξης των απαιτο</w:t>
      </w:r>
      <w:r w:rsidR="00B67961" w:rsidRPr="00B15969">
        <w:rPr>
          <w:rFonts w:asciiTheme="minorHAnsi" w:hAnsiTheme="minorHAnsi" w:cstheme="minorHAnsi"/>
        </w:rPr>
        <w:t xml:space="preserve">ύμενων ενεργειών προετοιμασίας </w:t>
      </w:r>
      <w:r w:rsidR="00B15969" w:rsidRPr="00B15969">
        <w:rPr>
          <w:rFonts w:asciiTheme="minorHAnsi" w:hAnsiTheme="minorHAnsi" w:cstheme="minorHAnsi"/>
        </w:rPr>
        <w:t>(μελέτες, έρευνες, εγκρίσεις μελετών, τεύχη δημοπράτησης, κ.λπ.) για την έναρξη της υλοποίησής της.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r w:rsidRPr="00B15969">
        <w:rPr>
          <w:rFonts w:asciiTheme="minorHAnsi" w:hAnsiTheme="minorHAnsi" w:cstheme="minorHAnsi"/>
        </w:rPr>
        <w:t xml:space="preserve">. </w:t>
      </w:r>
    </w:p>
    <w:p w14:paraId="57158BCE" w14:textId="461511C3" w:rsidR="00606092" w:rsidRPr="008F466C"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8F466C">
        <w:rPr>
          <w:rFonts w:asciiTheme="minorHAnsi" w:hAnsiTheme="minorHAnsi" w:cstheme="minorHAnsi"/>
        </w:rPr>
        <w:t xml:space="preserve"> </w:t>
      </w:r>
      <w:r w:rsidR="008F466C" w:rsidRPr="008F466C">
        <w:rPr>
          <w:rFonts w:asciiTheme="minorHAnsi" w:hAnsiTheme="minorHAnsi" w:cstheme="minorHAnsi"/>
        </w:rPr>
        <w:t xml:space="preserve">(πχ διαδικασία απόκτησης γης, </w:t>
      </w:r>
      <w:proofErr w:type="spellStart"/>
      <w:r w:rsidR="008F466C" w:rsidRPr="008F466C">
        <w:rPr>
          <w:rFonts w:asciiTheme="minorHAnsi" w:hAnsiTheme="minorHAnsi" w:cstheme="minorHAnsi"/>
        </w:rPr>
        <w:t>αδειοδοτήσεις</w:t>
      </w:r>
      <w:proofErr w:type="spellEnd"/>
      <w:r w:rsidR="008F466C" w:rsidRPr="008F466C">
        <w:rPr>
          <w:rFonts w:asciiTheme="minorHAnsi" w:hAnsiTheme="minorHAnsi" w:cstheme="minorHAnsi"/>
        </w:rPr>
        <w:t>, εγκρίσεις από συμβούλια κ.λπ.)</w:t>
      </w:r>
      <w:r w:rsidRPr="008F466C">
        <w:rPr>
          <w:rFonts w:asciiTheme="minorHAnsi" w:hAnsiTheme="minorHAnsi" w:cstheme="minorHAnsi"/>
        </w:rPr>
        <w:t>.</w:t>
      </w:r>
    </w:p>
    <w:p w14:paraId="70A1356D" w14:textId="77777777" w:rsidR="00B67961" w:rsidRPr="00B67961" w:rsidRDefault="00B67961"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738B7D65" w14:textId="77777777" w:rsidR="00606092" w:rsidRPr="00606092" w:rsidRDefault="00606092" w:rsidP="00C459F8">
      <w:pPr>
        <w:pStyle w:val="20"/>
        <w:keepLines/>
        <w:numPr>
          <w:ilvl w:val="1"/>
          <w:numId w:val="11"/>
        </w:numPr>
        <w:tabs>
          <w:tab w:val="left" w:pos="567"/>
        </w:tabs>
        <w:spacing w:after="120" w:line="280" w:lineRule="exact"/>
        <w:ind w:left="0" w:firstLine="0"/>
      </w:pPr>
      <w:bookmarkStart w:id="23" w:name="_Toc519337748"/>
      <w:bookmarkStart w:id="24" w:name="_Toc259530210"/>
      <w:bookmarkStart w:id="25" w:name="_Toc259531844"/>
      <w:bookmarkStart w:id="26" w:name="_Toc296418134"/>
      <w:bookmarkStart w:id="27" w:name="_Toc109392543"/>
      <w:bookmarkStart w:id="28" w:name="_Toc154567034"/>
      <w:r w:rsidRPr="00606092">
        <w:t xml:space="preserve">Προσαρμογή κριτηρίων και προσδιορισμός τρόπου βαθμολόγησής </w:t>
      </w:r>
      <w:bookmarkEnd w:id="23"/>
      <w:bookmarkEnd w:id="24"/>
      <w:bookmarkEnd w:id="25"/>
      <w:bookmarkEnd w:id="26"/>
      <w:r w:rsidRPr="00606092">
        <w:t>τους</w:t>
      </w:r>
      <w:bookmarkEnd w:id="27"/>
      <w:bookmarkEnd w:id="28"/>
    </w:p>
    <w:p w14:paraId="495693FC" w14:textId="77777777" w:rsidR="00606092" w:rsidRPr="00606092" w:rsidRDefault="00B67961" w:rsidP="00C459F8">
      <w:pPr>
        <w:pStyle w:val="aff"/>
        <w:spacing w:before="120" w:after="120" w:line="280" w:lineRule="exact"/>
        <w:rPr>
          <w:rFonts w:asciiTheme="minorHAnsi" w:hAnsiTheme="minorHAnsi" w:cstheme="minorHAnsi"/>
          <w:sz w:val="22"/>
          <w:szCs w:val="22"/>
        </w:rPr>
      </w:pPr>
      <w:r w:rsidRPr="00B67961">
        <w:rPr>
          <w:rFonts w:asciiTheme="minorHAnsi" w:hAnsiTheme="minorHAnsi" w:cstheme="minorHAnsi"/>
          <w:sz w:val="22"/>
          <w:szCs w:val="22"/>
        </w:rPr>
        <w:t>Η</w:t>
      </w:r>
      <w:r w:rsidR="00606092" w:rsidRPr="00B67961">
        <w:rPr>
          <w:rFonts w:asciiTheme="minorHAnsi" w:hAnsiTheme="minorHAnsi" w:cstheme="minorHAnsi"/>
          <w:sz w:val="22"/>
          <w:szCs w:val="22"/>
        </w:rPr>
        <w:t xml:space="preserve"> ΔΑ θα εξειδικεύσ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/προσθέσ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 xml:space="preserve">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00606092" w:rsidRPr="00B67961">
        <w:rPr>
          <w:rFonts w:asciiTheme="minorHAnsi" w:hAnsiTheme="minorHAnsi" w:cstheme="minorHAnsi"/>
          <w:sz w:val="22"/>
          <w:szCs w:val="22"/>
        </w:rPr>
        <w:t xml:space="preserve">. </w:t>
      </w:r>
    </w:p>
    <w:p w14:paraId="197813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2EA300B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3E601ED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088CD3B6"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1DA2B547"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Οποιοσδήποτε συνδυασμός των ανωτέρω.</w:t>
      </w:r>
    </w:p>
    <w:p w14:paraId="0611153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5867060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τιμές του κριτηρίου, ακόμη και στην περίπτωση του δυαδικού συστήματος, μπορεί να αντιστοιχούν σε </w:t>
      </w:r>
      <w:proofErr w:type="spellStart"/>
      <w:r w:rsidRPr="00606092">
        <w:rPr>
          <w:rFonts w:asciiTheme="minorHAnsi" w:hAnsiTheme="minorHAnsi" w:cstheme="minorHAnsi"/>
        </w:rPr>
        <w:t>ποσοτικοποιημένες</w:t>
      </w:r>
      <w:proofErr w:type="spellEnd"/>
      <w:r w:rsidRPr="00606092">
        <w:rPr>
          <w:rFonts w:asciiTheme="minorHAnsi" w:hAnsiTheme="minorHAnsi" w:cstheme="minorHAnsi"/>
        </w:rPr>
        <w:t xml:space="preserve"> καταστάσεις. Η τιμή του κριτηρίου μπορεί επίσης να προκύπτει από μαθηματικό τύπο, ο οποίος βασίζεται σε τιμές </w:t>
      </w:r>
      <w:proofErr w:type="spellStart"/>
      <w:r w:rsidRPr="00606092">
        <w:rPr>
          <w:rFonts w:asciiTheme="minorHAnsi" w:hAnsiTheme="minorHAnsi" w:cstheme="minorHAnsi"/>
        </w:rPr>
        <w:t>ποσοτικοποιημένων</w:t>
      </w:r>
      <w:proofErr w:type="spellEnd"/>
      <w:r w:rsidRPr="00606092">
        <w:rPr>
          <w:rFonts w:asciiTheme="minorHAnsi" w:hAnsiTheme="minorHAnsi" w:cstheme="minorHAnsi"/>
        </w:rPr>
        <w:t xml:space="preserve"> μεταβλητών.</w:t>
      </w:r>
    </w:p>
    <w:p w14:paraId="035F968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051EC4A3" w14:textId="77777777" w:rsidR="00606092" w:rsidRPr="007F4186"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επιλογή </w:t>
      </w:r>
      <w:r w:rsidRPr="00606092">
        <w:rPr>
          <w:rFonts w:asciiTheme="minorHAnsi" w:hAnsiTheme="minorHAnsi" w:cstheme="minorHAnsi"/>
          <w:b/>
        </w:rPr>
        <w:t xml:space="preserve">δυαδικής βαθμολόγησης σε όλα τα κριτήρια </w:t>
      </w:r>
      <w:r w:rsidRPr="00606092">
        <w:rPr>
          <w:rFonts w:asciiTheme="minorHAnsi" w:hAnsiTheme="minorHAnsi" w:cstheme="minorHAnsi"/>
        </w:rPr>
        <w:t xml:space="preserve">αρμόζει μόνο στην περίπτωση των προσκλήσεων </w:t>
      </w:r>
      <w:r w:rsidRPr="00606092">
        <w:rPr>
          <w:rFonts w:asciiTheme="minorHAnsi" w:hAnsiTheme="minorHAnsi" w:cstheme="minorHAnsi"/>
          <w:b/>
        </w:rPr>
        <w:t>άμεσης αξιολόγησης</w:t>
      </w:r>
      <w:r w:rsidRPr="00606092">
        <w:rPr>
          <w:rFonts w:asciiTheme="minorHAnsi" w:hAnsiTheme="minorHAnsi" w:cstheme="minorHAnsi"/>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rPr>
          <w:rFonts w:asciiTheme="minorHAnsi" w:hAnsiTheme="minorHAnsi" w:cstheme="minorHAnsi"/>
        </w:rPr>
        <w:t>Προτείνεται, κατά την άμεση αξιολόγηση, τα κριτήρια της 3</w:t>
      </w:r>
      <w:r w:rsidRPr="007F4186">
        <w:rPr>
          <w:rFonts w:asciiTheme="minorHAnsi" w:hAnsiTheme="minorHAnsi" w:cstheme="minorHAnsi"/>
          <w:vertAlign w:val="superscript"/>
        </w:rPr>
        <w:t>ης</w:t>
      </w:r>
      <w:r w:rsidRPr="007F4186">
        <w:rPr>
          <w:rFonts w:asciiTheme="minorHAnsi" w:hAnsiTheme="minorHAnsi" w:cstheme="minorHAnsi"/>
        </w:rPr>
        <w:t xml:space="preserve"> Ομάδας </w:t>
      </w:r>
      <w:r w:rsidRPr="007F4186">
        <w:rPr>
          <w:rFonts w:asciiTheme="minorHAnsi" w:hAnsiTheme="minorHAnsi" w:cstheme="minorHAnsi"/>
          <w:b/>
        </w:rPr>
        <w:t xml:space="preserve">«Αποδοτικότητα» και «Αποτελεσματικότητα» </w:t>
      </w:r>
      <w:r w:rsidRPr="007F4186">
        <w:rPr>
          <w:rFonts w:asciiTheme="minorHAnsi" w:hAnsiTheme="minorHAnsi" w:cstheme="minorHAnsi"/>
        </w:rPr>
        <w:t>καθώς και τα κριτήρια της 4</w:t>
      </w:r>
      <w:r w:rsidRPr="007F4186">
        <w:rPr>
          <w:rFonts w:asciiTheme="minorHAnsi" w:hAnsiTheme="minorHAnsi" w:cstheme="minorHAnsi"/>
          <w:vertAlign w:val="superscript"/>
        </w:rPr>
        <w:t>ης</w:t>
      </w:r>
      <w:r w:rsidRPr="007F4186">
        <w:rPr>
          <w:rFonts w:asciiTheme="minorHAnsi" w:hAnsiTheme="minorHAnsi" w:cstheme="minorHAnsi"/>
        </w:rPr>
        <w:t xml:space="preserve"> ομάδας</w:t>
      </w:r>
      <w:r w:rsidRPr="007F4186">
        <w:rPr>
          <w:rFonts w:asciiTheme="minorHAnsi" w:hAnsiTheme="minorHAnsi" w:cstheme="minorHAnsi"/>
          <w:b/>
        </w:rPr>
        <w:t xml:space="preserve"> «Ωριμότητα Πράξης» </w:t>
      </w:r>
      <w:r w:rsidRPr="007F4186">
        <w:rPr>
          <w:rFonts w:asciiTheme="minorHAnsi" w:hAnsiTheme="minorHAnsi" w:cstheme="minorHAnsi"/>
        </w:rPr>
        <w:t>να αξιολογηθούν με αντιστοίχιση της επιλογής «ΝΑΙ» σε ποσοτική τιμή.</w:t>
      </w:r>
    </w:p>
    <w:p w14:paraId="086A63E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7F4186">
        <w:rPr>
          <w:rFonts w:asciiTheme="minorHAnsi" w:hAnsiTheme="minorHAnsi" w:cstheme="minorHAnsi"/>
        </w:rPr>
        <w:t xml:space="preserve">Στην περίπτωση των προσκλήσεων </w:t>
      </w:r>
      <w:r w:rsidRPr="007F4186">
        <w:rPr>
          <w:rFonts w:asciiTheme="minorHAnsi" w:hAnsiTheme="minorHAnsi" w:cstheme="minorHAnsi"/>
          <w:b/>
        </w:rPr>
        <w:t xml:space="preserve">συγκριτικής αξιολόγησης, </w:t>
      </w:r>
      <w:r w:rsidRPr="007F4186">
        <w:rPr>
          <w:rFonts w:asciiTheme="minorHAnsi" w:hAnsiTheme="minorHAnsi" w:cstheme="minorHAnsi"/>
        </w:rPr>
        <w:t xml:space="preserve">δύο τουλάχιστον κατηγορίες κριτηρίων πρέπει να επιδέχονται </w:t>
      </w:r>
      <w:r w:rsidRPr="007F4186">
        <w:rPr>
          <w:rFonts w:asciiTheme="minorHAnsi" w:hAnsiTheme="minorHAnsi" w:cstheme="minorHAnsi"/>
          <w:b/>
        </w:rPr>
        <w:t xml:space="preserve">βαθμολόγηση με πολλαπλές τιμές, </w:t>
      </w:r>
      <w:r w:rsidRPr="007F4186">
        <w:rPr>
          <w:rFonts w:asciiTheme="minorHAnsi" w:hAnsiTheme="minorHAnsi" w:cstheme="minorHAnsi"/>
        </w:rPr>
        <w:t>ώστε να προκύπτουν κατά</w:t>
      </w:r>
      <w:r w:rsidRPr="00606092">
        <w:rPr>
          <w:rFonts w:asciiTheme="minorHAnsi" w:hAnsiTheme="minorHAnsi" w:cstheme="minorHAnsi"/>
        </w:rPr>
        <w:t xml:space="preserve">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w:t>
      </w:r>
      <w:r w:rsidRPr="007F4186">
        <w:rPr>
          <w:rFonts w:asciiTheme="minorHAnsi" w:hAnsiTheme="minorHAnsi" w:cstheme="minorHAnsi"/>
        </w:rPr>
        <w:t xml:space="preserve">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F4186">
        <w:rPr>
          <w:rFonts w:asciiTheme="minorHAnsi" w:hAnsiTheme="minorHAnsi" w:cstheme="minorHAnsi"/>
          <w:b/>
        </w:rPr>
        <w:t>ομάδα «Σκοπιμότητα» να έχει τον μεγαλύτερο συντελεστή στάθμισης</w:t>
      </w:r>
      <w:r w:rsidRPr="007F4186">
        <w:rPr>
          <w:rFonts w:asciiTheme="minorHAnsi" w:hAnsiTheme="minorHAnsi" w:cstheme="minorHAnsi"/>
        </w:rPr>
        <w:t xml:space="preserve"> (τουλάχιστον 50%).</w:t>
      </w:r>
    </w:p>
    <w:p w14:paraId="748761B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αξιολόγησης εφαρμόζεται </w:t>
      </w:r>
      <w:r w:rsidRPr="00606092">
        <w:rPr>
          <w:rFonts w:asciiTheme="minorHAnsi" w:hAnsiTheme="minorHAnsi" w:cstheme="minorHAnsi"/>
          <w:b/>
        </w:rPr>
        <w:t>διαδοχικά για τις επιμέρους κατηγορίες κριτηρίων</w:t>
      </w:r>
      <w:r w:rsidRPr="00606092">
        <w:rPr>
          <w:rFonts w:asciiTheme="minorHAnsi" w:hAnsiTheme="minorHAnsi" w:cstheme="minorHAnsi"/>
        </w:rPr>
        <w:t xml:space="preserve">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w:t>
      </w:r>
      <w:proofErr w:type="spellStart"/>
      <w:r w:rsidRPr="00606092">
        <w:rPr>
          <w:rFonts w:asciiTheme="minorHAnsi" w:hAnsiTheme="minorHAnsi" w:cstheme="minorHAnsi"/>
        </w:rPr>
        <w:t>επανυποβολής</w:t>
      </w:r>
      <w:proofErr w:type="spellEnd"/>
      <w:r w:rsidRPr="00606092">
        <w:rPr>
          <w:rFonts w:asciiTheme="minorHAnsi" w:hAnsiTheme="minorHAnsi" w:cstheme="minorHAnsi"/>
        </w:rPr>
        <w:t xml:space="preserve"> της.</w:t>
      </w:r>
    </w:p>
    <w:p w14:paraId="08BCB0A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rPr>
        <w:t xml:space="preserve">Το αποτέλεσμα της αξιολόγησης καθώς και η τεκμηρίωση κάθε κριτηρίου καταγράφεται συμπληρώνοντας το </w:t>
      </w:r>
      <w:r w:rsidRPr="00606092">
        <w:rPr>
          <w:rFonts w:asciiTheme="minorHAnsi" w:hAnsiTheme="minorHAnsi" w:cstheme="minorHAnsi"/>
          <w:b/>
        </w:rPr>
        <w:t>Φύλλο Αξιολόγησης της Πράξης.</w:t>
      </w:r>
    </w:p>
    <w:p w14:paraId="49D1C438" w14:textId="77777777" w:rsidR="007F4186" w:rsidRPr="007F4186" w:rsidRDefault="007F4186" w:rsidP="007F4186">
      <w:pPr>
        <w:ind w:left="-9" w:hanging="79"/>
      </w:pPr>
    </w:p>
    <w:p w14:paraId="0F61721C" w14:textId="77777777" w:rsidR="00606092" w:rsidRDefault="00606092" w:rsidP="000A1D33">
      <w:pPr>
        <w:pStyle w:val="1"/>
        <w:sectPr w:rsidR="00606092" w:rsidSect="00C459F8">
          <w:pgSz w:w="11906" w:h="16838"/>
          <w:pgMar w:top="993" w:right="1133" w:bottom="993" w:left="1134" w:header="709" w:footer="709" w:gutter="0"/>
          <w:cols w:space="708"/>
          <w:docGrid w:linePitch="360"/>
        </w:sectPr>
      </w:pPr>
    </w:p>
    <w:p w14:paraId="286366E1" w14:textId="77777777" w:rsidR="000A1D33" w:rsidRPr="000A1D33" w:rsidRDefault="000A1D33" w:rsidP="000A1D33">
      <w:pPr>
        <w:pStyle w:val="1"/>
      </w:pPr>
      <w:bookmarkStart w:id="29" w:name="_Toc154567035"/>
      <w:r w:rsidRPr="000A1D33">
        <w:t>ΜΕΘΟΔΟΛΟΓΙΑ ΚΑΙ ΚΡΙΤΗΡΙΑ ΕΠΙΛΟΓΗΣ ΠΡΑΞΕΩΝ ΔΡΑΣΕΩΝ 1ΗΣ ΈΚΔΟΣΗΣ ΕΓΓΡΑΦΟΥ ΕΞΕΙΔΙΚΕΥΣΗΣ</w:t>
      </w:r>
      <w:bookmarkEnd w:id="29"/>
      <w:r w:rsidRPr="000A1D33">
        <w:t xml:space="preserve"> </w:t>
      </w:r>
    </w:p>
    <w:p w14:paraId="086E7CE4" w14:textId="52E32AD7" w:rsidR="000A1D33" w:rsidRDefault="000A1D33" w:rsidP="00C459F8">
      <w:pPr>
        <w:spacing w:after="120" w:line="280" w:lineRule="exact"/>
        <w:ind w:leftChars="0" w:left="0" w:firstLineChars="0" w:firstLine="0"/>
        <w:jc w:val="both"/>
        <w:rPr>
          <w:rFonts w:asciiTheme="minorHAnsi" w:hAnsiTheme="minorHAnsi" w:cstheme="minorHAnsi"/>
        </w:rPr>
      </w:pPr>
      <w:r w:rsidRPr="000A1D33">
        <w:rPr>
          <w:rFonts w:asciiTheme="minorHAnsi" w:hAnsiTheme="minorHAnsi" w:cstheme="minorHAnsi"/>
        </w:rPr>
        <w:t xml:space="preserve">Στο πλαίσιο </w:t>
      </w:r>
      <w:r>
        <w:rPr>
          <w:rFonts w:asciiTheme="minorHAnsi" w:hAnsiTheme="minorHAnsi" w:cstheme="minorHAnsi"/>
        </w:rPr>
        <w:t xml:space="preserve">της </w:t>
      </w:r>
      <w:r w:rsidR="006F76C1">
        <w:rPr>
          <w:rFonts w:asciiTheme="minorHAnsi" w:hAnsiTheme="minorHAnsi" w:cstheme="minorHAnsi"/>
        </w:rPr>
        <w:t>2</w:t>
      </w:r>
      <w:r w:rsidRPr="00C459F8">
        <w:rPr>
          <w:rFonts w:asciiTheme="minorHAnsi" w:hAnsiTheme="minorHAnsi" w:cstheme="minorHAnsi"/>
        </w:rPr>
        <w:t>ης</w:t>
      </w:r>
      <w:r>
        <w:rPr>
          <w:rFonts w:asciiTheme="minorHAnsi" w:hAnsiTheme="minorHAnsi" w:cstheme="minorHAnsi"/>
        </w:rPr>
        <w:t xml:space="preserve"> Εξειδίκευσης του Προγράμματος</w:t>
      </w:r>
      <w:r w:rsidRPr="000A1D33">
        <w:rPr>
          <w:rFonts w:asciiTheme="minorHAnsi" w:hAnsiTheme="minorHAnsi" w:cstheme="minorHAnsi"/>
        </w:rPr>
        <w:t xml:space="preserve">, </w:t>
      </w:r>
      <w:r>
        <w:rPr>
          <w:rFonts w:asciiTheme="minorHAnsi" w:hAnsiTheme="minorHAnsi" w:cstheme="minorHAnsi"/>
        </w:rPr>
        <w:t>ορίζονται</w:t>
      </w:r>
      <w:r w:rsidRPr="000A1D33">
        <w:rPr>
          <w:rFonts w:asciiTheme="minorHAnsi" w:hAnsiTheme="minorHAnsi" w:cstheme="minorHAnsi"/>
        </w:rPr>
        <w:t xml:space="preserve"> τα κριτήρια επιλογής πράξεων για τις παρακάτω δράσεις :</w:t>
      </w:r>
    </w:p>
    <w:tbl>
      <w:tblPr>
        <w:tblStyle w:val="-11"/>
        <w:tblW w:w="9076" w:type="dxa"/>
        <w:tblLook w:val="04A0" w:firstRow="1" w:lastRow="0" w:firstColumn="1" w:lastColumn="0" w:noHBand="0" w:noVBand="1"/>
      </w:tblPr>
      <w:tblGrid>
        <w:gridCol w:w="1470"/>
        <w:gridCol w:w="1470"/>
        <w:gridCol w:w="4577"/>
        <w:gridCol w:w="1559"/>
      </w:tblGrid>
      <w:tr w:rsidR="00802826" w14:paraId="1DA55630" w14:textId="77777777" w:rsidTr="00802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29298B4" w14:textId="77777777" w:rsidR="00802826" w:rsidRDefault="00802826" w:rsidP="008F6C9E">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Άξονας</w:t>
            </w:r>
          </w:p>
        </w:tc>
        <w:tc>
          <w:tcPr>
            <w:tcW w:w="1470" w:type="dxa"/>
          </w:tcPr>
          <w:p w14:paraId="6CF8EB9C"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Ταμείο</w:t>
            </w:r>
          </w:p>
        </w:tc>
        <w:tc>
          <w:tcPr>
            <w:tcW w:w="4577" w:type="dxa"/>
          </w:tcPr>
          <w:p w14:paraId="24739EAF"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Δράση</w:t>
            </w:r>
          </w:p>
        </w:tc>
        <w:tc>
          <w:tcPr>
            <w:tcW w:w="1559" w:type="dxa"/>
          </w:tcPr>
          <w:p w14:paraId="029B5F58"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Διαδικασία Αξιολόγησης</w:t>
            </w:r>
          </w:p>
        </w:tc>
      </w:tr>
      <w:tr w:rsidR="00802826" w14:paraId="5E4F65FC"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AE83126" w14:textId="543226DC" w:rsidR="00802826" w:rsidRPr="0085586D" w:rsidRDefault="0085586D" w:rsidP="00802826">
            <w:pPr>
              <w:spacing w:after="120" w:line="280" w:lineRule="exact"/>
              <w:ind w:leftChars="0" w:left="0" w:firstLineChars="0" w:firstLine="0"/>
              <w:jc w:val="center"/>
              <w:rPr>
                <w:rFonts w:asciiTheme="minorHAnsi" w:hAnsiTheme="minorHAnsi" w:cstheme="minorHAnsi"/>
                <w:lang w:val="en-US"/>
              </w:rPr>
            </w:pPr>
            <w:r>
              <w:rPr>
                <w:rFonts w:asciiTheme="minorHAnsi" w:hAnsiTheme="minorHAnsi" w:cstheme="minorHAnsi"/>
                <w:lang w:val="en-US"/>
              </w:rPr>
              <w:t>1</w:t>
            </w:r>
          </w:p>
        </w:tc>
        <w:tc>
          <w:tcPr>
            <w:tcW w:w="1470" w:type="dxa"/>
          </w:tcPr>
          <w:p w14:paraId="68B27B1C" w14:textId="54762B41" w:rsidR="00802826" w:rsidRDefault="0085586D" w:rsidP="00802826">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2229C833" w14:textId="1F93E057" w:rsidR="00802826" w:rsidRPr="00FC70E8" w:rsidRDefault="002F6556" w:rsidP="002F6556">
            <w:pPr>
              <w:pStyle w:val="af8"/>
              <w:spacing w:after="120"/>
              <w:ind w:leftChars="0" w:left="-16" w:firstLineChars="0" w:firstLine="0"/>
              <w:contextualSpacing/>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2F6556">
              <w:rPr>
                <w:rFonts w:asciiTheme="minorHAnsi" w:hAnsiTheme="minorHAnsi" w:cstheme="minorHAnsi"/>
              </w:rPr>
              <w:t>1.i.1: Εκσυγχρονισμός</w:t>
            </w:r>
            <w:r>
              <w:rPr>
                <w:rFonts w:asciiTheme="minorHAnsi" w:hAnsiTheme="minorHAnsi" w:cstheme="minorHAnsi"/>
              </w:rPr>
              <w:t>-</w:t>
            </w:r>
            <w:r w:rsidRPr="002F6556">
              <w:rPr>
                <w:rFonts w:asciiTheme="minorHAnsi" w:hAnsiTheme="minorHAnsi" w:cstheme="minorHAnsi"/>
              </w:rPr>
              <w:t xml:space="preserve"> αναβάθμιση</w:t>
            </w:r>
            <w:r>
              <w:rPr>
                <w:rFonts w:asciiTheme="minorHAnsi" w:hAnsiTheme="minorHAnsi" w:cstheme="minorHAnsi"/>
              </w:rPr>
              <w:t>-</w:t>
            </w:r>
            <w:r w:rsidRPr="002F6556">
              <w:rPr>
                <w:rFonts w:asciiTheme="minorHAnsi" w:hAnsiTheme="minorHAnsi" w:cstheme="minorHAnsi"/>
              </w:rPr>
              <w:t xml:space="preserve"> δημιουργία ερευνητικών υποδομών δημόσιων ερευνητικών κέντρων και πανεπιστημιακών εργαστηρίων έρευνας &amp; ανάπτυξης </w:t>
            </w:r>
            <w:r>
              <w:rPr>
                <w:rFonts w:asciiTheme="minorHAnsi" w:hAnsiTheme="minorHAnsi" w:cstheme="minorHAnsi"/>
              </w:rPr>
              <w:t xml:space="preserve">/ </w:t>
            </w:r>
            <w:r w:rsidRPr="002F6556">
              <w:rPr>
                <w:rFonts w:asciiTheme="minorHAnsi" w:hAnsiTheme="minorHAnsi" w:cstheme="minorHAnsi"/>
              </w:rPr>
              <w:t>1.i.1.α1: Ενίσχυση της ικανότητας ερευνητικών φορέων με την δημιουργία νέων ερευνητικών κέντρων (κτιριακά, εξοπλισμός, λειτουργικές δαπάνες)</w:t>
            </w:r>
          </w:p>
        </w:tc>
        <w:tc>
          <w:tcPr>
            <w:tcW w:w="1559" w:type="dxa"/>
          </w:tcPr>
          <w:p w14:paraId="37F21D00" w14:textId="77777777" w:rsidR="00802826" w:rsidRDefault="00802826" w:rsidP="008F6C9E">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5586D" w14:paraId="1F59541F"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27085E59" w14:textId="79B1503C" w:rsidR="0085586D" w:rsidRDefault="0085586D" w:rsidP="0085586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07184218" w14:textId="22600396" w:rsidR="0085586D" w:rsidRDefault="0085586D" w:rsidP="0085586D">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48AC4A51" w14:textId="5926F583" w:rsidR="0085586D" w:rsidRPr="00FC70E8" w:rsidRDefault="0085586D" w:rsidP="0085586D">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001E5">
              <w:rPr>
                <w:rFonts w:asciiTheme="minorHAnsi" w:hAnsiTheme="minorHAnsi" w:cstheme="minorHAnsi"/>
              </w:rPr>
              <w:t>2Α.i.1: Δράσεις Αναβάθμισης και Εξοικονόμησης ενέργειας δημόσιων υποδομών / Υποδράση 2Α.i.1.α2 Έργα ενεργειακής αναβάθμισης δημόσιων κτιρίων με δυνατότητα ενσωμάτωσης έξυπνων συστημάτων διαχείρισης ενέργειας και αξιοποίησης ΑΠΕ</w:t>
            </w:r>
          </w:p>
        </w:tc>
        <w:tc>
          <w:tcPr>
            <w:tcW w:w="1559" w:type="dxa"/>
          </w:tcPr>
          <w:p w14:paraId="14ABD6BA" w14:textId="65562E26" w:rsidR="0085586D" w:rsidRDefault="006A5B7F" w:rsidP="0085586D">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Συγκριτική</w:t>
            </w:r>
          </w:p>
        </w:tc>
      </w:tr>
      <w:tr w:rsidR="0085586D" w14:paraId="35198447"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40FCE5BB" w14:textId="77777777" w:rsidR="0085586D" w:rsidRDefault="0085586D" w:rsidP="0085586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410600D0" w14:textId="77777777" w:rsidR="0085586D" w:rsidRDefault="0085586D" w:rsidP="0085586D">
            <w:pPr>
              <w:ind w:left="-9" w:hanging="79"/>
              <w:jc w:val="center"/>
              <w:cnfStyle w:val="000000100000" w:firstRow="0" w:lastRow="0" w:firstColumn="0" w:lastColumn="0" w:oddVBand="0" w:evenVBand="0" w:oddHBand="1" w:evenHBand="0" w:firstRowFirstColumn="0" w:firstRowLastColumn="0" w:lastRowFirstColumn="0" w:lastRowLastColumn="0"/>
            </w:pPr>
            <w:r w:rsidRPr="00BF23F9">
              <w:rPr>
                <w:rFonts w:asciiTheme="minorHAnsi" w:hAnsiTheme="minorHAnsi" w:cstheme="minorHAnsi"/>
              </w:rPr>
              <w:t>ΕΤΠΑ</w:t>
            </w:r>
          </w:p>
        </w:tc>
        <w:tc>
          <w:tcPr>
            <w:tcW w:w="4577" w:type="dxa"/>
          </w:tcPr>
          <w:p w14:paraId="1E5A0926" w14:textId="27CFCC6A" w:rsidR="0085586D" w:rsidRPr="00FC70E8" w:rsidRDefault="0085586D" w:rsidP="0085586D">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C70E8">
              <w:rPr>
                <w:rFonts w:asciiTheme="minorHAnsi" w:hAnsiTheme="minorHAnsi" w:cstheme="minorHAnsi"/>
              </w:rPr>
              <w:t xml:space="preserve">2Α.iv.1 Έργα προστασίας από την κλιματική αλλαγή / 2Α.iv.1α Έργα διευθέτησης και διαχείρισης </w:t>
            </w:r>
            <w:proofErr w:type="spellStart"/>
            <w:r w:rsidRPr="00FC70E8">
              <w:rPr>
                <w:rFonts w:asciiTheme="minorHAnsi" w:hAnsiTheme="minorHAnsi" w:cstheme="minorHAnsi"/>
              </w:rPr>
              <w:t>πλημμυρικών</w:t>
            </w:r>
            <w:proofErr w:type="spellEnd"/>
            <w:r w:rsidRPr="00FC70E8">
              <w:rPr>
                <w:rFonts w:asciiTheme="minorHAnsi" w:hAnsiTheme="minorHAnsi" w:cstheme="minorHAnsi"/>
              </w:rPr>
              <w:t xml:space="preserve"> υδάτων σε οριοθετημένα ρέματα – χειμάρρους, ευθύνης τοπικών αρχών στις Ζώνες Δυνητικά Υψηλού Κινδύνου του Υδατικού Διαμερίσματος Ηπείρου</w:t>
            </w:r>
            <w:r>
              <w:rPr>
                <w:rFonts w:asciiTheme="minorHAnsi" w:hAnsiTheme="minorHAnsi" w:cstheme="minorHAnsi"/>
              </w:rPr>
              <w:t xml:space="preserve"> </w:t>
            </w:r>
            <w:r w:rsidRPr="005B26AB">
              <w:rPr>
                <w:rFonts w:asciiTheme="minorHAnsi" w:hAnsiTheme="minorHAnsi" w:cstheme="minorHAnsi"/>
                <w:i/>
              </w:rPr>
              <w:t xml:space="preserve">(τροποποίηση μεθόδου αξιολόγησης και </w:t>
            </w:r>
            <w:proofErr w:type="spellStart"/>
            <w:r w:rsidRPr="005B26AB">
              <w:rPr>
                <w:rFonts w:asciiTheme="minorHAnsi" w:hAnsiTheme="minorHAnsi" w:cstheme="minorHAnsi"/>
                <w:i/>
              </w:rPr>
              <w:t>κριτιρίων</w:t>
            </w:r>
            <w:proofErr w:type="spellEnd"/>
            <w:r w:rsidRPr="005B26AB">
              <w:rPr>
                <w:rFonts w:asciiTheme="minorHAnsi" w:hAnsiTheme="minorHAnsi" w:cstheme="minorHAnsi"/>
                <w:i/>
              </w:rPr>
              <w:t>)</w:t>
            </w:r>
          </w:p>
        </w:tc>
        <w:tc>
          <w:tcPr>
            <w:tcW w:w="1559" w:type="dxa"/>
          </w:tcPr>
          <w:p w14:paraId="7F1DCB9F" w14:textId="57C12F28" w:rsidR="0085586D" w:rsidRPr="00C459F8" w:rsidRDefault="0085586D" w:rsidP="0085586D">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5586D" w14:paraId="2EE8FA83"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707C0A46" w14:textId="03F3C0AE" w:rsidR="0085586D" w:rsidRDefault="0085586D" w:rsidP="0085586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61A31657" w14:textId="2C93291F" w:rsidR="0085586D" w:rsidRPr="00BF23F9" w:rsidRDefault="0085586D" w:rsidP="0085586D">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489CEBA2" w14:textId="4B645FA6" w:rsidR="0085586D" w:rsidRPr="00FC70E8" w:rsidRDefault="0085586D" w:rsidP="0085586D">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C70E8">
              <w:rPr>
                <w:rFonts w:asciiTheme="minorHAnsi" w:hAnsiTheme="minorHAnsi" w:cstheme="minorHAnsi"/>
              </w:rPr>
              <w:t xml:space="preserve">2Α.iv.1 Έργα προστασίας από την κλιματική αλλαγή / </w:t>
            </w:r>
            <w:r w:rsidRPr="001D1830">
              <w:rPr>
                <w:rFonts w:asciiTheme="minorHAnsi" w:hAnsiTheme="minorHAnsi" w:cstheme="minorHAnsi"/>
              </w:rPr>
              <w:t>2Α.i</w:t>
            </w:r>
            <w:r>
              <w:rPr>
                <w:rFonts w:asciiTheme="minorHAnsi" w:hAnsiTheme="minorHAnsi" w:cstheme="minorHAnsi"/>
                <w:lang w:val="en-US"/>
              </w:rPr>
              <w:t>v</w:t>
            </w:r>
            <w:r w:rsidRPr="001D1830">
              <w:rPr>
                <w:rFonts w:asciiTheme="minorHAnsi" w:hAnsiTheme="minorHAnsi" w:cstheme="minorHAnsi"/>
              </w:rPr>
              <w:t>.1β Έργα κατασκευής νέων και αναβάθμισης υφιστάμενων δικτύων αποχέτευσης όμβριων υδάτων στις Ζώνες Δυνητικά Υψηλού Κινδύνου του Υδατικού Διαμερίσματος Ηπείρου</w:t>
            </w:r>
          </w:p>
        </w:tc>
        <w:tc>
          <w:tcPr>
            <w:tcW w:w="1559" w:type="dxa"/>
          </w:tcPr>
          <w:p w14:paraId="4708927F" w14:textId="5D4B4FDA" w:rsidR="0085586D" w:rsidRDefault="0085586D" w:rsidP="0085586D">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Συγκριτική</w:t>
            </w:r>
          </w:p>
        </w:tc>
      </w:tr>
      <w:tr w:rsidR="0085586D" w14:paraId="42BEA914"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026AADDE" w14:textId="7A576558" w:rsidR="0085586D" w:rsidRDefault="0085586D" w:rsidP="0085586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519CC523" w14:textId="16343501" w:rsidR="0085586D" w:rsidRPr="00BF23F9" w:rsidRDefault="0085586D" w:rsidP="0085586D">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06439EFF" w14:textId="2A7E5F5E" w:rsidR="0085586D" w:rsidRPr="00FC70E8" w:rsidRDefault="0085586D" w:rsidP="0085586D">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5001E5">
              <w:rPr>
                <w:rFonts w:asciiTheme="minorHAnsi" w:hAnsiTheme="minorHAnsi" w:cstheme="minorHAnsi"/>
              </w:rPr>
              <w:t>2Α.v.1: Υλοποίηση δράσεων του Διαχειριστικού Σχεδίου Λεκανών Απορροής Υδατικού Διαμερίσματος Ηπείρου</w:t>
            </w:r>
          </w:p>
        </w:tc>
        <w:tc>
          <w:tcPr>
            <w:tcW w:w="1559" w:type="dxa"/>
          </w:tcPr>
          <w:p w14:paraId="6B37477E" w14:textId="3FA88591" w:rsidR="0085586D" w:rsidRDefault="0085586D" w:rsidP="0085586D">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5586D" w14:paraId="5ABC1142"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6A930DBE" w14:textId="16EAEB54" w:rsidR="0085586D" w:rsidRDefault="0085586D" w:rsidP="0085586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3</w:t>
            </w:r>
          </w:p>
        </w:tc>
        <w:tc>
          <w:tcPr>
            <w:tcW w:w="1470" w:type="dxa"/>
          </w:tcPr>
          <w:p w14:paraId="26833034" w14:textId="19A6B0A7" w:rsidR="0085586D" w:rsidRPr="00BF23F9" w:rsidRDefault="0085586D" w:rsidP="0085586D">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11DD103D" w14:textId="2B2FA2D7" w:rsidR="0085586D" w:rsidRPr="00FC70E8" w:rsidRDefault="0085586D" w:rsidP="0085586D">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32D04">
              <w:rPr>
                <w:rFonts w:asciiTheme="minorHAnsi" w:hAnsiTheme="minorHAnsi" w:cstheme="minorHAnsi"/>
              </w:rPr>
              <w:t>3.ii.2: Δράσεις οδικής ασφάλειας</w:t>
            </w:r>
          </w:p>
        </w:tc>
        <w:tc>
          <w:tcPr>
            <w:tcW w:w="1559" w:type="dxa"/>
          </w:tcPr>
          <w:p w14:paraId="68C4A35D" w14:textId="2446D31D" w:rsidR="0085586D" w:rsidRDefault="0085586D" w:rsidP="0085586D">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3C43B1" w14:paraId="44BF392C"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08F597C" w14:textId="07137EA2" w:rsidR="003C43B1" w:rsidRDefault="003C43B1" w:rsidP="003C43B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7668D08C" w14:textId="446A4044" w:rsidR="003C43B1" w:rsidRPr="00BF23F9" w:rsidRDefault="003C43B1" w:rsidP="003C43B1">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2E157748" w14:textId="67D21732" w:rsidR="003C43B1" w:rsidRPr="00D32D04" w:rsidRDefault="003C43B1" w:rsidP="003C43B1">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3C43B1">
              <w:rPr>
                <w:rFonts w:asciiTheme="minorHAnsi" w:hAnsiTheme="minorHAnsi" w:cstheme="minorHAnsi"/>
              </w:rPr>
              <w:t>4Β.στ.1: Πρόγραμμα ανάπτυξης και ενδυνάμωσης διεπιστημονικών συμβουλευτικών και υποστηρικτικών δομών και μαθησιακής υποστήριξης/ συνεκπαίδευσης μαθητών/ τριών με αναπηρία ή/και ειδικές εκπαιδευτικές ανάγκες για την ισότιμη πρόσβαση και συμπερίληψη στην εκπαίδευση</w:t>
            </w:r>
          </w:p>
        </w:tc>
        <w:tc>
          <w:tcPr>
            <w:tcW w:w="1559" w:type="dxa"/>
          </w:tcPr>
          <w:p w14:paraId="088DD8B4" w14:textId="54B035F9" w:rsidR="003C43B1" w:rsidRDefault="003C43B1" w:rsidP="003C43B1">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3C43B1" w14:paraId="7E23A024"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1D4F3B11" w14:textId="77777777" w:rsidR="003C43B1" w:rsidRDefault="003C43B1" w:rsidP="003C43B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0399BBB1" w14:textId="77777777" w:rsidR="003C43B1" w:rsidRDefault="003C43B1" w:rsidP="003C43B1">
            <w:pPr>
              <w:ind w:left="-9" w:hanging="79"/>
              <w:jc w:val="center"/>
              <w:cnfStyle w:val="000000000000" w:firstRow="0" w:lastRow="0" w:firstColumn="0" w:lastColumn="0" w:oddVBand="0" w:evenVBand="0" w:oddHBand="0" w:evenHBand="0" w:firstRowFirstColumn="0" w:firstRowLastColumn="0" w:lastRowFirstColumn="0" w:lastRowLastColumn="0"/>
            </w:pPr>
            <w:r w:rsidRPr="00666B0A">
              <w:rPr>
                <w:rFonts w:asciiTheme="minorHAnsi" w:hAnsiTheme="minorHAnsi" w:cstheme="minorHAnsi"/>
              </w:rPr>
              <w:t>ΕΚΤ+</w:t>
            </w:r>
          </w:p>
        </w:tc>
        <w:tc>
          <w:tcPr>
            <w:tcW w:w="4577" w:type="dxa"/>
          </w:tcPr>
          <w:p w14:paraId="3BC237D6" w14:textId="47D95FD7" w:rsidR="003C43B1" w:rsidRDefault="003C43B1" w:rsidP="003C43B1">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4Β.ια.1 Κέντρα Κοινότητας</w:t>
            </w:r>
            <w:r w:rsidRPr="002B1392">
              <w:rPr>
                <w:rFonts w:asciiTheme="minorHAnsi" w:hAnsiTheme="minorHAnsi" w:cstheme="minorHAnsi"/>
              </w:rPr>
              <w:t>/ 4Β.ια.1</w:t>
            </w:r>
            <w:r>
              <w:rPr>
                <w:rFonts w:asciiTheme="minorHAnsi" w:hAnsiTheme="minorHAnsi" w:cstheme="minorHAnsi"/>
              </w:rPr>
              <w:t>β</w:t>
            </w:r>
            <w:r w:rsidRPr="002B1392">
              <w:rPr>
                <w:rFonts w:asciiTheme="minorHAnsi" w:hAnsiTheme="minorHAnsi" w:cstheme="minorHAnsi"/>
              </w:rPr>
              <w:t xml:space="preserve">: </w:t>
            </w:r>
            <w:r>
              <w:rPr>
                <w:rFonts w:asciiTheme="minorHAnsi" w:hAnsiTheme="minorHAnsi" w:cstheme="minorHAnsi"/>
              </w:rPr>
              <w:t>Ε</w:t>
            </w:r>
            <w:r w:rsidRPr="009B474B">
              <w:rPr>
                <w:rFonts w:asciiTheme="minorHAnsi" w:hAnsiTheme="minorHAnsi" w:cstheme="minorHAnsi"/>
              </w:rPr>
              <w:t>ν</w:t>
            </w:r>
            <w:r>
              <w:rPr>
                <w:rFonts w:asciiTheme="minorHAnsi" w:hAnsiTheme="minorHAnsi" w:cstheme="minorHAnsi"/>
              </w:rPr>
              <w:t>ί</w:t>
            </w:r>
            <w:r w:rsidRPr="009B474B">
              <w:rPr>
                <w:rFonts w:asciiTheme="minorHAnsi" w:hAnsiTheme="minorHAnsi" w:cstheme="minorHAnsi"/>
              </w:rPr>
              <w:t>σχυση των υπηρεσι</w:t>
            </w:r>
            <w:r>
              <w:rPr>
                <w:rFonts w:asciiTheme="minorHAnsi" w:hAnsiTheme="minorHAnsi" w:cstheme="minorHAnsi"/>
              </w:rPr>
              <w:t>ώ</w:t>
            </w:r>
            <w:r w:rsidRPr="009B474B">
              <w:rPr>
                <w:rFonts w:asciiTheme="minorHAnsi" w:hAnsiTheme="minorHAnsi" w:cstheme="minorHAnsi"/>
              </w:rPr>
              <w:t>ν πολιτισμικ</w:t>
            </w:r>
            <w:r>
              <w:rPr>
                <w:rFonts w:asciiTheme="minorHAnsi" w:hAnsiTheme="minorHAnsi" w:cstheme="minorHAnsi"/>
              </w:rPr>
              <w:t>ή</w:t>
            </w:r>
            <w:r w:rsidRPr="009B474B">
              <w:rPr>
                <w:rFonts w:asciiTheme="minorHAnsi" w:hAnsiTheme="minorHAnsi" w:cstheme="minorHAnsi"/>
              </w:rPr>
              <w:t>ς διαμεσολ</w:t>
            </w:r>
            <w:r>
              <w:rPr>
                <w:rFonts w:asciiTheme="minorHAnsi" w:hAnsiTheme="minorHAnsi" w:cstheme="minorHAnsi"/>
              </w:rPr>
              <w:t>ά</w:t>
            </w:r>
            <w:r w:rsidRPr="009B474B">
              <w:rPr>
                <w:rFonts w:asciiTheme="minorHAnsi" w:hAnsiTheme="minorHAnsi" w:cstheme="minorHAnsi"/>
              </w:rPr>
              <w:t xml:space="preserve">βησης σε </w:t>
            </w:r>
            <w:r>
              <w:rPr>
                <w:rFonts w:asciiTheme="minorHAnsi" w:hAnsiTheme="minorHAnsi" w:cstheme="minorHAnsi"/>
              </w:rPr>
              <w:t>Κέ</w:t>
            </w:r>
            <w:r w:rsidRPr="009B474B">
              <w:rPr>
                <w:rFonts w:asciiTheme="minorHAnsi" w:hAnsiTheme="minorHAnsi" w:cstheme="minorHAnsi"/>
              </w:rPr>
              <w:t>ντρα κοιν</w:t>
            </w:r>
            <w:r>
              <w:rPr>
                <w:rFonts w:asciiTheme="minorHAnsi" w:hAnsiTheme="minorHAnsi" w:cstheme="minorHAnsi"/>
              </w:rPr>
              <w:t>ό</w:t>
            </w:r>
            <w:r w:rsidRPr="009B474B">
              <w:rPr>
                <w:rFonts w:asciiTheme="minorHAnsi" w:hAnsiTheme="minorHAnsi" w:cstheme="minorHAnsi"/>
              </w:rPr>
              <w:t xml:space="preserve">τητας / </w:t>
            </w:r>
            <w:r>
              <w:rPr>
                <w:rFonts w:asciiTheme="minorHAnsi" w:hAnsiTheme="minorHAnsi" w:cstheme="minorHAnsi"/>
              </w:rPr>
              <w:t>Κέ</w:t>
            </w:r>
            <w:r w:rsidRPr="009B474B">
              <w:rPr>
                <w:rFonts w:asciiTheme="minorHAnsi" w:hAnsiTheme="minorHAnsi" w:cstheme="minorHAnsi"/>
              </w:rPr>
              <w:t xml:space="preserve">ντρα </w:t>
            </w:r>
            <w:r>
              <w:rPr>
                <w:rFonts w:asciiTheme="minorHAnsi" w:hAnsiTheme="minorHAnsi" w:cstheme="minorHAnsi"/>
              </w:rPr>
              <w:t>έ</w:t>
            </w:r>
            <w:r w:rsidRPr="009B474B">
              <w:rPr>
                <w:rFonts w:asciiTheme="minorHAnsi" w:hAnsiTheme="minorHAnsi" w:cstheme="minorHAnsi"/>
              </w:rPr>
              <w:t>νταξης μεταναστ</w:t>
            </w:r>
            <w:r>
              <w:rPr>
                <w:rFonts w:asciiTheme="minorHAnsi" w:hAnsiTheme="minorHAnsi" w:cstheme="minorHAnsi"/>
              </w:rPr>
              <w:t>ώ</w:t>
            </w:r>
            <w:r w:rsidR="00DB4333">
              <w:rPr>
                <w:rFonts w:asciiTheme="minorHAnsi" w:hAnsiTheme="minorHAnsi" w:cstheme="minorHAnsi"/>
              </w:rPr>
              <w:t>ν</w:t>
            </w:r>
          </w:p>
        </w:tc>
        <w:tc>
          <w:tcPr>
            <w:tcW w:w="1559" w:type="dxa"/>
          </w:tcPr>
          <w:p w14:paraId="24E4F1F9" w14:textId="77777777" w:rsidR="003C43B1" w:rsidRDefault="003C43B1" w:rsidP="003C43B1">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3C43B1" w14:paraId="2F688068"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7F3C3744" w14:textId="0BB14520" w:rsidR="003C43B1" w:rsidRDefault="003C43B1" w:rsidP="003C43B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44211D98" w14:textId="168AFCFC" w:rsidR="003C43B1" w:rsidRPr="00666B0A" w:rsidRDefault="003C43B1" w:rsidP="003C43B1">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45792DA8" w14:textId="61689743" w:rsidR="003C43B1" w:rsidRPr="00802826" w:rsidRDefault="003C43B1" w:rsidP="003C43B1">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D37396">
              <w:rPr>
                <w:rFonts w:asciiTheme="minorHAnsi" w:hAnsiTheme="minorHAnsi" w:cstheme="minorHAnsi"/>
              </w:rPr>
              <w:t>4Β.ια.8: Περιφερειακό Παρατηρητήριο Κοινωνικής Ένταξης</w:t>
            </w:r>
          </w:p>
        </w:tc>
        <w:tc>
          <w:tcPr>
            <w:tcW w:w="1559" w:type="dxa"/>
          </w:tcPr>
          <w:p w14:paraId="54D94CEA" w14:textId="6B5DE1EE" w:rsidR="003C43B1" w:rsidRDefault="003C43B1" w:rsidP="003C43B1">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3C43B1" w14:paraId="608E047A"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37C3783E" w14:textId="5CF62E5F" w:rsidR="003C43B1" w:rsidRDefault="003C43B1" w:rsidP="003C43B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60E8C367" w14:textId="77777777" w:rsidR="003C43B1" w:rsidRDefault="003C43B1" w:rsidP="003C43B1">
            <w:pPr>
              <w:ind w:left="-9" w:hanging="79"/>
              <w:jc w:val="center"/>
              <w:cnfStyle w:val="000000000000" w:firstRow="0" w:lastRow="0" w:firstColumn="0" w:lastColumn="0" w:oddVBand="0" w:evenVBand="0" w:oddHBand="0" w:evenHBand="0" w:firstRowFirstColumn="0" w:firstRowLastColumn="0" w:lastRowFirstColumn="0" w:lastRowLastColumn="0"/>
            </w:pPr>
            <w:r w:rsidRPr="00666B0A">
              <w:rPr>
                <w:rFonts w:asciiTheme="minorHAnsi" w:hAnsiTheme="minorHAnsi" w:cstheme="minorHAnsi"/>
              </w:rPr>
              <w:t>ΕΚΤ+</w:t>
            </w:r>
          </w:p>
        </w:tc>
        <w:tc>
          <w:tcPr>
            <w:tcW w:w="4577" w:type="dxa"/>
          </w:tcPr>
          <w:p w14:paraId="5C9D414D" w14:textId="192B758B" w:rsidR="003C43B1" w:rsidRDefault="003C43B1" w:rsidP="003C43B1">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37396">
              <w:rPr>
                <w:rFonts w:asciiTheme="minorHAnsi" w:hAnsiTheme="minorHAnsi" w:cstheme="minorHAnsi"/>
              </w:rPr>
              <w:t>4Β.ιβ.1: Παρεμβάσεις για την αντιμετώπιση της φτώχειας και του κοινωνικού αποκλεισμού</w:t>
            </w:r>
          </w:p>
        </w:tc>
        <w:tc>
          <w:tcPr>
            <w:tcW w:w="1559" w:type="dxa"/>
          </w:tcPr>
          <w:p w14:paraId="17DEFC9E" w14:textId="6DD9F0C2" w:rsidR="003C43B1" w:rsidRDefault="003C43B1" w:rsidP="003C43B1">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bl>
    <w:p w14:paraId="4250BF05" w14:textId="77777777" w:rsidR="000A1D33" w:rsidRPr="000A1D33" w:rsidRDefault="000A1D33" w:rsidP="000A1D33">
      <w:pPr>
        <w:spacing w:after="120" w:line="280" w:lineRule="exact"/>
        <w:ind w:left="-9" w:hanging="79"/>
        <w:rPr>
          <w:rFonts w:asciiTheme="minorHAnsi" w:hAnsiTheme="minorHAnsi" w:cstheme="minorHAnsi"/>
        </w:rPr>
        <w:sectPr w:rsidR="000A1D33" w:rsidRPr="000A1D33" w:rsidSect="00B46559">
          <w:pgSz w:w="11906" w:h="16838"/>
          <w:pgMar w:top="993" w:right="1797" w:bottom="993" w:left="1276" w:header="709" w:footer="709" w:gutter="0"/>
          <w:cols w:space="708"/>
          <w:docGrid w:linePitch="360"/>
        </w:sectPr>
      </w:pPr>
    </w:p>
    <w:p w14:paraId="6AB71E32" w14:textId="60FDE0AB" w:rsidR="00010C45" w:rsidRPr="001A0042" w:rsidRDefault="00010C45" w:rsidP="00010C45">
      <w:pPr>
        <w:pStyle w:val="20"/>
      </w:pPr>
      <w:bookmarkStart w:id="30" w:name="_Toc154567036"/>
      <w:bookmarkEnd w:id="2"/>
      <w:bookmarkEnd w:id="3"/>
      <w:bookmarkEnd w:id="4"/>
      <w:bookmarkEnd w:id="5"/>
      <w:r w:rsidRPr="00D625A0">
        <w:t xml:space="preserve">Δράση : </w:t>
      </w:r>
      <w:r w:rsidRPr="00A12D54">
        <w:t>3.ii.2: Δράσεις οδικής ασφάλειας</w:t>
      </w:r>
      <w:r>
        <w:t xml:space="preserve"> / </w:t>
      </w:r>
      <w:r w:rsidRPr="00341777">
        <w:t>Υποδράση 3.ii.2</w:t>
      </w:r>
      <w:r w:rsidRPr="00010C45">
        <w:t>β: Βραχυπρόθεσμες επεμβάσεις μικρής κλίμακας και Μεσοπρόθεσμες επεμβάσεις μεγαλύτερης κλίμακας σε σημεία Μειωμένης Οδικής Ασφάλειας (ΜΟΑ) του Εθνικού και Επαρχιακού οδικού δικτύου</w:t>
      </w:r>
      <w:bookmarkEnd w:id="30"/>
    </w:p>
    <w:tbl>
      <w:tblPr>
        <w:tblW w:w="14789"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842"/>
        <w:gridCol w:w="3260"/>
        <w:gridCol w:w="4253"/>
        <w:gridCol w:w="6"/>
        <w:gridCol w:w="1695"/>
        <w:gridCol w:w="6"/>
        <w:gridCol w:w="1553"/>
        <w:gridCol w:w="1843"/>
      </w:tblGrid>
      <w:tr w:rsidR="003D34B4" w:rsidRPr="00D625A0" w14:paraId="2886B6B2" w14:textId="77777777" w:rsidTr="00414536">
        <w:trPr>
          <w:trHeight w:val="443"/>
        </w:trPr>
        <w:tc>
          <w:tcPr>
            <w:tcW w:w="14789" w:type="dxa"/>
            <w:gridSpan w:val="9"/>
            <w:shd w:val="clear" w:color="auto" w:fill="548DD4"/>
            <w:noWrap/>
            <w:vAlign w:val="center"/>
          </w:tcPr>
          <w:p w14:paraId="355211EE" w14:textId="77777777" w:rsidR="003D34B4" w:rsidRPr="00D625A0" w:rsidRDefault="003D34B4" w:rsidP="00414536">
            <w:pPr>
              <w:spacing w:after="120" w:line="280" w:lineRule="atLeast"/>
              <w:ind w:left="-30" w:hanging="58"/>
              <w:jc w:val="center"/>
              <w:rPr>
                <w:rFonts w:ascii="Arial Narrow" w:hAnsi="Arial Narrow" w:cstheme="minorHAnsi"/>
                <w:b/>
                <w:color w:val="FFFFFF"/>
                <w:sz w:val="16"/>
                <w:szCs w:val="16"/>
              </w:rPr>
            </w:pPr>
            <w:r w:rsidRPr="00D625A0">
              <w:rPr>
                <w:rFonts w:ascii="Arial Narrow" w:hAnsi="Arial Narrow" w:cstheme="minorHAnsi"/>
                <w:b/>
                <w:bCs/>
                <w:color w:val="FFFFFF"/>
                <w:sz w:val="16"/>
                <w:szCs w:val="16"/>
              </w:rPr>
              <w:t xml:space="preserve">ΣΤΑΔΙΟ Α΄: </w:t>
            </w:r>
            <w:r w:rsidRPr="00D625A0">
              <w:rPr>
                <w:rFonts w:ascii="Arial Narrow" w:hAnsi="Arial Narrow" w:cstheme="minorHAnsi"/>
                <w:b/>
                <w:color w:val="FFFFFF"/>
                <w:sz w:val="16"/>
                <w:szCs w:val="16"/>
              </w:rPr>
              <w:t>Έλεγχος πληρότητας και επιλεξιμότητας πρότασης</w:t>
            </w:r>
          </w:p>
        </w:tc>
      </w:tr>
      <w:tr w:rsidR="003D34B4" w:rsidRPr="00D625A0" w14:paraId="613EDF4B" w14:textId="77777777" w:rsidTr="00414536">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531B9F55"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842" w:type="dxa"/>
            <w:tcBorders>
              <w:top w:val="single" w:sz="8" w:space="0" w:color="auto"/>
              <w:left w:val="single" w:sz="8" w:space="0" w:color="auto"/>
              <w:bottom w:val="single" w:sz="8" w:space="0" w:color="auto"/>
              <w:right w:val="single" w:sz="4" w:space="0" w:color="auto"/>
            </w:tcBorders>
            <w:vAlign w:val="bottom"/>
          </w:tcPr>
          <w:p w14:paraId="65BC6375"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074068B5"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ΚΡΙΤΗΡΙΟ</w:t>
            </w:r>
          </w:p>
        </w:tc>
        <w:tc>
          <w:tcPr>
            <w:tcW w:w="4253" w:type="dxa"/>
            <w:tcBorders>
              <w:top w:val="single" w:sz="8" w:space="0" w:color="auto"/>
              <w:left w:val="nil"/>
              <w:bottom w:val="single" w:sz="8" w:space="0" w:color="auto"/>
              <w:right w:val="single" w:sz="4" w:space="0" w:color="auto"/>
            </w:tcBorders>
          </w:tcPr>
          <w:p w14:paraId="4CFD9C21"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385B768E"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 xml:space="preserve">ΤΙΜΗ </w:t>
            </w:r>
          </w:p>
        </w:tc>
        <w:tc>
          <w:tcPr>
            <w:tcW w:w="1559" w:type="dxa"/>
            <w:gridSpan w:val="2"/>
            <w:tcBorders>
              <w:top w:val="single" w:sz="4" w:space="0" w:color="auto"/>
              <w:left w:val="nil"/>
              <w:bottom w:val="single" w:sz="4" w:space="0" w:color="auto"/>
              <w:right w:val="single" w:sz="4" w:space="0" w:color="auto"/>
            </w:tcBorders>
            <w:vAlign w:val="center"/>
          </w:tcPr>
          <w:p w14:paraId="27DFF3E3" w14:textId="77777777" w:rsidR="003D34B4" w:rsidRPr="00D625A0" w:rsidRDefault="003D34B4" w:rsidP="00414536">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ΒΑΘΜΟΛΟΓΙΑ</w:t>
            </w:r>
          </w:p>
        </w:tc>
        <w:tc>
          <w:tcPr>
            <w:tcW w:w="1843" w:type="dxa"/>
            <w:tcBorders>
              <w:top w:val="single" w:sz="4" w:space="0" w:color="auto"/>
              <w:left w:val="single" w:sz="4" w:space="0" w:color="auto"/>
              <w:bottom w:val="single" w:sz="4" w:space="0" w:color="auto"/>
              <w:right w:val="single" w:sz="4" w:space="0" w:color="auto"/>
            </w:tcBorders>
            <w:noWrap/>
            <w:vAlign w:val="center"/>
          </w:tcPr>
          <w:p w14:paraId="559C1E2F" w14:textId="77777777" w:rsidR="003D34B4" w:rsidRPr="00D625A0" w:rsidRDefault="003D34B4" w:rsidP="00414536">
            <w:pPr>
              <w:spacing w:before="60" w:after="60"/>
              <w:ind w:leftChars="0" w:left="58" w:hanging="58"/>
              <w:jc w:val="center"/>
              <w:rPr>
                <w:rFonts w:ascii="Arial Narrow" w:hAnsi="Arial Narrow" w:cstheme="minorHAnsi"/>
                <w:b/>
                <w:caps/>
                <w:color w:val="000000"/>
                <w:sz w:val="16"/>
                <w:szCs w:val="16"/>
                <w:lang w:val="en-US"/>
              </w:rPr>
            </w:pPr>
            <w:r w:rsidRPr="00D625A0">
              <w:rPr>
                <w:rFonts w:ascii="Arial Narrow" w:hAnsi="Arial Narrow" w:cstheme="minorHAnsi"/>
                <w:b/>
                <w:caps/>
                <w:color w:val="000000"/>
                <w:sz w:val="16"/>
                <w:szCs w:val="16"/>
                <w:lang w:val="en-US"/>
              </w:rPr>
              <w:t>AITIO</w:t>
            </w:r>
            <w:r w:rsidRPr="00D625A0">
              <w:rPr>
                <w:rFonts w:ascii="Arial Narrow" w:hAnsi="Arial Narrow" w:cstheme="minorHAnsi"/>
                <w:b/>
                <w:caps/>
                <w:color w:val="000000"/>
                <w:sz w:val="16"/>
                <w:szCs w:val="16"/>
              </w:rPr>
              <w:t>ΛΟΓΗΣΗ</w:t>
            </w:r>
          </w:p>
        </w:tc>
      </w:tr>
      <w:tr w:rsidR="003D34B4" w:rsidRPr="00D625A0" w14:paraId="143CF709" w14:textId="77777777" w:rsidTr="00414536">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center"/>
          </w:tcPr>
          <w:p w14:paraId="44092181"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842" w:type="dxa"/>
            <w:vMerge w:val="restart"/>
            <w:tcBorders>
              <w:top w:val="single" w:sz="8" w:space="0" w:color="auto"/>
              <w:left w:val="single" w:sz="4" w:space="0" w:color="auto"/>
              <w:right w:val="single" w:sz="4" w:space="0" w:color="auto"/>
            </w:tcBorders>
            <w:vAlign w:val="center"/>
          </w:tcPr>
          <w:p w14:paraId="2D5722DD"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sz w:val="16"/>
                <w:szCs w:val="16"/>
              </w:rPr>
              <w:t>Έλεγχος πληρότητας και επιλεξιμότητας πρότασης</w:t>
            </w:r>
          </w:p>
        </w:tc>
        <w:tc>
          <w:tcPr>
            <w:tcW w:w="3260" w:type="dxa"/>
            <w:vMerge w:val="restart"/>
            <w:tcBorders>
              <w:top w:val="single" w:sz="8" w:space="0" w:color="auto"/>
              <w:left w:val="nil"/>
              <w:right w:val="single" w:sz="4" w:space="0" w:color="auto"/>
            </w:tcBorders>
            <w:noWrap/>
            <w:vAlign w:val="center"/>
          </w:tcPr>
          <w:p w14:paraId="02E13954" w14:textId="77777777" w:rsidR="003D34B4" w:rsidRPr="00D625A0" w:rsidRDefault="003D34B4" w:rsidP="00414536">
            <w:pPr>
              <w:spacing w:before="60" w:after="60"/>
              <w:ind w:leftChars="18" w:left="56" w:hangingChars="10" w:hanging="16"/>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Δικαιούχος που εμπίπτει στην πρόσκληση </w:t>
            </w:r>
          </w:p>
        </w:tc>
        <w:tc>
          <w:tcPr>
            <w:tcW w:w="4253" w:type="dxa"/>
            <w:vMerge w:val="restart"/>
            <w:tcBorders>
              <w:top w:val="single" w:sz="8" w:space="0" w:color="auto"/>
              <w:left w:val="nil"/>
              <w:right w:val="single" w:sz="4" w:space="0" w:color="auto"/>
            </w:tcBorders>
            <w:vAlign w:val="center"/>
          </w:tcPr>
          <w:p w14:paraId="1560F21B" w14:textId="77777777" w:rsidR="003D34B4" w:rsidRPr="00D625A0" w:rsidRDefault="003D34B4" w:rsidP="00414536">
            <w:pPr>
              <w:spacing w:before="60" w:after="60"/>
              <w:ind w:leftChars="18" w:left="56" w:hangingChars="10" w:hanging="16"/>
              <w:jc w:val="both"/>
              <w:rPr>
                <w:rFonts w:ascii="Arial Narrow" w:hAnsi="Arial Narrow" w:cstheme="minorHAnsi"/>
                <w:sz w:val="16"/>
                <w:szCs w:val="16"/>
                <w:highlight w:val="yellow"/>
              </w:rPr>
            </w:pPr>
            <w:r w:rsidRPr="00D625A0">
              <w:rPr>
                <w:rFonts w:ascii="Arial Narrow" w:hAnsi="Arial Narrow" w:cstheme="minorHAnsi"/>
                <w:sz w:val="16"/>
                <w:szCs w:val="16"/>
              </w:rPr>
              <w:t>Εξετάζεται εάν ο φορέας που υποβάλλει την πρόταση εμπίπτει στις κατηγορίες δυνητικών δικαιούχων που ορίζονται στην πρόσκληση.</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4334BE31"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559" w:type="dxa"/>
            <w:gridSpan w:val="2"/>
            <w:vMerge w:val="restart"/>
            <w:tcBorders>
              <w:top w:val="single" w:sz="4" w:space="0" w:color="auto"/>
              <w:left w:val="nil"/>
              <w:right w:val="single" w:sz="4" w:space="0" w:color="auto"/>
            </w:tcBorders>
          </w:tcPr>
          <w:p w14:paraId="59713A1C"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1843" w:type="dxa"/>
            <w:vMerge w:val="restart"/>
            <w:tcBorders>
              <w:top w:val="single" w:sz="4" w:space="0" w:color="auto"/>
              <w:left w:val="single" w:sz="4" w:space="0" w:color="auto"/>
              <w:right w:val="single" w:sz="4" w:space="0" w:color="auto"/>
            </w:tcBorders>
            <w:noWrap/>
            <w:vAlign w:val="center"/>
          </w:tcPr>
          <w:p w14:paraId="67CF3BFB"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rPr>
              <w:t> </w:t>
            </w:r>
          </w:p>
        </w:tc>
      </w:tr>
      <w:tr w:rsidR="003D34B4" w:rsidRPr="00D625A0" w14:paraId="49C48896" w14:textId="77777777" w:rsidTr="00414536">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center"/>
          </w:tcPr>
          <w:p w14:paraId="01DDC880"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34617AC4" w14:textId="77777777" w:rsidR="003D34B4" w:rsidRPr="00D625A0" w:rsidRDefault="003D34B4" w:rsidP="00414536">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1AAF87C0" w14:textId="77777777" w:rsidR="003D34B4" w:rsidRPr="00D625A0" w:rsidRDefault="003D34B4" w:rsidP="00414536">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5AF7935C" w14:textId="77777777" w:rsidR="003D34B4" w:rsidRPr="00D625A0" w:rsidRDefault="003D34B4" w:rsidP="00414536">
            <w:pPr>
              <w:spacing w:before="60" w:after="60"/>
              <w:ind w:leftChars="18" w:left="56" w:hangingChars="10" w:hanging="16"/>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66DD1C9E"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559" w:type="dxa"/>
            <w:gridSpan w:val="2"/>
            <w:vMerge/>
            <w:tcBorders>
              <w:left w:val="nil"/>
              <w:bottom w:val="single" w:sz="4" w:space="0" w:color="auto"/>
              <w:right w:val="single" w:sz="4" w:space="0" w:color="auto"/>
            </w:tcBorders>
          </w:tcPr>
          <w:p w14:paraId="4B9FBE54"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4" w:space="0" w:color="auto"/>
            </w:tcBorders>
            <w:noWrap/>
            <w:vAlign w:val="center"/>
          </w:tcPr>
          <w:p w14:paraId="4A5569B1"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r>
      <w:tr w:rsidR="003D34B4" w:rsidRPr="00D625A0" w14:paraId="292E2AC4" w14:textId="77777777" w:rsidTr="00414536">
        <w:tblPrEx>
          <w:tblBorders>
            <w:top w:val="none" w:sz="0" w:space="0" w:color="auto"/>
            <w:left w:val="none" w:sz="0" w:space="0" w:color="auto"/>
            <w:bottom w:val="none" w:sz="0" w:space="0" w:color="auto"/>
            <w:right w:val="none" w:sz="0" w:space="0" w:color="auto"/>
          </w:tblBorders>
        </w:tblPrEx>
        <w:trPr>
          <w:trHeight w:val="662"/>
        </w:trPr>
        <w:tc>
          <w:tcPr>
            <w:tcW w:w="331" w:type="dxa"/>
            <w:vMerge w:val="restart"/>
            <w:tcBorders>
              <w:left w:val="single" w:sz="8" w:space="0" w:color="auto"/>
              <w:right w:val="single" w:sz="4" w:space="0" w:color="auto"/>
            </w:tcBorders>
            <w:noWrap/>
            <w:vAlign w:val="center"/>
          </w:tcPr>
          <w:p w14:paraId="13B8C1CE"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842" w:type="dxa"/>
            <w:vMerge/>
            <w:tcBorders>
              <w:left w:val="single" w:sz="4" w:space="0" w:color="auto"/>
              <w:right w:val="single" w:sz="4" w:space="0" w:color="auto"/>
            </w:tcBorders>
            <w:vAlign w:val="center"/>
          </w:tcPr>
          <w:p w14:paraId="31EFB11C" w14:textId="77777777" w:rsidR="003D34B4" w:rsidRPr="00D625A0" w:rsidRDefault="003D34B4" w:rsidP="00414536">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536A5EA1" w14:textId="77777777" w:rsidR="003D34B4" w:rsidRPr="00D625A0" w:rsidRDefault="003D34B4" w:rsidP="00414536">
            <w:pPr>
              <w:spacing w:before="60" w:after="60"/>
              <w:ind w:leftChars="18" w:left="56" w:hangingChars="10" w:hanging="16"/>
              <w:rPr>
                <w:rFonts w:ascii="Arial Narrow" w:hAnsi="Arial Narrow" w:cstheme="minorHAnsi"/>
                <w:color w:val="000000"/>
                <w:sz w:val="16"/>
                <w:szCs w:val="16"/>
              </w:rPr>
            </w:pPr>
            <w:r w:rsidRPr="00D625A0">
              <w:rPr>
                <w:rFonts w:ascii="Arial Narrow" w:hAnsi="Arial Narrow" w:cstheme="minorHAnsi"/>
                <w:color w:val="000000"/>
                <w:sz w:val="16"/>
                <w:szCs w:val="16"/>
              </w:rPr>
              <w:t>Αρμοδιότητα του δικαιούχου να υλοποιήσει την πράξη</w:t>
            </w:r>
          </w:p>
        </w:tc>
        <w:tc>
          <w:tcPr>
            <w:tcW w:w="4253" w:type="dxa"/>
            <w:vMerge w:val="restart"/>
            <w:tcBorders>
              <w:left w:val="nil"/>
              <w:right w:val="single" w:sz="4" w:space="0" w:color="auto"/>
            </w:tcBorders>
            <w:vAlign w:val="center"/>
          </w:tcPr>
          <w:p w14:paraId="32BD3010" w14:textId="77777777" w:rsidR="003D34B4" w:rsidRPr="00D625A0" w:rsidRDefault="003D34B4" w:rsidP="00414536">
            <w:pPr>
              <w:spacing w:before="60" w:after="60"/>
              <w:ind w:leftChars="18" w:left="56" w:hangingChars="10" w:hanging="16"/>
              <w:jc w:val="both"/>
              <w:rPr>
                <w:rFonts w:ascii="Arial Narrow" w:hAnsi="Arial Narrow" w:cstheme="minorHAnsi"/>
                <w:sz w:val="16"/>
                <w:szCs w:val="16"/>
              </w:rPr>
            </w:pPr>
            <w:r w:rsidRPr="00D625A0">
              <w:rPr>
                <w:rFonts w:ascii="Arial Narrow" w:hAnsi="Arial Narrow" w:cstheme="minorHAnsi"/>
                <w:sz w:val="16"/>
                <w:szCs w:val="16"/>
              </w:rPr>
              <w:t xml:space="preserve">Εξετάζεται αν ο φορέας που υποβάλει την πρόταση έχει την αρμοδιότητα </w:t>
            </w:r>
            <w:r w:rsidRPr="00734A54">
              <w:rPr>
                <w:rFonts w:ascii="Arial Narrow" w:hAnsi="Arial Narrow" w:cstheme="minorHAnsi"/>
                <w:sz w:val="16"/>
                <w:szCs w:val="16"/>
              </w:rPr>
              <w:t xml:space="preserve">εκτέλεσης της πράξης. Ο έλεγχος γίνεται με βάση στοιχεία τεκμηρίωσης, όπως κανονιστικές αποφάσεις, καταστατικά φορέων </w:t>
            </w:r>
            <w:proofErr w:type="spellStart"/>
            <w:r w:rsidRPr="00734A54">
              <w:rPr>
                <w:rFonts w:ascii="Arial Narrow" w:hAnsi="Arial Narrow" w:cstheme="minorHAnsi"/>
                <w:sz w:val="16"/>
                <w:szCs w:val="16"/>
              </w:rPr>
              <w:t>κλπ</w:t>
            </w:r>
            <w:proofErr w:type="spellEnd"/>
            <w:r w:rsidRPr="00734A54">
              <w:rPr>
                <w:rFonts w:ascii="Arial Narrow" w:hAnsi="Arial Narrow" w:cstheme="minorHAnsi"/>
                <w:sz w:val="16"/>
                <w:szCs w:val="16"/>
              </w:rPr>
              <w:t xml:space="preserve"> που η ΔΑ αναζητάει από την καρτέλα του δικαιούχου στο ΟΠΣ.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w:t>
            </w:r>
            <w:r w:rsidRPr="00D625A0">
              <w:rPr>
                <w:rFonts w:ascii="Arial Narrow" w:hAnsi="Arial Narrow" w:cstheme="minorHAnsi"/>
                <w:sz w:val="16"/>
                <w:szCs w:val="16"/>
              </w:rPr>
              <w:t xml:space="preserve"> αίτημα η προγραμματική σύμβαση ή η έγκρισή της από τα αρμόδια όργανα καθώς και σχέδιο αυτής.</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1EE9AD08"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559" w:type="dxa"/>
            <w:gridSpan w:val="2"/>
            <w:vMerge w:val="restart"/>
            <w:tcBorders>
              <w:left w:val="nil"/>
              <w:right w:val="single" w:sz="4" w:space="0" w:color="auto"/>
            </w:tcBorders>
          </w:tcPr>
          <w:p w14:paraId="059FCFDF"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1843" w:type="dxa"/>
            <w:vMerge w:val="restart"/>
            <w:tcBorders>
              <w:left w:val="single" w:sz="4" w:space="0" w:color="auto"/>
              <w:right w:val="single" w:sz="4" w:space="0" w:color="auto"/>
            </w:tcBorders>
            <w:noWrap/>
            <w:vAlign w:val="center"/>
          </w:tcPr>
          <w:p w14:paraId="5EF647D2"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r>
      <w:tr w:rsidR="003D34B4" w:rsidRPr="00D625A0" w14:paraId="7D2D4787" w14:textId="77777777" w:rsidTr="00414536">
        <w:tblPrEx>
          <w:tblBorders>
            <w:top w:val="none" w:sz="0" w:space="0" w:color="auto"/>
            <w:left w:val="none" w:sz="0" w:space="0" w:color="auto"/>
            <w:bottom w:val="none" w:sz="0" w:space="0" w:color="auto"/>
            <w:right w:val="none" w:sz="0" w:space="0" w:color="auto"/>
          </w:tblBorders>
        </w:tblPrEx>
        <w:trPr>
          <w:trHeight w:val="686"/>
        </w:trPr>
        <w:tc>
          <w:tcPr>
            <w:tcW w:w="331" w:type="dxa"/>
            <w:vMerge/>
            <w:tcBorders>
              <w:left w:val="single" w:sz="8" w:space="0" w:color="auto"/>
              <w:bottom w:val="single" w:sz="8" w:space="0" w:color="auto"/>
              <w:right w:val="single" w:sz="4" w:space="0" w:color="auto"/>
            </w:tcBorders>
            <w:noWrap/>
            <w:vAlign w:val="center"/>
          </w:tcPr>
          <w:p w14:paraId="6B2B751F"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7D3910E2" w14:textId="77777777" w:rsidR="003D34B4" w:rsidRPr="00D625A0" w:rsidRDefault="003D34B4" w:rsidP="00414536">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11499A3A" w14:textId="77777777" w:rsidR="003D34B4" w:rsidRPr="00D625A0" w:rsidRDefault="003D34B4" w:rsidP="00414536">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4FAE5ABE" w14:textId="77777777" w:rsidR="003D34B4" w:rsidRPr="00D625A0" w:rsidRDefault="003D34B4" w:rsidP="00414536">
            <w:pPr>
              <w:spacing w:before="60" w:after="60"/>
              <w:ind w:leftChars="18" w:left="56" w:hangingChars="10" w:hanging="16"/>
              <w:jc w:val="both"/>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6EDC0349"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559" w:type="dxa"/>
            <w:gridSpan w:val="2"/>
            <w:vMerge/>
            <w:tcBorders>
              <w:left w:val="nil"/>
              <w:bottom w:val="single" w:sz="4" w:space="0" w:color="auto"/>
              <w:right w:val="single" w:sz="4" w:space="0" w:color="auto"/>
            </w:tcBorders>
          </w:tcPr>
          <w:p w14:paraId="097706AD"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4" w:space="0" w:color="auto"/>
            </w:tcBorders>
            <w:noWrap/>
            <w:vAlign w:val="center"/>
          </w:tcPr>
          <w:p w14:paraId="3647D7C4"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r>
      <w:tr w:rsidR="003D34B4" w:rsidRPr="00D625A0" w14:paraId="09C3BF43" w14:textId="77777777" w:rsidTr="00414536">
        <w:tblPrEx>
          <w:tblBorders>
            <w:top w:val="none" w:sz="0" w:space="0" w:color="auto"/>
            <w:left w:val="none" w:sz="0" w:space="0" w:color="auto"/>
            <w:bottom w:val="none" w:sz="0" w:space="0" w:color="auto"/>
            <w:right w:val="none" w:sz="0" w:space="0" w:color="auto"/>
          </w:tblBorders>
        </w:tblPrEx>
        <w:trPr>
          <w:trHeight w:val="574"/>
        </w:trPr>
        <w:tc>
          <w:tcPr>
            <w:tcW w:w="331" w:type="dxa"/>
            <w:vMerge w:val="restart"/>
            <w:tcBorders>
              <w:left w:val="single" w:sz="8" w:space="0" w:color="auto"/>
              <w:right w:val="single" w:sz="4" w:space="0" w:color="auto"/>
            </w:tcBorders>
            <w:noWrap/>
            <w:vAlign w:val="center"/>
          </w:tcPr>
          <w:p w14:paraId="4D1DF144"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842" w:type="dxa"/>
            <w:vMerge/>
            <w:tcBorders>
              <w:left w:val="single" w:sz="4" w:space="0" w:color="auto"/>
              <w:right w:val="single" w:sz="4" w:space="0" w:color="auto"/>
            </w:tcBorders>
            <w:vAlign w:val="center"/>
          </w:tcPr>
          <w:p w14:paraId="10BD94D9" w14:textId="77777777" w:rsidR="003D34B4" w:rsidRPr="00D625A0" w:rsidRDefault="003D34B4" w:rsidP="00414536">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540405D3" w14:textId="77777777" w:rsidR="003D34B4" w:rsidRPr="00C04951" w:rsidRDefault="003D34B4" w:rsidP="00414536">
            <w:pPr>
              <w:spacing w:before="60" w:after="60"/>
              <w:ind w:leftChars="18" w:left="56" w:hangingChars="10" w:hanging="16"/>
              <w:rPr>
                <w:rFonts w:ascii="Arial Narrow" w:hAnsi="Arial Narrow" w:cstheme="minorHAnsi"/>
                <w:color w:val="000000"/>
                <w:sz w:val="16"/>
                <w:szCs w:val="16"/>
              </w:rPr>
            </w:pPr>
            <w:r w:rsidRPr="00C04951">
              <w:rPr>
                <w:rFonts w:ascii="Arial Narrow" w:hAnsi="Arial Narrow" w:cstheme="minorHAnsi"/>
                <w:color w:val="000000"/>
                <w:sz w:val="16"/>
                <w:szCs w:val="16"/>
              </w:rPr>
              <w:t>Αρμοδιότητα του φορέα λειτουργίας και συντήρησης</w:t>
            </w:r>
          </w:p>
        </w:tc>
        <w:tc>
          <w:tcPr>
            <w:tcW w:w="4253" w:type="dxa"/>
            <w:vMerge w:val="restart"/>
            <w:tcBorders>
              <w:left w:val="nil"/>
              <w:right w:val="single" w:sz="4" w:space="0" w:color="auto"/>
            </w:tcBorders>
            <w:vAlign w:val="center"/>
          </w:tcPr>
          <w:p w14:paraId="396043F3" w14:textId="77777777" w:rsidR="003D34B4" w:rsidRPr="00C04951" w:rsidRDefault="003D34B4" w:rsidP="00414536">
            <w:pPr>
              <w:spacing w:before="60" w:after="60"/>
              <w:ind w:leftChars="18" w:left="56" w:hangingChars="10" w:hanging="16"/>
              <w:jc w:val="both"/>
              <w:rPr>
                <w:rFonts w:ascii="Arial Narrow" w:hAnsi="Arial Narrow" w:cstheme="minorHAnsi"/>
                <w:sz w:val="16"/>
                <w:szCs w:val="16"/>
              </w:rPr>
            </w:pPr>
            <w:r w:rsidRPr="00C04951">
              <w:rPr>
                <w:rFonts w:ascii="Arial Narrow" w:hAnsi="Arial Narrow" w:cstheme="minorHAnsi"/>
                <w:sz w:val="16"/>
                <w:szCs w:val="16"/>
              </w:rPr>
              <w:t>Εξετάζεται αν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3D1B8204"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559" w:type="dxa"/>
            <w:gridSpan w:val="2"/>
            <w:vMerge w:val="restart"/>
            <w:tcBorders>
              <w:left w:val="nil"/>
              <w:right w:val="single" w:sz="4" w:space="0" w:color="auto"/>
            </w:tcBorders>
          </w:tcPr>
          <w:p w14:paraId="6357AAE5"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1843" w:type="dxa"/>
            <w:vMerge w:val="restart"/>
            <w:tcBorders>
              <w:left w:val="single" w:sz="4" w:space="0" w:color="auto"/>
              <w:right w:val="single" w:sz="4" w:space="0" w:color="auto"/>
            </w:tcBorders>
            <w:noWrap/>
            <w:vAlign w:val="center"/>
          </w:tcPr>
          <w:p w14:paraId="3543EC0F"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r>
      <w:tr w:rsidR="003D34B4" w:rsidRPr="00D625A0" w14:paraId="7380BF9A" w14:textId="77777777" w:rsidTr="00414536">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right w:val="single" w:sz="4" w:space="0" w:color="auto"/>
            </w:tcBorders>
            <w:noWrap/>
            <w:vAlign w:val="center"/>
          </w:tcPr>
          <w:p w14:paraId="358D2F94"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04670A20" w14:textId="77777777" w:rsidR="003D34B4" w:rsidRPr="00D625A0" w:rsidRDefault="003D34B4" w:rsidP="00414536">
            <w:pPr>
              <w:spacing w:before="60" w:after="60"/>
              <w:ind w:leftChars="0" w:left="58" w:hanging="58"/>
              <w:jc w:val="center"/>
              <w:rPr>
                <w:rFonts w:ascii="Arial Narrow" w:hAnsi="Arial Narrow" w:cstheme="minorHAnsi"/>
                <w:b/>
                <w:sz w:val="16"/>
                <w:szCs w:val="16"/>
              </w:rPr>
            </w:pPr>
          </w:p>
        </w:tc>
        <w:tc>
          <w:tcPr>
            <w:tcW w:w="3260" w:type="dxa"/>
            <w:vMerge/>
            <w:tcBorders>
              <w:left w:val="nil"/>
              <w:right w:val="single" w:sz="4" w:space="0" w:color="auto"/>
            </w:tcBorders>
            <w:noWrap/>
            <w:vAlign w:val="center"/>
          </w:tcPr>
          <w:p w14:paraId="7FFC1A6E" w14:textId="77777777" w:rsidR="003D34B4" w:rsidRPr="00D625A0" w:rsidRDefault="003D34B4" w:rsidP="00414536">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right w:val="single" w:sz="4" w:space="0" w:color="auto"/>
            </w:tcBorders>
            <w:vAlign w:val="center"/>
          </w:tcPr>
          <w:p w14:paraId="058EDFA2" w14:textId="77777777" w:rsidR="003D34B4" w:rsidRPr="00D625A0" w:rsidRDefault="003D34B4" w:rsidP="00414536">
            <w:pPr>
              <w:spacing w:before="60" w:after="60"/>
              <w:ind w:leftChars="18" w:left="56" w:hangingChars="10" w:hanging="16"/>
              <w:jc w:val="both"/>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5525EC18"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559" w:type="dxa"/>
            <w:gridSpan w:val="2"/>
            <w:vMerge/>
            <w:tcBorders>
              <w:left w:val="nil"/>
              <w:right w:val="single" w:sz="4" w:space="0" w:color="auto"/>
            </w:tcBorders>
          </w:tcPr>
          <w:p w14:paraId="2ADF2EEF"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right w:val="single" w:sz="4" w:space="0" w:color="auto"/>
            </w:tcBorders>
            <w:noWrap/>
            <w:vAlign w:val="center"/>
          </w:tcPr>
          <w:p w14:paraId="4F1854F9"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r>
      <w:tr w:rsidR="003D34B4" w:rsidRPr="00D625A0" w14:paraId="685C9DAC" w14:textId="77777777" w:rsidTr="00414536">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bottom w:val="single" w:sz="8" w:space="0" w:color="auto"/>
              <w:right w:val="single" w:sz="4" w:space="0" w:color="auto"/>
            </w:tcBorders>
            <w:noWrap/>
            <w:vAlign w:val="center"/>
          </w:tcPr>
          <w:p w14:paraId="2D436D69"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0EC90F5E" w14:textId="77777777" w:rsidR="003D34B4" w:rsidRPr="00D625A0" w:rsidRDefault="003D34B4" w:rsidP="00414536">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525F41CB" w14:textId="77777777" w:rsidR="003D34B4" w:rsidRPr="00D625A0" w:rsidRDefault="003D34B4" w:rsidP="00414536">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2B6BEEE0" w14:textId="77777777" w:rsidR="003D34B4" w:rsidRPr="00D625A0" w:rsidRDefault="003D34B4" w:rsidP="00414536">
            <w:pPr>
              <w:spacing w:before="60" w:after="60"/>
              <w:ind w:leftChars="18" w:left="56" w:hangingChars="10" w:hanging="16"/>
              <w:jc w:val="both"/>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66B7D0F4"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Δεν εφαρμόζεται</w:t>
            </w:r>
          </w:p>
        </w:tc>
        <w:tc>
          <w:tcPr>
            <w:tcW w:w="1559" w:type="dxa"/>
            <w:gridSpan w:val="2"/>
            <w:vMerge/>
            <w:tcBorders>
              <w:left w:val="nil"/>
              <w:bottom w:val="single" w:sz="4" w:space="0" w:color="auto"/>
              <w:right w:val="single" w:sz="4" w:space="0" w:color="auto"/>
            </w:tcBorders>
          </w:tcPr>
          <w:p w14:paraId="34D808B8"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4" w:space="0" w:color="auto"/>
            </w:tcBorders>
            <w:noWrap/>
            <w:vAlign w:val="center"/>
          </w:tcPr>
          <w:p w14:paraId="5ED339C8"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r>
      <w:tr w:rsidR="003D34B4" w:rsidRPr="00D625A0" w14:paraId="4A22B766" w14:textId="77777777" w:rsidTr="00414536">
        <w:tblPrEx>
          <w:tblBorders>
            <w:top w:val="none" w:sz="0" w:space="0" w:color="auto"/>
            <w:left w:val="none" w:sz="0" w:space="0" w:color="auto"/>
            <w:bottom w:val="none" w:sz="0" w:space="0" w:color="auto"/>
            <w:right w:val="none" w:sz="0" w:space="0" w:color="auto"/>
          </w:tblBorders>
        </w:tblPrEx>
        <w:trPr>
          <w:trHeight w:val="385"/>
        </w:trPr>
        <w:tc>
          <w:tcPr>
            <w:tcW w:w="331" w:type="dxa"/>
            <w:vMerge w:val="restart"/>
            <w:tcBorders>
              <w:top w:val="single" w:sz="8" w:space="0" w:color="auto"/>
              <w:left w:val="single" w:sz="8" w:space="0" w:color="auto"/>
              <w:right w:val="single" w:sz="4" w:space="0" w:color="auto"/>
            </w:tcBorders>
            <w:noWrap/>
            <w:vAlign w:val="center"/>
          </w:tcPr>
          <w:p w14:paraId="4419BE87"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842" w:type="dxa"/>
            <w:vMerge/>
            <w:tcBorders>
              <w:left w:val="single" w:sz="4" w:space="0" w:color="auto"/>
              <w:right w:val="single" w:sz="4" w:space="0" w:color="auto"/>
            </w:tcBorders>
            <w:vAlign w:val="center"/>
          </w:tcPr>
          <w:p w14:paraId="2AAF223A" w14:textId="77777777" w:rsidR="003D34B4" w:rsidRPr="00D625A0" w:rsidRDefault="003D34B4" w:rsidP="00414536">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1BC0D51A" w14:textId="77777777" w:rsidR="003D34B4" w:rsidRPr="00D625A0" w:rsidRDefault="003D34B4" w:rsidP="00414536">
            <w:pPr>
              <w:spacing w:before="60" w:after="60"/>
              <w:ind w:leftChars="18" w:left="56" w:hangingChars="10" w:hanging="16"/>
              <w:rPr>
                <w:rFonts w:ascii="Arial Narrow" w:hAnsi="Arial Narrow" w:cstheme="minorHAnsi"/>
                <w:color w:val="000000"/>
                <w:sz w:val="16"/>
                <w:szCs w:val="16"/>
              </w:rPr>
            </w:pPr>
            <w:r w:rsidRPr="00D625A0">
              <w:rPr>
                <w:rFonts w:ascii="Arial Narrow" w:hAnsi="Arial Narrow" w:cstheme="minorHAnsi"/>
                <w:color w:val="000000"/>
                <w:sz w:val="16"/>
                <w:szCs w:val="16"/>
              </w:rPr>
              <w:t>Τυπική πληρότητα υποβαλλόμενης πρότασης</w:t>
            </w:r>
          </w:p>
        </w:tc>
        <w:tc>
          <w:tcPr>
            <w:tcW w:w="4253" w:type="dxa"/>
            <w:vMerge w:val="restart"/>
            <w:tcBorders>
              <w:top w:val="single" w:sz="8" w:space="0" w:color="auto"/>
              <w:left w:val="nil"/>
              <w:right w:val="single" w:sz="4" w:space="0" w:color="auto"/>
            </w:tcBorders>
            <w:vAlign w:val="center"/>
          </w:tcPr>
          <w:p w14:paraId="4FBC0B9A" w14:textId="77777777" w:rsidR="003D34B4" w:rsidRPr="00D625A0" w:rsidRDefault="003D34B4" w:rsidP="00414536">
            <w:pPr>
              <w:pStyle w:val="afe"/>
              <w:tabs>
                <w:tab w:val="clear" w:pos="567"/>
                <w:tab w:val="left" w:pos="0"/>
              </w:tabs>
              <w:spacing w:before="60" w:after="60"/>
              <w:ind w:leftChars="18" w:left="56" w:hangingChars="10" w:hanging="16"/>
              <w:rPr>
                <w:rFonts w:cstheme="minorHAnsi"/>
                <w:sz w:val="16"/>
                <w:szCs w:val="16"/>
              </w:rPr>
            </w:pPr>
            <w:r w:rsidRPr="00D625A0">
              <w:rPr>
                <w:rFonts w:cstheme="minorHAnsi"/>
                <w:sz w:val="16"/>
                <w:szCs w:val="16"/>
              </w:rPr>
              <w:t xml:space="preserve">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7C1605E2"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559" w:type="dxa"/>
            <w:gridSpan w:val="2"/>
            <w:vMerge w:val="restart"/>
            <w:tcBorders>
              <w:top w:val="single" w:sz="8" w:space="0" w:color="auto"/>
              <w:left w:val="single" w:sz="4" w:space="0" w:color="auto"/>
              <w:right w:val="single" w:sz="4" w:space="0" w:color="auto"/>
            </w:tcBorders>
          </w:tcPr>
          <w:p w14:paraId="73ECA15D"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1843" w:type="dxa"/>
            <w:vMerge w:val="restart"/>
            <w:tcBorders>
              <w:top w:val="single" w:sz="8" w:space="0" w:color="auto"/>
              <w:left w:val="single" w:sz="4" w:space="0" w:color="auto"/>
              <w:right w:val="single" w:sz="8" w:space="0" w:color="auto"/>
            </w:tcBorders>
            <w:vAlign w:val="center"/>
          </w:tcPr>
          <w:p w14:paraId="57F76D23"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3D34B4" w:rsidRPr="00D625A0" w14:paraId="24F431FD" w14:textId="77777777" w:rsidTr="00414536">
        <w:tblPrEx>
          <w:tblBorders>
            <w:top w:val="none" w:sz="0" w:space="0" w:color="auto"/>
            <w:left w:val="none" w:sz="0" w:space="0" w:color="auto"/>
            <w:bottom w:val="none" w:sz="0" w:space="0" w:color="auto"/>
            <w:right w:val="none" w:sz="0" w:space="0" w:color="auto"/>
          </w:tblBorders>
        </w:tblPrEx>
        <w:trPr>
          <w:trHeight w:val="822"/>
        </w:trPr>
        <w:tc>
          <w:tcPr>
            <w:tcW w:w="331" w:type="dxa"/>
            <w:vMerge/>
            <w:tcBorders>
              <w:left w:val="single" w:sz="8" w:space="0" w:color="auto"/>
              <w:bottom w:val="single" w:sz="8" w:space="0" w:color="auto"/>
              <w:right w:val="single" w:sz="4" w:space="0" w:color="auto"/>
            </w:tcBorders>
            <w:noWrap/>
            <w:vAlign w:val="center"/>
          </w:tcPr>
          <w:p w14:paraId="30E29C2C"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008E0ED8" w14:textId="77777777" w:rsidR="003D34B4" w:rsidRPr="00D625A0" w:rsidRDefault="003D34B4" w:rsidP="00414536">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64DC1330" w14:textId="77777777" w:rsidR="003D34B4" w:rsidRPr="00D625A0" w:rsidRDefault="003D34B4" w:rsidP="00414536">
            <w:pPr>
              <w:spacing w:before="60" w:after="60"/>
              <w:ind w:leftChars="18" w:left="56" w:hangingChars="10" w:hanging="16"/>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69D90468" w14:textId="77777777" w:rsidR="003D34B4" w:rsidRPr="00D625A0" w:rsidRDefault="003D34B4" w:rsidP="00414536">
            <w:pPr>
              <w:pStyle w:val="afe"/>
              <w:tabs>
                <w:tab w:val="clear" w:pos="567"/>
                <w:tab w:val="left" w:pos="0"/>
              </w:tabs>
              <w:spacing w:before="60" w:after="60"/>
              <w:ind w:leftChars="18" w:left="56" w:hangingChars="10" w:hanging="16"/>
              <w:rPr>
                <w:rFonts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458B0BA2"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559" w:type="dxa"/>
            <w:gridSpan w:val="2"/>
            <w:vMerge/>
            <w:tcBorders>
              <w:left w:val="single" w:sz="4" w:space="0" w:color="auto"/>
              <w:bottom w:val="single" w:sz="4" w:space="0" w:color="auto"/>
              <w:right w:val="single" w:sz="4" w:space="0" w:color="auto"/>
            </w:tcBorders>
          </w:tcPr>
          <w:p w14:paraId="024A1761"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8" w:space="0" w:color="auto"/>
            </w:tcBorders>
            <w:vAlign w:val="center"/>
          </w:tcPr>
          <w:p w14:paraId="6F6F8953"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r>
      <w:tr w:rsidR="003D34B4" w:rsidRPr="00D625A0" w14:paraId="50CFC211" w14:textId="77777777" w:rsidTr="00414536">
        <w:tblPrEx>
          <w:tblBorders>
            <w:top w:val="none" w:sz="0" w:space="0" w:color="auto"/>
            <w:left w:val="none" w:sz="0" w:space="0" w:color="auto"/>
            <w:bottom w:val="none" w:sz="0" w:space="0" w:color="auto"/>
            <w:right w:val="none" w:sz="0" w:space="0" w:color="auto"/>
          </w:tblBorders>
        </w:tblPrEx>
        <w:trPr>
          <w:trHeight w:val="713"/>
        </w:trPr>
        <w:tc>
          <w:tcPr>
            <w:tcW w:w="331" w:type="dxa"/>
            <w:vMerge w:val="restart"/>
            <w:tcBorders>
              <w:top w:val="single" w:sz="8" w:space="0" w:color="auto"/>
              <w:left w:val="single" w:sz="8" w:space="0" w:color="auto"/>
              <w:right w:val="single" w:sz="4" w:space="0" w:color="auto"/>
            </w:tcBorders>
            <w:noWrap/>
            <w:vAlign w:val="center"/>
          </w:tcPr>
          <w:p w14:paraId="472E72A1"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5</w:t>
            </w:r>
          </w:p>
        </w:tc>
        <w:tc>
          <w:tcPr>
            <w:tcW w:w="1842" w:type="dxa"/>
            <w:vMerge/>
            <w:tcBorders>
              <w:left w:val="single" w:sz="4" w:space="0" w:color="auto"/>
              <w:right w:val="single" w:sz="4" w:space="0" w:color="auto"/>
            </w:tcBorders>
            <w:vAlign w:val="center"/>
          </w:tcPr>
          <w:p w14:paraId="5BF05B69" w14:textId="77777777" w:rsidR="003D34B4" w:rsidRPr="00D625A0" w:rsidRDefault="003D34B4" w:rsidP="00414536">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2EEFAB94" w14:textId="77777777" w:rsidR="003D34B4" w:rsidRPr="00D625A0" w:rsidRDefault="003D34B4" w:rsidP="00414536">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D625A0">
              <w:rPr>
                <w:rFonts w:ascii="Arial Narrow" w:hAnsi="Arial Narrow" w:cstheme="minorHAnsi"/>
                <w:sz w:val="16"/>
                <w:szCs w:val="16"/>
              </w:rPr>
              <w:t>καθώς και στους τύπους των δράσεων και στους όρους της εκάστοτε πρόσκλησης</w:t>
            </w:r>
          </w:p>
        </w:tc>
        <w:tc>
          <w:tcPr>
            <w:tcW w:w="4253" w:type="dxa"/>
            <w:vMerge w:val="restart"/>
            <w:tcBorders>
              <w:top w:val="single" w:sz="8" w:space="0" w:color="auto"/>
              <w:left w:val="nil"/>
              <w:right w:val="single" w:sz="4" w:space="0" w:color="auto"/>
            </w:tcBorders>
            <w:vAlign w:val="center"/>
          </w:tcPr>
          <w:p w14:paraId="3B961DD7" w14:textId="77777777" w:rsidR="003D34B4" w:rsidRPr="00D625A0" w:rsidRDefault="003D34B4" w:rsidP="00414536">
            <w:pPr>
              <w:spacing w:before="60" w:after="60"/>
              <w:ind w:leftChars="19" w:left="58" w:hangingChars="10" w:hanging="16"/>
              <w:jc w:val="both"/>
              <w:rPr>
                <w:rFonts w:ascii="Arial Narrow" w:hAnsi="Arial Narrow" w:cstheme="minorHAnsi"/>
                <w:color w:val="000000"/>
                <w:sz w:val="16"/>
                <w:szCs w:val="16"/>
              </w:rPr>
            </w:pPr>
            <w:r w:rsidRPr="00D625A0">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0903891E"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559" w:type="dxa"/>
            <w:gridSpan w:val="2"/>
            <w:vMerge w:val="restart"/>
            <w:tcBorders>
              <w:top w:val="single" w:sz="4" w:space="0" w:color="auto"/>
              <w:left w:val="nil"/>
              <w:right w:val="single" w:sz="4" w:space="0" w:color="auto"/>
            </w:tcBorders>
          </w:tcPr>
          <w:p w14:paraId="67AFE65D"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1843" w:type="dxa"/>
            <w:vMerge w:val="restart"/>
            <w:tcBorders>
              <w:top w:val="single" w:sz="4" w:space="0" w:color="auto"/>
              <w:left w:val="single" w:sz="4" w:space="0" w:color="auto"/>
              <w:right w:val="single" w:sz="4" w:space="0" w:color="auto"/>
            </w:tcBorders>
            <w:noWrap/>
            <w:vAlign w:val="center"/>
          </w:tcPr>
          <w:p w14:paraId="62256CE7"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3D34B4" w:rsidRPr="00D625A0" w14:paraId="2A17F4D2" w14:textId="77777777" w:rsidTr="00414536">
        <w:tblPrEx>
          <w:tblBorders>
            <w:top w:val="none" w:sz="0" w:space="0" w:color="auto"/>
            <w:left w:val="none" w:sz="0" w:space="0" w:color="auto"/>
            <w:bottom w:val="none" w:sz="0" w:space="0" w:color="auto"/>
            <w:right w:val="none" w:sz="0" w:space="0" w:color="auto"/>
          </w:tblBorders>
        </w:tblPrEx>
        <w:trPr>
          <w:trHeight w:val="713"/>
        </w:trPr>
        <w:tc>
          <w:tcPr>
            <w:tcW w:w="331" w:type="dxa"/>
            <w:vMerge/>
            <w:tcBorders>
              <w:left w:val="single" w:sz="8" w:space="0" w:color="auto"/>
              <w:bottom w:val="single" w:sz="8" w:space="0" w:color="auto"/>
              <w:right w:val="single" w:sz="4" w:space="0" w:color="auto"/>
            </w:tcBorders>
            <w:noWrap/>
            <w:vAlign w:val="center"/>
          </w:tcPr>
          <w:p w14:paraId="4D54F272"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EE5EB4F" w14:textId="77777777" w:rsidR="003D34B4" w:rsidRPr="00D625A0" w:rsidRDefault="003D34B4" w:rsidP="00414536">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6581251E" w14:textId="77777777" w:rsidR="003D34B4" w:rsidRPr="00D625A0" w:rsidRDefault="003D34B4" w:rsidP="00414536">
            <w:pPr>
              <w:spacing w:before="60" w:after="60"/>
              <w:ind w:leftChars="19" w:left="56" w:hangingChars="9" w:hanging="14"/>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vAlign w:val="center"/>
          </w:tcPr>
          <w:p w14:paraId="2679CD90" w14:textId="77777777" w:rsidR="003D34B4" w:rsidRPr="00D625A0" w:rsidRDefault="003D34B4" w:rsidP="00414536">
            <w:pPr>
              <w:spacing w:before="60" w:after="60"/>
              <w:ind w:leftChars="19" w:left="58" w:hangingChars="10" w:hanging="16"/>
              <w:jc w:val="both"/>
              <w:rPr>
                <w:rFonts w:ascii="Arial Narrow" w:hAnsi="Arial Narrow"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29CFC2BD"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559" w:type="dxa"/>
            <w:gridSpan w:val="2"/>
            <w:vMerge/>
            <w:tcBorders>
              <w:left w:val="nil"/>
              <w:bottom w:val="single" w:sz="4" w:space="0" w:color="auto"/>
              <w:right w:val="single" w:sz="4" w:space="0" w:color="auto"/>
            </w:tcBorders>
          </w:tcPr>
          <w:p w14:paraId="226E93B2"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4" w:space="0" w:color="auto"/>
            </w:tcBorders>
            <w:noWrap/>
            <w:vAlign w:val="center"/>
          </w:tcPr>
          <w:p w14:paraId="0724CEA3"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r>
      <w:tr w:rsidR="003D34B4" w:rsidRPr="00D625A0" w14:paraId="70B8D0DE" w14:textId="77777777" w:rsidTr="00414536">
        <w:tblPrEx>
          <w:tblBorders>
            <w:top w:val="none" w:sz="0" w:space="0" w:color="auto"/>
            <w:left w:val="none" w:sz="0" w:space="0" w:color="auto"/>
            <w:bottom w:val="none" w:sz="0" w:space="0" w:color="auto"/>
            <w:right w:val="none" w:sz="0" w:space="0" w:color="auto"/>
          </w:tblBorders>
        </w:tblPrEx>
        <w:trPr>
          <w:trHeight w:val="497"/>
        </w:trPr>
        <w:tc>
          <w:tcPr>
            <w:tcW w:w="331" w:type="dxa"/>
            <w:vMerge w:val="restart"/>
            <w:tcBorders>
              <w:top w:val="single" w:sz="8" w:space="0" w:color="auto"/>
              <w:left w:val="single" w:sz="8" w:space="0" w:color="auto"/>
              <w:right w:val="single" w:sz="4" w:space="0" w:color="auto"/>
            </w:tcBorders>
            <w:noWrap/>
            <w:vAlign w:val="center"/>
          </w:tcPr>
          <w:p w14:paraId="7417D934"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6</w:t>
            </w:r>
          </w:p>
        </w:tc>
        <w:tc>
          <w:tcPr>
            <w:tcW w:w="1842" w:type="dxa"/>
            <w:vMerge/>
            <w:tcBorders>
              <w:left w:val="single" w:sz="4" w:space="0" w:color="auto"/>
              <w:right w:val="single" w:sz="4" w:space="0" w:color="auto"/>
            </w:tcBorders>
            <w:vAlign w:val="center"/>
          </w:tcPr>
          <w:p w14:paraId="51F49394" w14:textId="77777777" w:rsidR="003D34B4" w:rsidRPr="00D625A0" w:rsidRDefault="003D34B4" w:rsidP="00414536">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2ECE7FFD" w14:textId="77777777" w:rsidR="003D34B4" w:rsidRPr="00D625A0" w:rsidRDefault="003D34B4" w:rsidP="00414536">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D625A0">
              <w:rPr>
                <w:rFonts w:ascii="Arial Narrow" w:hAnsi="Arial Narrow" w:cstheme="minorHAnsi"/>
                <w:color w:val="000000"/>
                <w:sz w:val="16"/>
                <w:szCs w:val="16"/>
              </w:rPr>
              <w:t>αρμοδίων οργάνων</w:t>
            </w:r>
          </w:p>
        </w:tc>
        <w:tc>
          <w:tcPr>
            <w:tcW w:w="4253" w:type="dxa"/>
            <w:vMerge w:val="restart"/>
            <w:tcBorders>
              <w:top w:val="single" w:sz="8" w:space="0" w:color="auto"/>
              <w:left w:val="nil"/>
              <w:right w:val="single" w:sz="4" w:space="0" w:color="auto"/>
            </w:tcBorders>
            <w:vAlign w:val="center"/>
          </w:tcPr>
          <w:p w14:paraId="4310E3FA" w14:textId="77777777" w:rsidR="003D34B4" w:rsidRPr="00D625A0" w:rsidRDefault="003D34B4" w:rsidP="00414536">
            <w:pPr>
              <w:pStyle w:val="afe"/>
              <w:tabs>
                <w:tab w:val="clear" w:pos="567"/>
                <w:tab w:val="left" w:pos="426"/>
              </w:tabs>
              <w:spacing w:before="60" w:after="60"/>
              <w:ind w:leftChars="19" w:left="58" w:hangingChars="10" w:hanging="16"/>
              <w:rPr>
                <w:rFonts w:cstheme="minorHAnsi"/>
                <w:sz w:val="16"/>
                <w:szCs w:val="16"/>
              </w:rPr>
            </w:pPr>
            <w:r w:rsidRPr="00D625A0">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7A06CA34"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559" w:type="dxa"/>
            <w:gridSpan w:val="2"/>
            <w:vMerge w:val="restart"/>
            <w:tcBorders>
              <w:top w:val="single" w:sz="4" w:space="0" w:color="auto"/>
              <w:left w:val="nil"/>
              <w:right w:val="single" w:sz="4" w:space="0" w:color="auto"/>
            </w:tcBorders>
          </w:tcPr>
          <w:p w14:paraId="71882BAB"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1843" w:type="dxa"/>
            <w:vMerge w:val="restart"/>
            <w:tcBorders>
              <w:top w:val="single" w:sz="4" w:space="0" w:color="auto"/>
              <w:left w:val="single" w:sz="4" w:space="0" w:color="auto"/>
              <w:right w:val="single" w:sz="4" w:space="0" w:color="auto"/>
            </w:tcBorders>
            <w:noWrap/>
            <w:vAlign w:val="center"/>
          </w:tcPr>
          <w:p w14:paraId="100025DA"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3D34B4" w:rsidRPr="00D625A0" w14:paraId="134976F3" w14:textId="77777777" w:rsidTr="00414536">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bottom"/>
          </w:tcPr>
          <w:p w14:paraId="7D31C915"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79FC3551" w14:textId="77777777" w:rsidR="003D34B4" w:rsidRPr="00D625A0" w:rsidRDefault="003D34B4" w:rsidP="00414536">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5B966D05" w14:textId="77777777" w:rsidR="003D34B4" w:rsidRPr="00D625A0" w:rsidRDefault="003D34B4" w:rsidP="00414536">
            <w:pPr>
              <w:spacing w:before="60" w:after="60"/>
              <w:ind w:leftChars="0" w:left="58" w:hanging="58"/>
              <w:rPr>
                <w:rFonts w:ascii="Arial Narrow" w:hAnsi="Arial Narrow" w:cstheme="minorHAnsi"/>
                <w:sz w:val="16"/>
                <w:szCs w:val="16"/>
              </w:rPr>
            </w:pPr>
          </w:p>
        </w:tc>
        <w:tc>
          <w:tcPr>
            <w:tcW w:w="4253" w:type="dxa"/>
            <w:vMerge/>
            <w:tcBorders>
              <w:left w:val="nil"/>
              <w:right w:val="single" w:sz="4" w:space="0" w:color="auto"/>
            </w:tcBorders>
          </w:tcPr>
          <w:p w14:paraId="34E137C0" w14:textId="77777777" w:rsidR="003D34B4" w:rsidRPr="00D625A0" w:rsidRDefault="003D34B4" w:rsidP="00414536">
            <w:pPr>
              <w:pStyle w:val="afe"/>
              <w:tabs>
                <w:tab w:val="clear" w:pos="567"/>
                <w:tab w:val="left" w:pos="426"/>
              </w:tabs>
              <w:spacing w:before="60" w:after="60"/>
              <w:ind w:left="-30" w:hanging="58"/>
              <w:jc w:val="center"/>
              <w:rPr>
                <w:rFonts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3F249FE9"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559" w:type="dxa"/>
            <w:gridSpan w:val="2"/>
            <w:vMerge/>
            <w:tcBorders>
              <w:left w:val="nil"/>
              <w:right w:val="single" w:sz="4" w:space="0" w:color="auto"/>
            </w:tcBorders>
          </w:tcPr>
          <w:p w14:paraId="7B177B58"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right w:val="single" w:sz="4" w:space="0" w:color="auto"/>
            </w:tcBorders>
            <w:noWrap/>
            <w:vAlign w:val="center"/>
          </w:tcPr>
          <w:p w14:paraId="4EE3C6AB"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r>
      <w:tr w:rsidR="003D34B4" w:rsidRPr="00D625A0" w14:paraId="76063DB3" w14:textId="77777777" w:rsidTr="00414536">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0465002E"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bottom w:val="single" w:sz="8" w:space="0" w:color="auto"/>
              <w:right w:val="single" w:sz="4" w:space="0" w:color="auto"/>
            </w:tcBorders>
            <w:vAlign w:val="center"/>
          </w:tcPr>
          <w:p w14:paraId="31C48528" w14:textId="77777777" w:rsidR="003D34B4" w:rsidRPr="00D625A0" w:rsidRDefault="003D34B4" w:rsidP="00414536">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5B351BF5" w14:textId="77777777" w:rsidR="003D34B4" w:rsidRPr="00D625A0" w:rsidRDefault="003D34B4" w:rsidP="00414536">
            <w:pPr>
              <w:spacing w:before="60" w:after="60"/>
              <w:ind w:leftChars="0" w:left="58" w:hanging="58"/>
              <w:rPr>
                <w:rFonts w:ascii="Arial Narrow" w:hAnsi="Arial Narrow" w:cstheme="minorHAnsi"/>
                <w:sz w:val="16"/>
                <w:szCs w:val="16"/>
              </w:rPr>
            </w:pPr>
          </w:p>
        </w:tc>
        <w:tc>
          <w:tcPr>
            <w:tcW w:w="4253" w:type="dxa"/>
            <w:vMerge/>
            <w:tcBorders>
              <w:left w:val="nil"/>
              <w:bottom w:val="single" w:sz="8" w:space="0" w:color="auto"/>
              <w:right w:val="single" w:sz="4" w:space="0" w:color="auto"/>
            </w:tcBorders>
          </w:tcPr>
          <w:p w14:paraId="1F7E6A56" w14:textId="77777777" w:rsidR="003D34B4" w:rsidRPr="00D625A0" w:rsidRDefault="003D34B4" w:rsidP="00414536">
            <w:pPr>
              <w:pStyle w:val="afe"/>
              <w:tabs>
                <w:tab w:val="clear" w:pos="567"/>
                <w:tab w:val="left" w:pos="426"/>
              </w:tabs>
              <w:spacing w:before="60" w:after="60"/>
              <w:ind w:left="-30" w:hanging="58"/>
              <w:jc w:val="center"/>
              <w:rPr>
                <w:rFonts w:cstheme="minorHAnsi"/>
                <w:sz w:val="16"/>
                <w:szCs w:val="16"/>
              </w:rPr>
            </w:pPr>
          </w:p>
        </w:tc>
        <w:tc>
          <w:tcPr>
            <w:tcW w:w="1701" w:type="dxa"/>
            <w:gridSpan w:val="2"/>
            <w:tcBorders>
              <w:top w:val="single" w:sz="8" w:space="0" w:color="auto"/>
              <w:left w:val="single" w:sz="4" w:space="0" w:color="auto"/>
              <w:bottom w:val="single" w:sz="8" w:space="0" w:color="auto"/>
              <w:right w:val="single" w:sz="4" w:space="0" w:color="auto"/>
            </w:tcBorders>
            <w:vAlign w:val="center"/>
          </w:tcPr>
          <w:p w14:paraId="4FC22109"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1559" w:type="dxa"/>
            <w:gridSpan w:val="2"/>
            <w:vMerge/>
            <w:tcBorders>
              <w:left w:val="nil"/>
              <w:bottom w:val="single" w:sz="4" w:space="0" w:color="auto"/>
              <w:right w:val="single" w:sz="4" w:space="0" w:color="auto"/>
            </w:tcBorders>
          </w:tcPr>
          <w:p w14:paraId="657A2E29"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4" w:space="0" w:color="auto"/>
            </w:tcBorders>
            <w:noWrap/>
            <w:vAlign w:val="center"/>
          </w:tcPr>
          <w:p w14:paraId="1B49B735"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r>
      <w:tr w:rsidR="003D34B4" w:rsidRPr="00D625A0" w14:paraId="52CFD42F" w14:textId="77777777" w:rsidTr="00414536">
        <w:tblPrEx>
          <w:tblBorders>
            <w:top w:val="none" w:sz="0" w:space="0" w:color="auto"/>
            <w:left w:val="none" w:sz="0" w:space="0" w:color="auto"/>
            <w:bottom w:val="none" w:sz="0" w:space="0" w:color="auto"/>
            <w:right w:val="none" w:sz="0" w:space="0" w:color="auto"/>
          </w:tblBorders>
        </w:tblPrEx>
        <w:trPr>
          <w:trHeight w:val="535"/>
        </w:trPr>
        <w:tc>
          <w:tcPr>
            <w:tcW w:w="9692" w:type="dxa"/>
            <w:gridSpan w:val="5"/>
            <w:vMerge w:val="restart"/>
            <w:tcBorders>
              <w:top w:val="single" w:sz="8" w:space="0" w:color="auto"/>
              <w:left w:val="single" w:sz="8" w:space="0" w:color="auto"/>
              <w:right w:val="single" w:sz="4" w:space="0" w:color="auto"/>
            </w:tcBorders>
            <w:noWrap/>
            <w:vAlign w:val="bottom"/>
          </w:tcPr>
          <w:p w14:paraId="6879E6DF" w14:textId="77777777" w:rsidR="003D34B4" w:rsidRPr="00D625A0" w:rsidRDefault="003D34B4" w:rsidP="00414536">
            <w:pPr>
              <w:pStyle w:val="afe"/>
              <w:tabs>
                <w:tab w:val="clear" w:pos="567"/>
                <w:tab w:val="left" w:pos="426"/>
              </w:tabs>
              <w:spacing w:before="60" w:after="60"/>
              <w:ind w:left="-30" w:hanging="58"/>
              <w:rPr>
                <w:rFonts w:cstheme="minorHAnsi"/>
                <w:b/>
                <w:sz w:val="16"/>
                <w:szCs w:val="16"/>
              </w:rPr>
            </w:pPr>
            <w:r w:rsidRPr="00D625A0">
              <w:rPr>
                <w:rFonts w:cstheme="minorHAnsi"/>
                <w:b/>
                <w:color w:val="000000"/>
                <w:sz w:val="16"/>
                <w:szCs w:val="16"/>
              </w:rPr>
              <w:t xml:space="preserve">ΠΡΟΫΠΟΘΕΣΗ ΓΙΑ ΘΕΤΙΚΗ ΑΞΙΟΛΟΓΗΣΗ: </w:t>
            </w:r>
            <w:r w:rsidRPr="00D625A0">
              <w:rPr>
                <w:rFonts w:cstheme="minorHAnsi"/>
                <w:color w:val="000000"/>
                <w:sz w:val="16"/>
                <w:szCs w:val="16"/>
              </w:rPr>
              <w:t>Η πράξη θα πρέπει να λαμβάνει την τιμή ΝΑΙ σε όλα τα κριτήρια, εκτός από τ</w:t>
            </w:r>
            <w:r>
              <w:rPr>
                <w:rFonts w:cstheme="minorHAnsi"/>
                <w:color w:val="000000"/>
                <w:sz w:val="16"/>
                <w:szCs w:val="16"/>
              </w:rPr>
              <w:t>α Α3 &amp;</w:t>
            </w:r>
            <w:r w:rsidRPr="00D625A0">
              <w:rPr>
                <w:rFonts w:cstheme="minorHAnsi"/>
                <w:color w:val="000000"/>
                <w:sz w:val="16"/>
                <w:szCs w:val="16"/>
              </w:rPr>
              <w:t xml:space="preserve"> Α6 που είναι επαρκές και το «δεν εφαρμόζεται». Διαφορετικά η πρόταση απορρίπτεται και ενημερώνεται σχετικά ο δυνητικός Δικαιούχος.</w:t>
            </w:r>
          </w:p>
        </w:tc>
        <w:tc>
          <w:tcPr>
            <w:tcW w:w="1701" w:type="dxa"/>
            <w:gridSpan w:val="2"/>
            <w:vMerge w:val="restart"/>
            <w:tcBorders>
              <w:top w:val="single" w:sz="8" w:space="0" w:color="auto"/>
              <w:left w:val="single" w:sz="4" w:space="0" w:color="auto"/>
              <w:right w:val="single" w:sz="4" w:space="0" w:color="auto"/>
            </w:tcBorders>
            <w:vAlign w:val="center"/>
          </w:tcPr>
          <w:p w14:paraId="279AFA1D" w14:textId="77777777" w:rsidR="003D34B4" w:rsidRPr="00D625A0" w:rsidRDefault="003D34B4" w:rsidP="00414536">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ΠΛΗΡΟΤΗΤΑΣ</w:t>
            </w:r>
          </w:p>
        </w:tc>
        <w:tc>
          <w:tcPr>
            <w:tcW w:w="1553" w:type="dxa"/>
            <w:tcBorders>
              <w:top w:val="single" w:sz="8" w:space="0" w:color="auto"/>
              <w:left w:val="single" w:sz="4" w:space="0" w:color="auto"/>
              <w:bottom w:val="single" w:sz="8" w:space="0" w:color="auto"/>
              <w:right w:val="single" w:sz="4" w:space="0" w:color="auto"/>
            </w:tcBorders>
            <w:vAlign w:val="center"/>
          </w:tcPr>
          <w:p w14:paraId="7F7A0319" w14:textId="77777777" w:rsidR="003D34B4" w:rsidRPr="00D625A0" w:rsidRDefault="003D34B4" w:rsidP="00414536">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843" w:type="dxa"/>
            <w:vMerge w:val="restart"/>
            <w:tcBorders>
              <w:top w:val="single" w:sz="4" w:space="0" w:color="auto"/>
              <w:left w:val="single" w:sz="4" w:space="0" w:color="auto"/>
              <w:right w:val="single" w:sz="4" w:space="0" w:color="auto"/>
            </w:tcBorders>
            <w:noWrap/>
            <w:vAlign w:val="center"/>
          </w:tcPr>
          <w:p w14:paraId="06D5CAC0"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r>
      <w:tr w:rsidR="003D34B4" w:rsidRPr="00D625A0" w14:paraId="52A7F07E" w14:textId="77777777" w:rsidTr="00414536">
        <w:tblPrEx>
          <w:tblBorders>
            <w:top w:val="none" w:sz="0" w:space="0" w:color="auto"/>
            <w:left w:val="none" w:sz="0" w:space="0" w:color="auto"/>
            <w:bottom w:val="none" w:sz="0" w:space="0" w:color="auto"/>
            <w:right w:val="none" w:sz="0" w:space="0" w:color="auto"/>
          </w:tblBorders>
        </w:tblPrEx>
        <w:trPr>
          <w:trHeight w:val="319"/>
        </w:trPr>
        <w:tc>
          <w:tcPr>
            <w:tcW w:w="9692" w:type="dxa"/>
            <w:gridSpan w:val="5"/>
            <w:vMerge/>
            <w:tcBorders>
              <w:left w:val="single" w:sz="8" w:space="0" w:color="auto"/>
              <w:bottom w:val="single" w:sz="8" w:space="0" w:color="auto"/>
              <w:right w:val="single" w:sz="4" w:space="0" w:color="auto"/>
            </w:tcBorders>
            <w:noWrap/>
            <w:vAlign w:val="bottom"/>
          </w:tcPr>
          <w:p w14:paraId="0A0BDDE7" w14:textId="77777777" w:rsidR="003D34B4" w:rsidRPr="00D625A0" w:rsidRDefault="003D34B4" w:rsidP="00414536">
            <w:pPr>
              <w:pStyle w:val="afe"/>
              <w:tabs>
                <w:tab w:val="clear" w:pos="567"/>
                <w:tab w:val="left" w:pos="426"/>
              </w:tabs>
              <w:spacing w:before="60" w:after="60"/>
              <w:ind w:left="-30" w:hanging="58"/>
              <w:jc w:val="center"/>
              <w:rPr>
                <w:rFonts w:cstheme="minorHAnsi"/>
                <w:sz w:val="16"/>
                <w:szCs w:val="16"/>
              </w:rPr>
            </w:pPr>
          </w:p>
        </w:tc>
        <w:tc>
          <w:tcPr>
            <w:tcW w:w="1701" w:type="dxa"/>
            <w:gridSpan w:val="2"/>
            <w:vMerge/>
            <w:tcBorders>
              <w:left w:val="single" w:sz="4" w:space="0" w:color="auto"/>
              <w:bottom w:val="single" w:sz="8" w:space="0" w:color="auto"/>
              <w:right w:val="single" w:sz="4" w:space="0" w:color="auto"/>
            </w:tcBorders>
            <w:vAlign w:val="center"/>
          </w:tcPr>
          <w:p w14:paraId="044C9DB2" w14:textId="77777777" w:rsidR="003D34B4" w:rsidRPr="00D625A0" w:rsidRDefault="003D34B4" w:rsidP="00414536">
            <w:pPr>
              <w:spacing w:before="60" w:after="60"/>
              <w:ind w:leftChars="0" w:left="58" w:hanging="58"/>
              <w:jc w:val="center"/>
              <w:rPr>
                <w:rFonts w:ascii="Arial Narrow" w:hAnsi="Arial Narrow" w:cstheme="minorHAnsi"/>
                <w:b/>
                <w:color w:val="000000"/>
                <w:sz w:val="16"/>
                <w:szCs w:val="16"/>
              </w:rPr>
            </w:pPr>
          </w:p>
        </w:tc>
        <w:tc>
          <w:tcPr>
            <w:tcW w:w="1553" w:type="dxa"/>
            <w:tcBorders>
              <w:top w:val="single" w:sz="8" w:space="0" w:color="auto"/>
              <w:left w:val="single" w:sz="4" w:space="0" w:color="auto"/>
              <w:bottom w:val="single" w:sz="8" w:space="0" w:color="auto"/>
              <w:right w:val="single" w:sz="4" w:space="0" w:color="auto"/>
            </w:tcBorders>
            <w:vAlign w:val="center"/>
          </w:tcPr>
          <w:p w14:paraId="0A4A60AD" w14:textId="77777777" w:rsidR="003D34B4" w:rsidRPr="00D625A0" w:rsidRDefault="003D34B4" w:rsidP="00414536">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843" w:type="dxa"/>
            <w:vMerge/>
            <w:tcBorders>
              <w:left w:val="single" w:sz="4" w:space="0" w:color="auto"/>
              <w:bottom w:val="single" w:sz="4" w:space="0" w:color="auto"/>
              <w:right w:val="single" w:sz="4" w:space="0" w:color="auto"/>
            </w:tcBorders>
            <w:noWrap/>
            <w:vAlign w:val="center"/>
          </w:tcPr>
          <w:p w14:paraId="626B8A5D"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r>
    </w:tbl>
    <w:p w14:paraId="0FC20265" w14:textId="77777777" w:rsidR="003D34B4" w:rsidRPr="00D625A0" w:rsidRDefault="003D34B4" w:rsidP="003D34B4">
      <w:pPr>
        <w:ind w:leftChars="0" w:left="58" w:hanging="58"/>
        <w:rPr>
          <w:rFonts w:ascii="Arial Narrow" w:hAnsi="Arial Narrow" w:cstheme="minorHAnsi"/>
          <w:sz w:val="16"/>
          <w:szCs w:val="16"/>
        </w:rPr>
      </w:pPr>
    </w:p>
    <w:tbl>
      <w:tblPr>
        <w:tblW w:w="14884" w:type="dxa"/>
        <w:tblInd w:w="-10" w:type="dxa"/>
        <w:tblLayout w:type="fixed"/>
        <w:tblLook w:val="00A0" w:firstRow="1" w:lastRow="0" w:firstColumn="1" w:lastColumn="0" w:noHBand="0" w:noVBand="0"/>
      </w:tblPr>
      <w:tblGrid>
        <w:gridCol w:w="14884"/>
      </w:tblGrid>
      <w:tr w:rsidR="003D34B4" w:rsidRPr="00D625A0" w14:paraId="2ECA32E8" w14:textId="77777777" w:rsidTr="00414536">
        <w:trPr>
          <w:trHeight w:val="347"/>
        </w:trPr>
        <w:tc>
          <w:tcPr>
            <w:tcW w:w="14884" w:type="dxa"/>
            <w:tcBorders>
              <w:top w:val="single" w:sz="8" w:space="0" w:color="auto"/>
              <w:left w:val="single" w:sz="8" w:space="0" w:color="auto"/>
              <w:bottom w:val="single" w:sz="8" w:space="0" w:color="auto"/>
              <w:right w:val="single" w:sz="4" w:space="0" w:color="auto"/>
            </w:tcBorders>
            <w:shd w:val="clear" w:color="000000" w:fill="538ED5"/>
          </w:tcPr>
          <w:p w14:paraId="20E29065" w14:textId="77777777" w:rsidR="003D34B4" w:rsidRPr="00D625A0" w:rsidRDefault="003D34B4" w:rsidP="00414536">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4874" w:type="dxa"/>
        <w:tblLayout w:type="fixed"/>
        <w:tblLook w:val="00A0" w:firstRow="1" w:lastRow="0" w:firstColumn="1" w:lastColumn="0" w:noHBand="0" w:noVBand="0"/>
      </w:tblPr>
      <w:tblGrid>
        <w:gridCol w:w="555"/>
        <w:gridCol w:w="1419"/>
        <w:gridCol w:w="1984"/>
        <w:gridCol w:w="4814"/>
        <w:gridCol w:w="1567"/>
        <w:gridCol w:w="1133"/>
        <w:gridCol w:w="1277"/>
        <w:gridCol w:w="2125"/>
      </w:tblGrid>
      <w:tr w:rsidR="003D34B4" w:rsidRPr="00D625A0" w14:paraId="348B487E" w14:textId="77777777" w:rsidTr="00414536">
        <w:trPr>
          <w:trHeight w:val="267"/>
          <w:tblHeader/>
        </w:trPr>
        <w:tc>
          <w:tcPr>
            <w:tcW w:w="555" w:type="dxa"/>
            <w:tcBorders>
              <w:top w:val="single" w:sz="8" w:space="0" w:color="auto"/>
              <w:left w:val="single" w:sz="8" w:space="0" w:color="auto"/>
              <w:bottom w:val="single" w:sz="8" w:space="0" w:color="auto"/>
              <w:right w:val="single" w:sz="4" w:space="0" w:color="auto"/>
            </w:tcBorders>
            <w:noWrap/>
            <w:vAlign w:val="center"/>
          </w:tcPr>
          <w:p w14:paraId="1E0FBB4F"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419" w:type="dxa"/>
            <w:tcBorders>
              <w:top w:val="single" w:sz="8" w:space="0" w:color="auto"/>
              <w:left w:val="single" w:sz="8" w:space="0" w:color="auto"/>
              <w:bottom w:val="single" w:sz="8" w:space="0" w:color="auto"/>
              <w:right w:val="single" w:sz="4" w:space="0" w:color="auto"/>
            </w:tcBorders>
            <w:vAlign w:val="center"/>
          </w:tcPr>
          <w:p w14:paraId="5C91950C"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4" w:type="dxa"/>
            <w:tcBorders>
              <w:top w:val="single" w:sz="8" w:space="0" w:color="auto"/>
              <w:left w:val="nil"/>
              <w:bottom w:val="single" w:sz="8" w:space="0" w:color="auto"/>
              <w:right w:val="single" w:sz="4" w:space="0" w:color="auto"/>
            </w:tcBorders>
            <w:noWrap/>
            <w:vAlign w:val="center"/>
          </w:tcPr>
          <w:p w14:paraId="580FD4E9" w14:textId="77777777" w:rsidR="003D34B4" w:rsidRPr="00D625A0" w:rsidRDefault="003D34B4" w:rsidP="00414536">
            <w:pPr>
              <w:spacing w:before="60" w:after="60"/>
              <w:ind w:leftChars="19" w:left="56" w:hangingChars="9" w:hanging="14"/>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4814" w:type="dxa"/>
            <w:tcBorders>
              <w:top w:val="single" w:sz="8" w:space="0" w:color="auto"/>
              <w:left w:val="nil"/>
              <w:bottom w:val="single" w:sz="8" w:space="0" w:color="auto"/>
              <w:right w:val="single" w:sz="4" w:space="0" w:color="auto"/>
            </w:tcBorders>
            <w:vAlign w:val="center"/>
          </w:tcPr>
          <w:p w14:paraId="7267C988" w14:textId="77777777" w:rsidR="003D34B4" w:rsidRPr="00D625A0" w:rsidRDefault="003D34B4" w:rsidP="00414536">
            <w:pPr>
              <w:spacing w:before="60" w:after="60"/>
              <w:ind w:leftChars="19" w:left="56" w:hangingChars="9" w:hanging="14"/>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567" w:type="dxa"/>
            <w:tcBorders>
              <w:top w:val="single" w:sz="4" w:space="0" w:color="auto"/>
              <w:left w:val="single" w:sz="4" w:space="0" w:color="auto"/>
              <w:bottom w:val="single" w:sz="4" w:space="0" w:color="auto"/>
              <w:right w:val="single" w:sz="4" w:space="0" w:color="auto"/>
            </w:tcBorders>
            <w:vAlign w:val="center"/>
          </w:tcPr>
          <w:p w14:paraId="12AB4CE9" w14:textId="77777777" w:rsidR="003D34B4" w:rsidRPr="00D625A0" w:rsidRDefault="003D34B4" w:rsidP="00414536">
            <w:pPr>
              <w:spacing w:before="60" w:after="60"/>
              <w:ind w:leftChars="19" w:left="56" w:hangingChars="9" w:hanging="14"/>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ΚΑΤΑΣΤΑΣΗ</w:t>
            </w:r>
          </w:p>
        </w:tc>
        <w:tc>
          <w:tcPr>
            <w:tcW w:w="1133" w:type="dxa"/>
            <w:tcBorders>
              <w:top w:val="single" w:sz="4" w:space="0" w:color="auto"/>
              <w:left w:val="single" w:sz="4" w:space="0" w:color="auto"/>
              <w:bottom w:val="single" w:sz="4" w:space="0" w:color="auto"/>
              <w:right w:val="single" w:sz="4" w:space="0" w:color="auto"/>
            </w:tcBorders>
            <w:vAlign w:val="center"/>
          </w:tcPr>
          <w:p w14:paraId="50B24CB4" w14:textId="77777777" w:rsidR="003D34B4" w:rsidRPr="00D625A0" w:rsidRDefault="003D34B4" w:rsidP="00414536">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ΤΙΜΗ  </w:t>
            </w:r>
          </w:p>
        </w:tc>
        <w:tc>
          <w:tcPr>
            <w:tcW w:w="1277" w:type="dxa"/>
            <w:tcBorders>
              <w:top w:val="single" w:sz="4" w:space="0" w:color="auto"/>
              <w:left w:val="single" w:sz="4" w:space="0" w:color="auto"/>
              <w:bottom w:val="single" w:sz="4" w:space="0" w:color="auto"/>
              <w:right w:val="single" w:sz="4" w:space="0" w:color="auto"/>
            </w:tcBorders>
            <w:vAlign w:val="center"/>
          </w:tcPr>
          <w:p w14:paraId="633568DC" w14:textId="77777777" w:rsidR="003D34B4" w:rsidRPr="00D625A0" w:rsidRDefault="003D34B4" w:rsidP="00414536">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ΒΑΘΜΟΛΟΓΙΑ</w:t>
            </w:r>
          </w:p>
        </w:tc>
        <w:tc>
          <w:tcPr>
            <w:tcW w:w="2125" w:type="dxa"/>
            <w:tcBorders>
              <w:top w:val="single" w:sz="8" w:space="0" w:color="auto"/>
              <w:left w:val="single" w:sz="4" w:space="0" w:color="auto"/>
              <w:bottom w:val="single" w:sz="8" w:space="0" w:color="auto"/>
              <w:right w:val="single" w:sz="8" w:space="0" w:color="auto"/>
            </w:tcBorders>
            <w:noWrap/>
            <w:vAlign w:val="center"/>
          </w:tcPr>
          <w:p w14:paraId="1304A71A"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caps/>
                <w:color w:val="000000"/>
                <w:sz w:val="16"/>
                <w:szCs w:val="16"/>
              </w:rPr>
              <w:t>ΑΙΤΙΟΛΟΓΗΣΗ</w:t>
            </w:r>
          </w:p>
        </w:tc>
      </w:tr>
      <w:tr w:rsidR="003D34B4" w:rsidRPr="00D625A0" w14:paraId="64492FFF" w14:textId="77777777" w:rsidTr="00414536">
        <w:trPr>
          <w:trHeight w:val="1030"/>
        </w:trPr>
        <w:tc>
          <w:tcPr>
            <w:tcW w:w="555" w:type="dxa"/>
            <w:vMerge w:val="restart"/>
            <w:tcBorders>
              <w:left w:val="single" w:sz="8" w:space="0" w:color="auto"/>
              <w:right w:val="single" w:sz="4" w:space="0" w:color="auto"/>
            </w:tcBorders>
            <w:noWrap/>
            <w:vAlign w:val="center"/>
          </w:tcPr>
          <w:p w14:paraId="5E68DE84"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1.1</w:t>
            </w:r>
          </w:p>
        </w:tc>
        <w:tc>
          <w:tcPr>
            <w:tcW w:w="1419" w:type="dxa"/>
            <w:vMerge w:val="restart"/>
            <w:tcBorders>
              <w:top w:val="single" w:sz="8" w:space="0" w:color="auto"/>
              <w:left w:val="single" w:sz="4" w:space="0" w:color="auto"/>
              <w:right w:val="single" w:sz="4" w:space="0" w:color="auto"/>
            </w:tcBorders>
            <w:vAlign w:val="center"/>
          </w:tcPr>
          <w:p w14:paraId="782D5880"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1</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7EA90B93" w14:textId="77777777" w:rsidR="003D34B4" w:rsidRPr="00D625A0" w:rsidRDefault="003D34B4" w:rsidP="00414536">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Εμπλεκόμενοι φορείς και πληρότητα περιεχομένου της πρότασης</w:t>
            </w:r>
          </w:p>
          <w:p w14:paraId="362E07F4" w14:textId="77777777" w:rsidR="003D34B4" w:rsidRPr="00D625A0" w:rsidRDefault="003D34B4" w:rsidP="00414536">
            <w:pPr>
              <w:spacing w:before="60" w:after="60"/>
              <w:ind w:leftChars="0" w:left="58" w:hanging="58"/>
              <w:jc w:val="center"/>
              <w:rPr>
                <w:rFonts w:ascii="Arial Narrow" w:hAnsi="Arial Narrow" w:cstheme="minorHAnsi"/>
                <w:sz w:val="16"/>
                <w:szCs w:val="16"/>
              </w:rPr>
            </w:pPr>
          </w:p>
        </w:tc>
        <w:tc>
          <w:tcPr>
            <w:tcW w:w="1984" w:type="dxa"/>
            <w:vMerge w:val="restart"/>
            <w:tcBorders>
              <w:top w:val="single" w:sz="8" w:space="0" w:color="auto"/>
              <w:left w:val="nil"/>
              <w:right w:val="nil"/>
            </w:tcBorders>
            <w:noWrap/>
            <w:vAlign w:val="center"/>
          </w:tcPr>
          <w:p w14:paraId="1EF3F7BB"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Πληρότητα και σαφήνεια του φυσικού αντικειμένου της προτεινόμενης πράξης</w:t>
            </w:r>
          </w:p>
        </w:tc>
        <w:tc>
          <w:tcPr>
            <w:tcW w:w="4814" w:type="dxa"/>
            <w:vMerge w:val="restart"/>
            <w:tcBorders>
              <w:top w:val="single" w:sz="8" w:space="0" w:color="auto"/>
              <w:left w:val="single" w:sz="4" w:space="0" w:color="auto"/>
              <w:right w:val="single" w:sz="4" w:space="0" w:color="auto"/>
            </w:tcBorders>
            <w:vAlign w:val="center"/>
          </w:tcPr>
          <w:p w14:paraId="10737D7B" w14:textId="77777777" w:rsidR="003D34B4" w:rsidRPr="00D625A0" w:rsidRDefault="003D34B4" w:rsidP="00414536">
            <w:pPr>
              <w:spacing w:before="60" w:after="60"/>
              <w:ind w:leftChars="19" w:left="56" w:hangingChars="9" w:hanging="14"/>
              <w:jc w:val="both"/>
              <w:rPr>
                <w:rFonts w:ascii="Arial Narrow" w:hAnsi="Arial Narrow" w:cstheme="minorHAnsi"/>
                <w:b/>
                <w:sz w:val="16"/>
                <w:szCs w:val="16"/>
              </w:rPr>
            </w:pPr>
            <w:r w:rsidRPr="00D625A0">
              <w:rPr>
                <w:rFonts w:ascii="Arial Narrow" w:hAnsi="Arial Narrow" w:cstheme="minorHAnsi"/>
                <w:sz w:val="16"/>
                <w:szCs w:val="16"/>
              </w:rPr>
              <w:t xml:space="preserve">Η πράξη εξετάζεται ως προς: </w:t>
            </w:r>
          </w:p>
          <w:p w14:paraId="39A1822B" w14:textId="77777777" w:rsidR="003D34B4" w:rsidRPr="00D625A0" w:rsidRDefault="003D34B4" w:rsidP="00414536">
            <w:pPr>
              <w:spacing w:before="60" w:after="60"/>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α) τα βασικά τεχνικά, λειτουργικά και λοιπά χαρακτηριστικά της.</w:t>
            </w:r>
          </w:p>
          <w:p w14:paraId="040B8517" w14:textId="77777777" w:rsidR="003D34B4" w:rsidRPr="00D625A0" w:rsidRDefault="003D34B4" w:rsidP="00414536">
            <w:pPr>
              <w:spacing w:before="60" w:after="60"/>
              <w:ind w:leftChars="19" w:left="56" w:hangingChars="9" w:hanging="14"/>
              <w:jc w:val="both"/>
              <w:rPr>
                <w:rFonts w:ascii="Arial Narrow" w:hAnsi="Arial Narrow" w:cstheme="minorHAnsi"/>
                <w:sz w:val="16"/>
                <w:szCs w:val="16"/>
              </w:rPr>
            </w:pPr>
            <w:r w:rsidRPr="00D625A0">
              <w:rPr>
                <w:rFonts w:ascii="Arial Narrow" w:hAnsi="Arial Narrow" w:cstheme="minorHAnsi"/>
                <w:sz w:val="16"/>
                <w:szCs w:val="16"/>
              </w:rPr>
              <w:t xml:space="preserve">β) τον τρόπο υλοποίησης (επιλογή μεθοδολογίας και ανάλυση της υλοποίησης της πράξης με αναφορά σε όλα τα επιμέρους υποέργα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Pr="00D625A0">
              <w:rPr>
                <w:rFonts w:ascii="Arial Narrow" w:hAnsi="Arial Narrow" w:cstheme="minorHAnsi"/>
                <w:sz w:val="16"/>
                <w:szCs w:val="16"/>
              </w:rPr>
              <w:t>καταλληλότητα</w:t>
            </w:r>
            <w:proofErr w:type="spellEnd"/>
            <w:r w:rsidRPr="00D625A0">
              <w:rPr>
                <w:rFonts w:ascii="Arial Narrow" w:hAnsi="Arial Narrow" w:cstheme="minorHAnsi"/>
                <w:sz w:val="16"/>
                <w:szCs w:val="16"/>
              </w:rPr>
              <w:t xml:space="preserve"> δράσεων προβολής και επικοινωνίας ανάλογης έκτασης με την πράξη).</w:t>
            </w:r>
          </w:p>
          <w:p w14:paraId="48FD722F" w14:textId="77777777" w:rsidR="003D34B4" w:rsidRPr="00D625A0" w:rsidRDefault="003D34B4" w:rsidP="00414536">
            <w:pPr>
              <w:pStyle w:val="afe"/>
              <w:tabs>
                <w:tab w:val="clear" w:pos="567"/>
                <w:tab w:val="left" w:pos="426"/>
              </w:tabs>
              <w:spacing w:beforeLines="60" w:before="144" w:afterLines="60" w:after="144"/>
              <w:ind w:leftChars="19" w:left="56" w:hangingChars="9" w:hanging="14"/>
              <w:rPr>
                <w:rFonts w:cstheme="minorHAnsi"/>
                <w:sz w:val="16"/>
                <w:szCs w:val="16"/>
              </w:rPr>
            </w:pPr>
            <w:r w:rsidRPr="00D625A0">
              <w:rPr>
                <w:rFonts w:cstheme="minorHAnsi"/>
                <w:sz w:val="16"/>
                <w:szCs w:val="16"/>
              </w:rPr>
              <w:t>γ) την αποτύπωση των παραδοτέων της πράξης.</w:t>
            </w:r>
          </w:p>
        </w:tc>
        <w:tc>
          <w:tcPr>
            <w:tcW w:w="1567" w:type="dxa"/>
            <w:tcBorders>
              <w:top w:val="single" w:sz="4" w:space="0" w:color="auto"/>
              <w:left w:val="single" w:sz="4" w:space="0" w:color="auto"/>
              <w:bottom w:val="single" w:sz="4" w:space="0" w:color="auto"/>
              <w:right w:val="single" w:sz="4" w:space="0" w:color="auto"/>
            </w:tcBorders>
            <w:vAlign w:val="center"/>
          </w:tcPr>
          <w:p w14:paraId="3E126312"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Εκπλήρωση του κριτηρίου</w:t>
            </w:r>
          </w:p>
        </w:tc>
        <w:tc>
          <w:tcPr>
            <w:tcW w:w="1133" w:type="dxa"/>
            <w:tcBorders>
              <w:top w:val="single" w:sz="4" w:space="0" w:color="auto"/>
              <w:left w:val="single" w:sz="4" w:space="0" w:color="auto"/>
              <w:bottom w:val="single" w:sz="4" w:space="0" w:color="auto"/>
              <w:right w:val="single" w:sz="4" w:space="0" w:color="auto"/>
            </w:tcBorders>
            <w:vAlign w:val="center"/>
          </w:tcPr>
          <w:p w14:paraId="626F75E4"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right w:val="single" w:sz="4" w:space="0" w:color="auto"/>
            </w:tcBorders>
            <w:vAlign w:val="center"/>
          </w:tcPr>
          <w:p w14:paraId="690A8930"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center"/>
          </w:tcPr>
          <w:p w14:paraId="543DDCB7"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6D24D3FA" w14:textId="77777777" w:rsidTr="00414536">
        <w:trPr>
          <w:trHeight w:val="845"/>
        </w:trPr>
        <w:tc>
          <w:tcPr>
            <w:tcW w:w="555" w:type="dxa"/>
            <w:vMerge/>
            <w:tcBorders>
              <w:left w:val="single" w:sz="8" w:space="0" w:color="auto"/>
              <w:bottom w:val="single" w:sz="8" w:space="0" w:color="auto"/>
              <w:right w:val="single" w:sz="4" w:space="0" w:color="auto"/>
            </w:tcBorders>
            <w:noWrap/>
            <w:vAlign w:val="center"/>
          </w:tcPr>
          <w:p w14:paraId="66C32978" w14:textId="77777777" w:rsidR="003D34B4" w:rsidRPr="00D625A0" w:rsidRDefault="003D34B4" w:rsidP="00414536">
            <w:pPr>
              <w:spacing w:before="60" w:after="60"/>
              <w:ind w:leftChars="0" w:left="58" w:hanging="58"/>
              <w:jc w:val="center"/>
              <w:rPr>
                <w:rFonts w:ascii="Arial Narrow" w:hAnsi="Arial Narrow" w:cstheme="minorHAnsi"/>
                <w:sz w:val="16"/>
                <w:szCs w:val="16"/>
              </w:rPr>
            </w:pPr>
          </w:p>
        </w:tc>
        <w:tc>
          <w:tcPr>
            <w:tcW w:w="1419" w:type="dxa"/>
            <w:vMerge/>
            <w:tcBorders>
              <w:left w:val="single" w:sz="4" w:space="0" w:color="auto"/>
              <w:right w:val="single" w:sz="4" w:space="0" w:color="auto"/>
            </w:tcBorders>
            <w:vAlign w:val="center"/>
          </w:tcPr>
          <w:p w14:paraId="681AC6A5" w14:textId="77777777" w:rsidR="003D34B4" w:rsidRPr="00D625A0" w:rsidRDefault="003D34B4" w:rsidP="00414536">
            <w:pPr>
              <w:spacing w:before="60" w:after="60"/>
              <w:ind w:leftChars="0" w:left="58" w:hanging="58"/>
              <w:jc w:val="center"/>
              <w:rPr>
                <w:rFonts w:ascii="Arial Narrow" w:hAnsi="Arial Narrow" w:cstheme="minorHAnsi"/>
                <w:sz w:val="16"/>
                <w:szCs w:val="16"/>
              </w:rPr>
            </w:pPr>
          </w:p>
        </w:tc>
        <w:tc>
          <w:tcPr>
            <w:tcW w:w="1984" w:type="dxa"/>
            <w:vMerge/>
            <w:tcBorders>
              <w:left w:val="nil"/>
              <w:bottom w:val="single" w:sz="8" w:space="0" w:color="auto"/>
              <w:right w:val="nil"/>
            </w:tcBorders>
            <w:noWrap/>
            <w:vAlign w:val="center"/>
          </w:tcPr>
          <w:p w14:paraId="664390EA" w14:textId="77777777" w:rsidR="003D34B4" w:rsidRPr="00D625A0" w:rsidRDefault="003D34B4" w:rsidP="00414536">
            <w:pPr>
              <w:spacing w:before="60" w:after="60"/>
              <w:ind w:leftChars="19" w:left="56" w:hangingChars="9" w:hanging="14"/>
              <w:rPr>
                <w:rFonts w:ascii="Arial Narrow" w:hAnsi="Arial Narrow" w:cstheme="minorHAnsi"/>
                <w:sz w:val="16"/>
                <w:szCs w:val="16"/>
              </w:rPr>
            </w:pPr>
          </w:p>
        </w:tc>
        <w:tc>
          <w:tcPr>
            <w:tcW w:w="4814" w:type="dxa"/>
            <w:vMerge/>
            <w:tcBorders>
              <w:left w:val="single" w:sz="4" w:space="0" w:color="auto"/>
              <w:bottom w:val="single" w:sz="8" w:space="0" w:color="auto"/>
              <w:right w:val="single" w:sz="4" w:space="0" w:color="auto"/>
            </w:tcBorders>
            <w:vAlign w:val="center"/>
          </w:tcPr>
          <w:p w14:paraId="491B4D34" w14:textId="77777777" w:rsidR="003D34B4" w:rsidRPr="00D625A0" w:rsidRDefault="003D34B4" w:rsidP="00414536">
            <w:pPr>
              <w:pStyle w:val="afe"/>
              <w:tabs>
                <w:tab w:val="clear" w:pos="567"/>
                <w:tab w:val="left" w:pos="426"/>
              </w:tabs>
              <w:spacing w:beforeLines="60" w:before="144" w:afterLines="60" w:after="144"/>
              <w:ind w:leftChars="19" w:left="56" w:hangingChars="9" w:hanging="14"/>
              <w:rPr>
                <w:rFonts w:cstheme="minorHAnsi"/>
                <w:sz w:val="16"/>
                <w:szCs w:val="16"/>
              </w:rPr>
            </w:pPr>
          </w:p>
        </w:tc>
        <w:tc>
          <w:tcPr>
            <w:tcW w:w="1567" w:type="dxa"/>
            <w:tcBorders>
              <w:top w:val="single" w:sz="4" w:space="0" w:color="auto"/>
              <w:left w:val="single" w:sz="4" w:space="0" w:color="auto"/>
              <w:bottom w:val="single" w:sz="4" w:space="0" w:color="auto"/>
              <w:right w:val="single" w:sz="4" w:space="0" w:color="auto"/>
            </w:tcBorders>
            <w:vAlign w:val="center"/>
          </w:tcPr>
          <w:p w14:paraId="376DA8D2"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133" w:type="dxa"/>
            <w:tcBorders>
              <w:top w:val="single" w:sz="4" w:space="0" w:color="auto"/>
              <w:left w:val="single" w:sz="4" w:space="0" w:color="auto"/>
              <w:bottom w:val="single" w:sz="4" w:space="0" w:color="auto"/>
              <w:right w:val="single" w:sz="4" w:space="0" w:color="auto"/>
            </w:tcBorders>
            <w:vAlign w:val="center"/>
          </w:tcPr>
          <w:p w14:paraId="04F24D78"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7" w:type="dxa"/>
            <w:vMerge/>
            <w:tcBorders>
              <w:left w:val="single" w:sz="4" w:space="0" w:color="auto"/>
              <w:bottom w:val="single" w:sz="4" w:space="0" w:color="auto"/>
              <w:right w:val="single" w:sz="4" w:space="0" w:color="auto"/>
            </w:tcBorders>
            <w:vAlign w:val="center"/>
          </w:tcPr>
          <w:p w14:paraId="5E92AB84"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center"/>
          </w:tcPr>
          <w:p w14:paraId="3BCAC643"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0B0876A9" w14:textId="77777777" w:rsidTr="00414536">
        <w:trPr>
          <w:trHeight w:val="1405"/>
        </w:trPr>
        <w:tc>
          <w:tcPr>
            <w:tcW w:w="555" w:type="dxa"/>
            <w:vMerge w:val="restart"/>
            <w:tcBorders>
              <w:left w:val="single" w:sz="8" w:space="0" w:color="auto"/>
              <w:right w:val="single" w:sz="4" w:space="0" w:color="auto"/>
            </w:tcBorders>
            <w:noWrap/>
            <w:vAlign w:val="center"/>
          </w:tcPr>
          <w:p w14:paraId="38E4FD48"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1.2</w:t>
            </w:r>
          </w:p>
        </w:tc>
        <w:tc>
          <w:tcPr>
            <w:tcW w:w="1419" w:type="dxa"/>
            <w:vMerge/>
            <w:tcBorders>
              <w:left w:val="single" w:sz="4" w:space="0" w:color="auto"/>
              <w:right w:val="single" w:sz="4" w:space="0" w:color="auto"/>
            </w:tcBorders>
            <w:vAlign w:val="center"/>
          </w:tcPr>
          <w:p w14:paraId="43D57684"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val="restart"/>
            <w:tcBorders>
              <w:top w:val="single" w:sz="8" w:space="0" w:color="auto"/>
              <w:left w:val="nil"/>
              <w:right w:val="nil"/>
            </w:tcBorders>
            <w:noWrap/>
            <w:vAlign w:val="center"/>
          </w:tcPr>
          <w:p w14:paraId="6F308B1B" w14:textId="77777777" w:rsidR="003D34B4" w:rsidRPr="00D625A0" w:rsidRDefault="003D34B4" w:rsidP="00414536">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color w:val="000000"/>
                <w:sz w:val="16"/>
                <w:szCs w:val="16"/>
              </w:rPr>
              <w:t>Ρεαλιστικότητα</w:t>
            </w:r>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του προϋπολογισμού</w:t>
            </w:r>
          </w:p>
        </w:tc>
        <w:tc>
          <w:tcPr>
            <w:tcW w:w="4814" w:type="dxa"/>
            <w:vMerge w:val="restart"/>
            <w:tcBorders>
              <w:top w:val="single" w:sz="8" w:space="0" w:color="auto"/>
              <w:left w:val="single" w:sz="4" w:space="0" w:color="auto"/>
              <w:right w:val="single" w:sz="4" w:space="0" w:color="auto"/>
            </w:tcBorders>
            <w:vAlign w:val="center"/>
          </w:tcPr>
          <w:p w14:paraId="34556CE4" w14:textId="77777777" w:rsidR="003D34B4" w:rsidRPr="00D625A0" w:rsidRDefault="003D34B4" w:rsidP="003D34B4">
            <w:pPr>
              <w:pStyle w:val="afe"/>
              <w:tabs>
                <w:tab w:val="clear" w:pos="567"/>
                <w:tab w:val="left" w:pos="426"/>
              </w:tabs>
              <w:spacing w:before="0"/>
              <w:ind w:leftChars="19" w:left="56" w:hangingChars="9" w:hanging="14"/>
              <w:rPr>
                <w:rFonts w:cstheme="minorHAnsi"/>
                <w:sz w:val="16"/>
                <w:szCs w:val="16"/>
              </w:rPr>
            </w:pPr>
            <w:r w:rsidRPr="00D625A0">
              <w:rPr>
                <w:rFonts w:cstheme="minorHAnsi"/>
                <w:sz w:val="16"/>
                <w:szCs w:val="16"/>
              </w:rPr>
              <w:t>Εξετάζεται ο προϋπολογισμός</w:t>
            </w:r>
            <w:r w:rsidRPr="00D625A0">
              <w:rPr>
                <w:rFonts w:cstheme="minorHAnsi"/>
                <w:b/>
                <w:sz w:val="16"/>
                <w:szCs w:val="16"/>
              </w:rPr>
              <w:t xml:space="preserve"> </w:t>
            </w:r>
            <w:r w:rsidRPr="00D625A0">
              <w:rPr>
                <w:rFonts w:cstheme="minorHAnsi"/>
                <w:sz w:val="16"/>
                <w:szCs w:val="16"/>
              </w:rPr>
              <w:t>της πράξης σε σχέση με το προτεινόμενο για συγχρηματοδότηση φυσικό της αντικείμενο.</w:t>
            </w:r>
          </w:p>
          <w:p w14:paraId="4C3F37D3" w14:textId="77777777" w:rsidR="003D34B4" w:rsidRPr="00D625A0" w:rsidRDefault="003D34B4" w:rsidP="003D34B4">
            <w:pPr>
              <w:pStyle w:val="afe"/>
              <w:tabs>
                <w:tab w:val="left" w:pos="426"/>
              </w:tabs>
              <w:spacing w:before="0"/>
              <w:ind w:leftChars="19" w:left="56" w:hangingChars="9" w:hanging="14"/>
              <w:rPr>
                <w:rFonts w:cstheme="minorHAnsi"/>
                <w:sz w:val="16"/>
                <w:szCs w:val="16"/>
              </w:rPr>
            </w:pPr>
            <w:r w:rsidRPr="00D625A0">
              <w:rPr>
                <w:rFonts w:cstheme="minorHAnsi"/>
                <w:sz w:val="16"/>
                <w:szCs w:val="16"/>
              </w:rPr>
              <w:t>Ενδεικτικά στοιχεία που αξιολογούνται είναι:</w:t>
            </w:r>
          </w:p>
          <w:p w14:paraId="304D810E" w14:textId="77777777" w:rsidR="003D34B4" w:rsidRPr="00D625A0" w:rsidRDefault="003D34B4" w:rsidP="003D34B4">
            <w:pPr>
              <w:pStyle w:val="afe"/>
              <w:tabs>
                <w:tab w:val="left" w:pos="426"/>
              </w:tabs>
              <w:spacing w:before="0"/>
              <w:ind w:leftChars="19" w:left="56" w:hangingChars="9" w:hanging="14"/>
              <w:rPr>
                <w:rFonts w:cstheme="minorHAnsi"/>
                <w:sz w:val="16"/>
                <w:szCs w:val="16"/>
              </w:rPr>
            </w:pPr>
            <w:r w:rsidRPr="00D625A0">
              <w:rPr>
                <w:rFonts w:cstheme="minorHAnsi"/>
                <w:sz w:val="16"/>
                <w:szCs w:val="16"/>
              </w:rPr>
              <w:t xml:space="preserve">Α. Η </w:t>
            </w:r>
            <w:r w:rsidRPr="00D625A0">
              <w:rPr>
                <w:rFonts w:cstheme="minorHAnsi"/>
                <w:b/>
                <w:sz w:val="16"/>
                <w:szCs w:val="16"/>
              </w:rPr>
              <w:t>πληρότητα</w:t>
            </w:r>
            <w:r w:rsidRPr="00D625A0">
              <w:rPr>
                <w:rFonts w:cstheme="minorHAnsi"/>
                <w:sz w:val="16"/>
                <w:szCs w:val="16"/>
              </w:rPr>
              <w:t xml:space="preserve"> του προτεινόμενου </w:t>
            </w:r>
            <w:r w:rsidRPr="00D625A0">
              <w:rPr>
                <w:rFonts w:cstheme="minorHAnsi"/>
                <w:b/>
                <w:sz w:val="16"/>
                <w:szCs w:val="16"/>
              </w:rPr>
              <w:t>προϋπολογισμού.</w:t>
            </w:r>
            <w:r w:rsidRPr="00D625A0">
              <w:rPr>
                <w:rFonts w:cstheme="minorHAnsi"/>
                <w:sz w:val="16"/>
                <w:szCs w:val="16"/>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w:t>
            </w:r>
          </w:p>
          <w:p w14:paraId="285CC30A" w14:textId="77777777" w:rsidR="003D34B4" w:rsidRPr="00433136" w:rsidRDefault="003D34B4" w:rsidP="003D34B4">
            <w:pPr>
              <w:pStyle w:val="afe"/>
              <w:tabs>
                <w:tab w:val="left" w:pos="426"/>
              </w:tabs>
              <w:spacing w:before="0"/>
              <w:ind w:leftChars="19" w:left="56" w:hangingChars="9" w:hanging="14"/>
              <w:rPr>
                <w:rFonts w:cstheme="minorHAnsi"/>
                <w:sz w:val="16"/>
                <w:szCs w:val="16"/>
              </w:rPr>
            </w:pPr>
            <w:r w:rsidRPr="00D625A0">
              <w:rPr>
                <w:rFonts w:cstheme="minorHAnsi"/>
                <w:sz w:val="16"/>
                <w:szCs w:val="16"/>
              </w:rPr>
              <w:t xml:space="preserve">Β. Το </w:t>
            </w:r>
            <w:r w:rsidRPr="00433136">
              <w:rPr>
                <w:rFonts w:cstheme="minorHAnsi"/>
                <w:b/>
                <w:sz w:val="16"/>
                <w:szCs w:val="16"/>
              </w:rPr>
              <w:t>εύλογο του κόστους</w:t>
            </w:r>
            <w:r w:rsidRPr="00433136">
              <w:rPr>
                <w:rFonts w:cstheme="minorHAnsi"/>
                <w:sz w:val="16"/>
                <w:szCs w:val="16"/>
              </w:rPr>
              <w:t xml:space="preserve"> της προτεινόμενης πράξης. Εξετάζεται κατά πόσο η κοστολόγηση της προτεινόμενης πράξης είναι εύλογη.</w:t>
            </w:r>
          </w:p>
          <w:p w14:paraId="09B31F04" w14:textId="77777777" w:rsidR="003D34B4" w:rsidRPr="006571E7" w:rsidRDefault="003D34B4" w:rsidP="003D34B4">
            <w:pPr>
              <w:pStyle w:val="afe"/>
              <w:tabs>
                <w:tab w:val="left" w:pos="426"/>
              </w:tabs>
              <w:spacing w:before="0"/>
              <w:ind w:leftChars="19" w:left="56" w:hangingChars="9" w:hanging="14"/>
              <w:rPr>
                <w:rFonts w:cstheme="minorHAnsi"/>
                <w:sz w:val="16"/>
                <w:szCs w:val="16"/>
              </w:rPr>
            </w:pPr>
            <w:r w:rsidRPr="006571E7">
              <w:rPr>
                <w:rFonts w:cstheme="minorHAnsi"/>
                <w:sz w:val="16"/>
                <w:szCs w:val="16"/>
              </w:rPr>
              <w:t xml:space="preserve">1. Δημόσιες συμβάσεις </w:t>
            </w:r>
          </w:p>
          <w:p w14:paraId="37B9A1C3" w14:textId="77777777" w:rsidR="003D34B4" w:rsidRPr="006571E7" w:rsidRDefault="003D34B4" w:rsidP="003D34B4">
            <w:pPr>
              <w:pStyle w:val="afe"/>
              <w:tabs>
                <w:tab w:val="left" w:pos="426"/>
              </w:tabs>
              <w:spacing w:before="0"/>
              <w:ind w:leftChars="19" w:left="56" w:hangingChars="9" w:hanging="14"/>
              <w:rPr>
                <w:rFonts w:cstheme="minorHAnsi"/>
                <w:sz w:val="16"/>
                <w:szCs w:val="16"/>
              </w:rPr>
            </w:pPr>
            <w:r w:rsidRPr="006571E7">
              <w:rPr>
                <w:rFonts w:cstheme="minorHAnsi"/>
                <w:sz w:val="16"/>
                <w:szCs w:val="16"/>
              </w:rPr>
              <w:t>1α. Δημόσια έργα και δημόσιες συμβάσεις μελετών και τεχνικών και λοιπών συναφών επιστημονικών υπηρεσιών</w:t>
            </w:r>
          </w:p>
          <w:p w14:paraId="677F905A" w14:textId="77777777" w:rsidR="003D34B4" w:rsidRPr="006571E7" w:rsidRDefault="003D34B4" w:rsidP="003D34B4">
            <w:pPr>
              <w:pStyle w:val="afe"/>
              <w:tabs>
                <w:tab w:val="left" w:pos="426"/>
              </w:tabs>
              <w:spacing w:before="0"/>
              <w:ind w:leftChars="19" w:left="56" w:hangingChars="9" w:hanging="14"/>
              <w:rPr>
                <w:rFonts w:cstheme="minorHAnsi"/>
                <w:sz w:val="16"/>
                <w:szCs w:val="16"/>
              </w:rPr>
            </w:pPr>
            <w:r w:rsidRPr="006571E7">
              <w:rPr>
                <w:rFonts w:cstheme="minorHAnsi"/>
                <w:sz w:val="16"/>
                <w:szCs w:val="16"/>
              </w:rPr>
              <w:t xml:space="preserve">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6571E7">
              <w:rPr>
                <w:rFonts w:cstheme="minorHAnsi"/>
                <w:sz w:val="16"/>
                <w:szCs w:val="16"/>
              </w:rPr>
              <w:t>κλπ</w:t>
            </w:r>
            <w:proofErr w:type="spellEnd"/>
            <w:r w:rsidRPr="006571E7">
              <w:rPr>
                <w:rFonts w:cstheme="minorHAnsi"/>
                <w:sz w:val="16"/>
                <w:szCs w:val="16"/>
              </w:rPr>
              <w:t xml:space="preserve">) και από τον Κανονισμό </w:t>
            </w:r>
            <w:proofErr w:type="spellStart"/>
            <w:r w:rsidRPr="006571E7">
              <w:rPr>
                <w:rFonts w:cstheme="minorHAnsi"/>
                <w:sz w:val="16"/>
                <w:szCs w:val="16"/>
              </w:rPr>
              <w:t>Προεκτιμώμενων</w:t>
            </w:r>
            <w:proofErr w:type="spellEnd"/>
            <w:r w:rsidRPr="006571E7">
              <w:rPr>
                <w:rFonts w:cstheme="minorHAnsi"/>
                <w:sz w:val="16"/>
                <w:szCs w:val="16"/>
              </w:rPr>
              <w:t xml:space="preserve"> Αμοιβών μελετών και παροχής τεχνικών και λοιπών συναφών επιστημονικών υπηρεσιών αντίστοιχα.</w:t>
            </w:r>
          </w:p>
          <w:p w14:paraId="23D1B6B9" w14:textId="77777777" w:rsidR="003D34B4" w:rsidRPr="006571E7" w:rsidRDefault="003D34B4" w:rsidP="003D34B4">
            <w:pPr>
              <w:pStyle w:val="afe"/>
              <w:tabs>
                <w:tab w:val="left" w:pos="426"/>
              </w:tabs>
              <w:spacing w:before="0"/>
              <w:ind w:leftChars="19" w:left="56" w:hangingChars="9" w:hanging="14"/>
              <w:rPr>
                <w:rFonts w:cstheme="minorHAnsi"/>
                <w:sz w:val="16"/>
                <w:szCs w:val="16"/>
              </w:rPr>
            </w:pPr>
            <w:r w:rsidRPr="006571E7">
              <w:rPr>
                <w:rFonts w:cstheme="minorHAnsi"/>
                <w:sz w:val="16"/>
                <w:szCs w:val="16"/>
              </w:rPr>
              <w:t xml:space="preserve">Ο προτεινόμενος προϋπολογισμός θα πρέπει να έχει συνταχθεί με βάση τα τελευταία εγκεκριμένα τιμολόγια. </w:t>
            </w:r>
          </w:p>
          <w:p w14:paraId="3F5B8B82" w14:textId="77777777" w:rsidR="003D34B4" w:rsidRPr="006571E7" w:rsidRDefault="003D34B4" w:rsidP="003D34B4">
            <w:pPr>
              <w:pStyle w:val="afe"/>
              <w:tabs>
                <w:tab w:val="left" w:pos="426"/>
              </w:tabs>
              <w:spacing w:before="0"/>
              <w:ind w:leftChars="19" w:left="56" w:hangingChars="9" w:hanging="14"/>
              <w:rPr>
                <w:rFonts w:cstheme="minorHAnsi"/>
                <w:sz w:val="16"/>
                <w:szCs w:val="16"/>
              </w:rPr>
            </w:pPr>
            <w:r w:rsidRPr="006571E7">
              <w:rPr>
                <w:rFonts w:cstheme="minorHAnsi"/>
                <w:sz w:val="16"/>
                <w:szCs w:val="16"/>
              </w:rPr>
              <w:t xml:space="preserve">1β. Προμήθειες  </w:t>
            </w:r>
          </w:p>
          <w:p w14:paraId="3603CBD3" w14:textId="77777777" w:rsidR="003D34B4" w:rsidRPr="006571E7" w:rsidRDefault="003D34B4" w:rsidP="003D34B4">
            <w:pPr>
              <w:pStyle w:val="afe"/>
              <w:tabs>
                <w:tab w:val="left" w:pos="426"/>
              </w:tabs>
              <w:spacing w:before="0"/>
              <w:ind w:leftChars="19" w:left="56" w:hangingChars="9" w:hanging="14"/>
              <w:rPr>
                <w:rFonts w:cstheme="minorHAnsi"/>
                <w:sz w:val="16"/>
                <w:szCs w:val="16"/>
              </w:rPr>
            </w:pPr>
            <w:r w:rsidRPr="006571E7">
              <w:rPr>
                <w:rFonts w:cstheme="minorHAnsi"/>
                <w:sz w:val="16"/>
                <w:szCs w:val="16"/>
              </w:rPr>
              <w:t xml:space="preserve">Το εύλογο του προϋπολογισμού για προμήθειες μπορεί να βασισθεί: </w:t>
            </w:r>
          </w:p>
          <w:p w14:paraId="4AAF3013" w14:textId="77777777" w:rsidR="003D34B4" w:rsidRPr="006571E7" w:rsidRDefault="003D34B4" w:rsidP="003D34B4">
            <w:pPr>
              <w:pStyle w:val="afe"/>
              <w:tabs>
                <w:tab w:val="left" w:pos="426"/>
              </w:tabs>
              <w:spacing w:before="0"/>
              <w:ind w:leftChars="19" w:left="56" w:hangingChars="9" w:hanging="14"/>
              <w:rPr>
                <w:rFonts w:cstheme="minorHAnsi"/>
                <w:sz w:val="16"/>
                <w:szCs w:val="16"/>
              </w:rPr>
            </w:pPr>
            <w:r w:rsidRPr="006571E7">
              <w:rPr>
                <w:rFonts w:cstheme="minorHAnsi"/>
                <w:sz w:val="16"/>
                <w:szCs w:val="16"/>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3DD41B40" w14:textId="77777777" w:rsidR="003D34B4" w:rsidRPr="006571E7" w:rsidRDefault="003D34B4" w:rsidP="003D34B4">
            <w:pPr>
              <w:pStyle w:val="afe"/>
              <w:tabs>
                <w:tab w:val="left" w:pos="426"/>
              </w:tabs>
              <w:spacing w:before="0"/>
              <w:ind w:leftChars="19" w:left="56" w:hangingChars="9" w:hanging="14"/>
              <w:rPr>
                <w:rFonts w:cstheme="minorHAnsi"/>
                <w:sz w:val="16"/>
                <w:szCs w:val="16"/>
              </w:rPr>
            </w:pPr>
            <w:r w:rsidRPr="006571E7">
              <w:rPr>
                <w:rFonts w:cstheme="minorHAnsi"/>
                <w:sz w:val="16"/>
                <w:szCs w:val="16"/>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0D2631A2" w14:textId="77777777" w:rsidR="003D34B4" w:rsidRPr="00433136" w:rsidRDefault="003D34B4" w:rsidP="003D34B4">
            <w:pPr>
              <w:pStyle w:val="afe"/>
              <w:tabs>
                <w:tab w:val="left" w:pos="426"/>
              </w:tabs>
              <w:spacing w:before="0"/>
              <w:ind w:leftChars="19" w:left="56" w:hangingChars="9" w:hanging="14"/>
              <w:rPr>
                <w:rFonts w:cstheme="minorHAnsi"/>
                <w:sz w:val="16"/>
                <w:szCs w:val="16"/>
              </w:rPr>
            </w:pPr>
            <w:r w:rsidRPr="006571E7">
              <w:rPr>
                <w:rFonts w:cstheme="minorHAnsi"/>
                <w:sz w:val="16"/>
                <w:szCs w:val="16"/>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0D4ABCFE" w14:textId="77777777" w:rsidR="003D34B4" w:rsidRDefault="003D34B4" w:rsidP="003D34B4">
            <w:pPr>
              <w:pStyle w:val="afe"/>
              <w:tabs>
                <w:tab w:val="left" w:pos="426"/>
              </w:tabs>
              <w:spacing w:before="0"/>
              <w:ind w:leftChars="19" w:left="56" w:hangingChars="9" w:hanging="14"/>
              <w:rPr>
                <w:rFonts w:cstheme="minorHAnsi"/>
                <w:sz w:val="16"/>
                <w:szCs w:val="16"/>
              </w:rPr>
            </w:pPr>
            <w:r w:rsidRPr="006571E7">
              <w:rPr>
                <w:rFonts w:cstheme="minorHAnsi"/>
                <w:sz w:val="16"/>
                <w:szCs w:val="16"/>
              </w:rPr>
              <w:t>1γ. Υπηρεσίες</w:t>
            </w:r>
          </w:p>
          <w:p w14:paraId="0741050A" w14:textId="77777777" w:rsidR="003D34B4" w:rsidRDefault="003D34B4" w:rsidP="003D34B4">
            <w:pPr>
              <w:pStyle w:val="afe"/>
              <w:tabs>
                <w:tab w:val="left" w:pos="426"/>
              </w:tabs>
              <w:spacing w:before="0"/>
              <w:ind w:leftChars="19" w:left="56" w:hangingChars="9" w:hanging="14"/>
              <w:rPr>
                <w:rFonts w:cstheme="minorHAnsi"/>
                <w:sz w:val="16"/>
                <w:szCs w:val="16"/>
              </w:rPr>
            </w:pPr>
            <w:r w:rsidRPr="00433136">
              <w:rPr>
                <w:rFonts w:cstheme="minorHAnsi"/>
                <w:sz w:val="16"/>
                <w:szCs w:val="16"/>
              </w:rPr>
              <w:t>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14:paraId="646AFCEA" w14:textId="77777777" w:rsidR="003D34B4" w:rsidRPr="009B335A" w:rsidRDefault="003D34B4" w:rsidP="003D34B4">
            <w:pPr>
              <w:pStyle w:val="afe"/>
              <w:tabs>
                <w:tab w:val="left" w:pos="426"/>
              </w:tabs>
              <w:spacing w:before="0"/>
              <w:ind w:leftChars="19" w:left="56" w:hangingChars="9" w:hanging="14"/>
              <w:rPr>
                <w:rFonts w:cstheme="minorHAnsi"/>
                <w:sz w:val="16"/>
                <w:szCs w:val="16"/>
              </w:rPr>
            </w:pPr>
            <w:r w:rsidRPr="009B335A">
              <w:rPr>
                <w:rFonts w:cstheme="minorHAnsi"/>
                <w:sz w:val="16"/>
                <w:szCs w:val="16"/>
              </w:rPr>
              <w:t>2. Υλοποίηση έργων με Ίδια Μέσα</w:t>
            </w:r>
          </w:p>
          <w:p w14:paraId="77758442" w14:textId="77777777" w:rsidR="003D34B4" w:rsidRDefault="003D34B4" w:rsidP="003D34B4">
            <w:pPr>
              <w:pStyle w:val="afe"/>
              <w:tabs>
                <w:tab w:val="left" w:pos="426"/>
              </w:tabs>
              <w:spacing w:before="0"/>
              <w:ind w:leftChars="19" w:left="56" w:hangingChars="9" w:hanging="14"/>
              <w:rPr>
                <w:rFonts w:cstheme="minorHAnsi"/>
                <w:sz w:val="16"/>
                <w:szCs w:val="16"/>
              </w:rPr>
            </w:pPr>
            <w:r w:rsidRPr="009B335A">
              <w:rPr>
                <w:rFonts w:cstheme="minorHAnsi"/>
                <w:sz w:val="16"/>
                <w:szCs w:val="16"/>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υποέργου αυτεπιστασίας, που επισυνάπτει ο δικαιούχος κατά την υποβολή της πρότασής του (τυποποιημένα έντυπα </w:t>
            </w:r>
            <w:proofErr w:type="spellStart"/>
            <w:r w:rsidRPr="009B335A">
              <w:rPr>
                <w:rFonts w:cstheme="minorHAnsi"/>
                <w:sz w:val="16"/>
                <w:szCs w:val="16"/>
              </w:rPr>
              <w:t>excel</w:t>
            </w:r>
            <w:proofErr w:type="spellEnd"/>
            <w:r w:rsidRPr="009B335A">
              <w:rPr>
                <w:rFonts w:cstheme="minorHAnsi"/>
                <w:sz w:val="16"/>
                <w:szCs w:val="16"/>
              </w:rPr>
              <w:t>).</w:t>
            </w:r>
          </w:p>
          <w:p w14:paraId="725FBD5A" w14:textId="77777777" w:rsidR="003D34B4" w:rsidRPr="00734A54" w:rsidRDefault="003D34B4" w:rsidP="003D34B4">
            <w:pPr>
              <w:pStyle w:val="afe"/>
              <w:tabs>
                <w:tab w:val="clear" w:pos="567"/>
                <w:tab w:val="left" w:pos="426"/>
              </w:tabs>
              <w:spacing w:before="0"/>
              <w:ind w:leftChars="19" w:left="56" w:hangingChars="9" w:hanging="14"/>
              <w:rPr>
                <w:rFonts w:cstheme="minorHAnsi"/>
                <w:sz w:val="16"/>
                <w:szCs w:val="16"/>
              </w:rPr>
            </w:pPr>
            <w:r w:rsidRPr="00D625A0">
              <w:rPr>
                <w:rFonts w:cstheme="minorHAnsi"/>
                <w:sz w:val="16"/>
                <w:szCs w:val="16"/>
              </w:rPr>
              <w:t>Γ. Η</w:t>
            </w:r>
            <w:r w:rsidRPr="00D625A0">
              <w:rPr>
                <w:rFonts w:cstheme="minorHAnsi"/>
                <w:b/>
                <w:sz w:val="16"/>
                <w:szCs w:val="16"/>
              </w:rPr>
              <w:t xml:space="preserve"> ορθή κατανομή του προϋπολογισμού. </w:t>
            </w:r>
            <w:r w:rsidRPr="00D625A0">
              <w:rPr>
                <w:rFonts w:cstheme="minorHAnsi"/>
                <w:sz w:val="16"/>
                <w:szCs w:val="16"/>
              </w:rPr>
              <w:t>Εξετάζεται η ορθή κατανομή του προϋπολογισμού</w:t>
            </w:r>
            <w:r w:rsidRPr="00D625A0">
              <w:rPr>
                <w:rFonts w:cstheme="minorHAnsi"/>
                <w:b/>
                <w:sz w:val="16"/>
                <w:szCs w:val="16"/>
              </w:rPr>
              <w:t xml:space="preserve"> </w:t>
            </w:r>
            <w:r w:rsidRPr="00D625A0">
              <w:rPr>
                <w:rFonts w:cstheme="minorHAnsi"/>
                <w:sz w:val="16"/>
                <w:szCs w:val="16"/>
              </w:rPr>
              <w:t>στις επιμέρους εργασίες/ είδη δαπανών σε σχέση με το προτεινόμενο φυσικό αντικείμενο/ παραδοτέα της πράξης.</w:t>
            </w:r>
          </w:p>
        </w:tc>
        <w:tc>
          <w:tcPr>
            <w:tcW w:w="1567" w:type="dxa"/>
            <w:tcBorders>
              <w:top w:val="single" w:sz="4" w:space="0" w:color="auto"/>
              <w:left w:val="single" w:sz="4" w:space="0" w:color="auto"/>
              <w:bottom w:val="single" w:sz="4" w:space="0" w:color="auto"/>
              <w:right w:val="single" w:sz="4" w:space="0" w:color="auto"/>
            </w:tcBorders>
            <w:vAlign w:val="center"/>
          </w:tcPr>
          <w:p w14:paraId="5DF01CC1"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Εκπλήρωση του κριτηρίου</w:t>
            </w:r>
          </w:p>
        </w:tc>
        <w:tc>
          <w:tcPr>
            <w:tcW w:w="1133" w:type="dxa"/>
            <w:tcBorders>
              <w:top w:val="single" w:sz="4" w:space="0" w:color="auto"/>
              <w:left w:val="single" w:sz="4" w:space="0" w:color="auto"/>
              <w:bottom w:val="single" w:sz="4" w:space="0" w:color="auto"/>
              <w:right w:val="single" w:sz="4" w:space="0" w:color="auto"/>
            </w:tcBorders>
            <w:vAlign w:val="center"/>
          </w:tcPr>
          <w:p w14:paraId="5F8C0A14"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right w:val="single" w:sz="4" w:space="0" w:color="auto"/>
            </w:tcBorders>
            <w:vAlign w:val="center"/>
          </w:tcPr>
          <w:p w14:paraId="1A6B85AC"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center"/>
          </w:tcPr>
          <w:p w14:paraId="29F3DA3F"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1443F8FE" w14:textId="77777777" w:rsidTr="00414536">
        <w:trPr>
          <w:trHeight w:val="2099"/>
        </w:trPr>
        <w:tc>
          <w:tcPr>
            <w:tcW w:w="555" w:type="dxa"/>
            <w:vMerge/>
            <w:tcBorders>
              <w:left w:val="single" w:sz="8" w:space="0" w:color="auto"/>
              <w:bottom w:val="single" w:sz="8" w:space="0" w:color="auto"/>
              <w:right w:val="single" w:sz="4" w:space="0" w:color="auto"/>
            </w:tcBorders>
            <w:noWrap/>
            <w:vAlign w:val="center"/>
          </w:tcPr>
          <w:p w14:paraId="5EBCE7B7"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10124BC6"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bottom w:val="single" w:sz="8" w:space="0" w:color="auto"/>
              <w:right w:val="nil"/>
            </w:tcBorders>
            <w:noWrap/>
            <w:vAlign w:val="center"/>
          </w:tcPr>
          <w:p w14:paraId="28F19AD0" w14:textId="77777777" w:rsidR="003D34B4" w:rsidRPr="00D625A0" w:rsidRDefault="003D34B4" w:rsidP="00414536">
            <w:pPr>
              <w:spacing w:before="60" w:after="60"/>
              <w:ind w:leftChars="19" w:left="56" w:hangingChars="9" w:hanging="14"/>
              <w:rPr>
                <w:rFonts w:ascii="Arial Narrow" w:hAnsi="Arial Narrow" w:cstheme="minorHAnsi"/>
                <w:color w:val="000000"/>
                <w:sz w:val="16"/>
                <w:szCs w:val="16"/>
              </w:rPr>
            </w:pPr>
          </w:p>
        </w:tc>
        <w:tc>
          <w:tcPr>
            <w:tcW w:w="4814" w:type="dxa"/>
            <w:vMerge/>
            <w:tcBorders>
              <w:left w:val="single" w:sz="4" w:space="0" w:color="auto"/>
              <w:bottom w:val="single" w:sz="8" w:space="0" w:color="auto"/>
              <w:right w:val="single" w:sz="4" w:space="0" w:color="auto"/>
            </w:tcBorders>
            <w:vAlign w:val="center"/>
          </w:tcPr>
          <w:p w14:paraId="57CCD3A9" w14:textId="77777777" w:rsidR="003D34B4" w:rsidRPr="00D625A0" w:rsidRDefault="003D34B4" w:rsidP="00414536">
            <w:pPr>
              <w:pStyle w:val="afe"/>
              <w:tabs>
                <w:tab w:val="clear" w:pos="567"/>
                <w:tab w:val="left" w:pos="426"/>
              </w:tabs>
              <w:spacing w:beforeLines="60" w:before="144" w:afterLines="60" w:after="144"/>
              <w:ind w:leftChars="19" w:left="56" w:hangingChars="9" w:hanging="14"/>
              <w:rPr>
                <w:rFonts w:cstheme="minorHAnsi"/>
                <w:sz w:val="16"/>
                <w:szCs w:val="16"/>
              </w:rPr>
            </w:pPr>
          </w:p>
        </w:tc>
        <w:tc>
          <w:tcPr>
            <w:tcW w:w="1567" w:type="dxa"/>
            <w:tcBorders>
              <w:top w:val="single" w:sz="4" w:space="0" w:color="auto"/>
              <w:left w:val="single" w:sz="4" w:space="0" w:color="auto"/>
              <w:bottom w:val="single" w:sz="4" w:space="0" w:color="auto"/>
              <w:right w:val="single" w:sz="4" w:space="0" w:color="auto"/>
            </w:tcBorders>
            <w:vAlign w:val="center"/>
          </w:tcPr>
          <w:p w14:paraId="67E0D9C7"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133" w:type="dxa"/>
            <w:tcBorders>
              <w:top w:val="single" w:sz="4" w:space="0" w:color="auto"/>
              <w:left w:val="single" w:sz="4" w:space="0" w:color="auto"/>
              <w:bottom w:val="single" w:sz="4" w:space="0" w:color="auto"/>
              <w:right w:val="single" w:sz="4" w:space="0" w:color="auto"/>
            </w:tcBorders>
            <w:vAlign w:val="center"/>
          </w:tcPr>
          <w:p w14:paraId="380F89E6"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7" w:type="dxa"/>
            <w:vMerge/>
            <w:tcBorders>
              <w:left w:val="single" w:sz="4" w:space="0" w:color="auto"/>
              <w:bottom w:val="single" w:sz="4" w:space="0" w:color="auto"/>
              <w:right w:val="single" w:sz="4" w:space="0" w:color="auto"/>
            </w:tcBorders>
            <w:vAlign w:val="center"/>
          </w:tcPr>
          <w:p w14:paraId="472A17E4"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center"/>
          </w:tcPr>
          <w:p w14:paraId="34E36FC7"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6D1C16E1" w14:textId="77777777" w:rsidTr="00414536">
        <w:trPr>
          <w:trHeight w:val="1963"/>
        </w:trPr>
        <w:tc>
          <w:tcPr>
            <w:tcW w:w="555" w:type="dxa"/>
            <w:vMerge w:val="restart"/>
            <w:tcBorders>
              <w:top w:val="single" w:sz="8" w:space="0" w:color="auto"/>
              <w:left w:val="single" w:sz="8" w:space="0" w:color="auto"/>
              <w:right w:val="single" w:sz="4" w:space="0" w:color="auto"/>
            </w:tcBorders>
            <w:noWrap/>
            <w:vAlign w:val="center"/>
          </w:tcPr>
          <w:p w14:paraId="0EB3D7A2"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1.3</w:t>
            </w:r>
          </w:p>
        </w:tc>
        <w:tc>
          <w:tcPr>
            <w:tcW w:w="1419" w:type="dxa"/>
            <w:vMerge/>
            <w:tcBorders>
              <w:left w:val="single" w:sz="4" w:space="0" w:color="auto"/>
              <w:right w:val="single" w:sz="4" w:space="0" w:color="auto"/>
            </w:tcBorders>
            <w:vAlign w:val="center"/>
          </w:tcPr>
          <w:p w14:paraId="24640D89" w14:textId="77777777" w:rsidR="003D34B4" w:rsidRPr="00D625A0" w:rsidRDefault="003D34B4" w:rsidP="00414536">
            <w:pPr>
              <w:spacing w:before="60" w:after="60"/>
              <w:ind w:leftChars="0" w:left="58" w:hanging="58"/>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2D6816A4" w14:textId="77777777" w:rsidR="003D34B4" w:rsidRPr="00D625A0" w:rsidRDefault="003D34B4" w:rsidP="00414536">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color w:val="000000"/>
                <w:sz w:val="16"/>
                <w:szCs w:val="16"/>
              </w:rPr>
              <w:t xml:space="preserve">Ρεαλιστικότητα του χρονοδιαγράμματος </w:t>
            </w:r>
          </w:p>
        </w:tc>
        <w:tc>
          <w:tcPr>
            <w:tcW w:w="4814" w:type="dxa"/>
            <w:vMerge w:val="restart"/>
            <w:tcBorders>
              <w:top w:val="single" w:sz="8" w:space="0" w:color="auto"/>
              <w:left w:val="nil"/>
              <w:right w:val="single" w:sz="4" w:space="0" w:color="auto"/>
            </w:tcBorders>
            <w:vAlign w:val="center"/>
          </w:tcPr>
          <w:p w14:paraId="0D394B34" w14:textId="77777777" w:rsidR="003D34B4" w:rsidRPr="00D625A0" w:rsidRDefault="003D34B4" w:rsidP="00414536">
            <w:pPr>
              <w:spacing w:before="60" w:afterLines="60" w:after="144"/>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Εξετάζεται η ρεαλιστικότητα του χρονοδιαγράμματος ολοκλήρωσης της πράξης σε σχέση με:    </w:t>
            </w:r>
          </w:p>
          <w:p w14:paraId="6A06B127" w14:textId="77777777" w:rsidR="003D34B4" w:rsidRPr="00D625A0" w:rsidRDefault="003D34B4" w:rsidP="00414536">
            <w:pPr>
              <w:spacing w:before="60" w:afterLines="60" w:after="144"/>
              <w:ind w:leftChars="19" w:left="56" w:hangingChars="9" w:hanging="14"/>
              <w:rPr>
                <w:rFonts w:ascii="Arial Narrow" w:hAnsi="Arial Narrow" w:cstheme="minorHAnsi"/>
                <w:sz w:val="16"/>
                <w:szCs w:val="16"/>
              </w:rPr>
            </w:pPr>
            <w:r w:rsidRPr="00D625A0">
              <w:rPr>
                <w:rFonts w:ascii="Arial Narrow" w:hAnsi="Arial Narrow" w:cstheme="minorHAnsi"/>
                <w:sz w:val="16"/>
                <w:szCs w:val="16"/>
              </w:rPr>
              <w:t>α) το φυσικό αντικείμενο (μέγεθος, πολυπλοκότητα, κ.λπ. της πράξης)</w:t>
            </w:r>
          </w:p>
          <w:p w14:paraId="1DC705E7" w14:textId="77777777" w:rsidR="003D34B4" w:rsidRPr="00D625A0" w:rsidRDefault="003D34B4" w:rsidP="00414536">
            <w:pPr>
              <w:spacing w:before="60" w:afterLines="60" w:after="144"/>
              <w:ind w:leftChars="19" w:left="56" w:hangingChars="9" w:hanging="14"/>
              <w:rPr>
                <w:rFonts w:ascii="Arial Narrow" w:hAnsi="Arial Narrow" w:cstheme="minorHAnsi"/>
                <w:sz w:val="16"/>
                <w:szCs w:val="16"/>
              </w:rPr>
            </w:pPr>
            <w:r w:rsidRPr="00D625A0">
              <w:rPr>
                <w:rFonts w:ascii="Arial Narrow" w:hAnsi="Arial Narrow" w:cstheme="minorHAnsi"/>
                <w:sz w:val="16"/>
                <w:szCs w:val="16"/>
              </w:rPr>
              <w:t>β) την επιλεγμένη μέθοδο υλοποίησης (διαγωνιστική διαδικασία, αυτεπιστασία, επιταγές εισόδου (</w:t>
            </w:r>
            <w:r w:rsidRPr="00D625A0">
              <w:rPr>
                <w:rFonts w:ascii="Arial Narrow" w:hAnsi="Arial Narrow" w:cstheme="minorHAnsi"/>
                <w:sz w:val="16"/>
                <w:szCs w:val="16"/>
                <w:lang w:val="en-US"/>
              </w:rPr>
              <w:t>voucher</w:t>
            </w:r>
            <w:r w:rsidRPr="00D625A0">
              <w:rPr>
                <w:rFonts w:ascii="Arial Narrow" w:hAnsi="Arial Narrow" w:cstheme="minorHAnsi"/>
                <w:sz w:val="16"/>
                <w:szCs w:val="16"/>
              </w:rPr>
              <w:t xml:space="preserve">), κ.λπ.) </w:t>
            </w:r>
          </w:p>
          <w:p w14:paraId="773A357F" w14:textId="77777777" w:rsidR="003D34B4" w:rsidRPr="00D625A0" w:rsidRDefault="003D34B4" w:rsidP="00414536">
            <w:pPr>
              <w:spacing w:before="60" w:afterLines="60" w:after="144"/>
              <w:ind w:leftChars="19" w:left="56" w:hangingChars="9" w:hanging="14"/>
              <w:rPr>
                <w:rFonts w:ascii="Arial Narrow" w:hAnsi="Arial Narrow" w:cstheme="minorHAnsi"/>
                <w:sz w:val="16"/>
                <w:szCs w:val="16"/>
              </w:rPr>
            </w:pPr>
            <w:r w:rsidRPr="00D625A0">
              <w:rPr>
                <w:rFonts w:ascii="Arial Narrow" w:hAnsi="Arial Narrow" w:cstheme="minorHAnsi"/>
                <w:sz w:val="16"/>
                <w:szCs w:val="16"/>
              </w:rPr>
              <w:t>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ωφελουμένων, υπουργικές αποφάσεις εφαρμογής κλπ.</w:t>
            </w:r>
          </w:p>
          <w:p w14:paraId="0F234D63" w14:textId="77777777" w:rsidR="003D34B4" w:rsidRPr="00D625A0" w:rsidRDefault="003D34B4" w:rsidP="00414536">
            <w:pPr>
              <w:spacing w:before="60" w:afterLines="60" w:after="144"/>
              <w:ind w:leftChars="19" w:left="56" w:hangingChars="9" w:hanging="14"/>
              <w:rPr>
                <w:rFonts w:ascii="Arial Narrow" w:hAnsi="Arial Narrow" w:cstheme="minorHAnsi"/>
                <w:sz w:val="16"/>
                <w:szCs w:val="16"/>
              </w:rPr>
            </w:pPr>
            <w:r w:rsidRPr="00D625A0">
              <w:rPr>
                <w:rFonts w:ascii="Arial Narrow" w:hAnsi="Arial Narrow" w:cstheme="minorHAnsi"/>
                <w:sz w:val="16"/>
                <w:szCs w:val="16"/>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585C995E" w14:textId="77777777" w:rsidR="003D34B4" w:rsidRPr="00D625A0" w:rsidRDefault="003D34B4" w:rsidP="00414536">
            <w:pPr>
              <w:spacing w:before="60" w:afterLines="60" w:after="144"/>
              <w:ind w:leftChars="19" w:left="56" w:hangingChars="9" w:hanging="14"/>
              <w:rPr>
                <w:rFonts w:ascii="Arial Narrow" w:hAnsi="Arial Narrow" w:cstheme="minorHAnsi"/>
                <w:sz w:val="16"/>
                <w:szCs w:val="16"/>
              </w:rPr>
            </w:pPr>
            <w:r w:rsidRPr="00D625A0">
              <w:rPr>
                <w:rFonts w:ascii="Arial Narrow" w:hAnsi="Arial Narrow" w:cstheme="minorHAnsi"/>
                <w:sz w:val="16"/>
                <w:szCs w:val="16"/>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1567" w:type="dxa"/>
            <w:tcBorders>
              <w:top w:val="single" w:sz="4" w:space="0" w:color="auto"/>
              <w:left w:val="single" w:sz="4" w:space="0" w:color="auto"/>
              <w:bottom w:val="single" w:sz="4" w:space="0" w:color="auto"/>
              <w:right w:val="single" w:sz="4" w:space="0" w:color="auto"/>
            </w:tcBorders>
            <w:vAlign w:val="center"/>
          </w:tcPr>
          <w:p w14:paraId="73749325"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Εκπλήρωση του κριτηρίου</w:t>
            </w:r>
          </w:p>
        </w:tc>
        <w:tc>
          <w:tcPr>
            <w:tcW w:w="1133" w:type="dxa"/>
            <w:tcBorders>
              <w:top w:val="single" w:sz="4" w:space="0" w:color="auto"/>
              <w:left w:val="single" w:sz="4" w:space="0" w:color="auto"/>
              <w:bottom w:val="single" w:sz="4" w:space="0" w:color="auto"/>
              <w:right w:val="single" w:sz="4" w:space="0" w:color="auto"/>
            </w:tcBorders>
            <w:vAlign w:val="center"/>
          </w:tcPr>
          <w:p w14:paraId="5A3DF723"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right w:val="single" w:sz="4" w:space="0" w:color="auto"/>
            </w:tcBorders>
            <w:vAlign w:val="center"/>
          </w:tcPr>
          <w:p w14:paraId="163EEDEE"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center"/>
          </w:tcPr>
          <w:p w14:paraId="073A92BD"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570EB812" w14:textId="77777777" w:rsidTr="00414536">
        <w:trPr>
          <w:trHeight w:val="636"/>
        </w:trPr>
        <w:tc>
          <w:tcPr>
            <w:tcW w:w="555" w:type="dxa"/>
            <w:vMerge/>
            <w:tcBorders>
              <w:left w:val="single" w:sz="8" w:space="0" w:color="auto"/>
              <w:bottom w:val="single" w:sz="8" w:space="0" w:color="auto"/>
              <w:right w:val="single" w:sz="4" w:space="0" w:color="auto"/>
            </w:tcBorders>
            <w:noWrap/>
            <w:vAlign w:val="center"/>
          </w:tcPr>
          <w:p w14:paraId="69A694BF"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bottom w:val="single" w:sz="8" w:space="0" w:color="auto"/>
              <w:right w:val="single" w:sz="4" w:space="0" w:color="auto"/>
            </w:tcBorders>
            <w:vAlign w:val="center"/>
          </w:tcPr>
          <w:p w14:paraId="36A54984" w14:textId="77777777" w:rsidR="003D34B4" w:rsidRPr="00D625A0" w:rsidRDefault="003D34B4" w:rsidP="00414536">
            <w:pPr>
              <w:spacing w:before="60" w:after="60"/>
              <w:ind w:leftChars="0" w:left="58" w:hanging="58"/>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vAlign w:val="center"/>
          </w:tcPr>
          <w:p w14:paraId="7E021687" w14:textId="77777777" w:rsidR="003D34B4" w:rsidRPr="00D625A0" w:rsidRDefault="003D34B4" w:rsidP="00414536">
            <w:pPr>
              <w:spacing w:before="60" w:after="60"/>
              <w:ind w:leftChars="19" w:left="56" w:hangingChars="9" w:hanging="14"/>
              <w:rPr>
                <w:rFonts w:ascii="Arial Narrow" w:hAnsi="Arial Narrow" w:cstheme="minorHAnsi"/>
                <w:color w:val="000000"/>
                <w:sz w:val="16"/>
                <w:szCs w:val="16"/>
              </w:rPr>
            </w:pPr>
          </w:p>
        </w:tc>
        <w:tc>
          <w:tcPr>
            <w:tcW w:w="4814" w:type="dxa"/>
            <w:vMerge/>
            <w:tcBorders>
              <w:left w:val="nil"/>
              <w:bottom w:val="single" w:sz="8" w:space="0" w:color="auto"/>
              <w:right w:val="single" w:sz="4" w:space="0" w:color="auto"/>
            </w:tcBorders>
            <w:vAlign w:val="center"/>
          </w:tcPr>
          <w:p w14:paraId="3127477C" w14:textId="77777777" w:rsidR="003D34B4" w:rsidRPr="00D625A0" w:rsidRDefault="003D34B4" w:rsidP="00414536">
            <w:pPr>
              <w:spacing w:before="60" w:afterLines="60" w:after="144"/>
              <w:ind w:leftChars="19" w:left="56" w:hangingChars="9" w:hanging="14"/>
              <w:rPr>
                <w:rFonts w:ascii="Arial Narrow" w:hAnsi="Arial Narrow" w:cstheme="minorHAnsi"/>
                <w:sz w:val="16"/>
                <w:szCs w:val="16"/>
              </w:rPr>
            </w:pPr>
          </w:p>
        </w:tc>
        <w:tc>
          <w:tcPr>
            <w:tcW w:w="1567" w:type="dxa"/>
            <w:tcBorders>
              <w:top w:val="single" w:sz="4" w:space="0" w:color="auto"/>
              <w:left w:val="single" w:sz="4" w:space="0" w:color="auto"/>
              <w:bottom w:val="single" w:sz="4" w:space="0" w:color="auto"/>
              <w:right w:val="single" w:sz="4" w:space="0" w:color="auto"/>
            </w:tcBorders>
            <w:vAlign w:val="center"/>
          </w:tcPr>
          <w:p w14:paraId="4AEE1F10"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1133" w:type="dxa"/>
            <w:tcBorders>
              <w:top w:val="single" w:sz="4" w:space="0" w:color="auto"/>
              <w:left w:val="single" w:sz="4" w:space="0" w:color="auto"/>
              <w:bottom w:val="single" w:sz="4" w:space="0" w:color="auto"/>
              <w:right w:val="single" w:sz="4" w:space="0" w:color="auto"/>
            </w:tcBorders>
            <w:vAlign w:val="center"/>
          </w:tcPr>
          <w:p w14:paraId="2C2A7970"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ΌΧΙ</w:t>
            </w:r>
          </w:p>
        </w:tc>
        <w:tc>
          <w:tcPr>
            <w:tcW w:w="1277" w:type="dxa"/>
            <w:vMerge/>
            <w:tcBorders>
              <w:left w:val="single" w:sz="4" w:space="0" w:color="auto"/>
              <w:bottom w:val="single" w:sz="4" w:space="0" w:color="auto"/>
              <w:right w:val="single" w:sz="4" w:space="0" w:color="auto"/>
            </w:tcBorders>
            <w:vAlign w:val="center"/>
          </w:tcPr>
          <w:p w14:paraId="7481823E"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center"/>
          </w:tcPr>
          <w:p w14:paraId="276E8C72"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016E8A0E" w14:textId="77777777" w:rsidTr="00414536">
        <w:trPr>
          <w:trHeight w:val="353"/>
        </w:trPr>
        <w:tc>
          <w:tcPr>
            <w:tcW w:w="8772" w:type="dxa"/>
            <w:gridSpan w:val="4"/>
            <w:vMerge w:val="restart"/>
            <w:tcBorders>
              <w:top w:val="single" w:sz="8" w:space="0" w:color="auto"/>
              <w:left w:val="single" w:sz="8" w:space="0" w:color="auto"/>
              <w:right w:val="single" w:sz="4" w:space="0" w:color="auto"/>
            </w:tcBorders>
            <w:noWrap/>
            <w:vAlign w:val="center"/>
          </w:tcPr>
          <w:p w14:paraId="6AB86F64" w14:textId="77777777" w:rsidR="003D34B4" w:rsidRPr="00D625A0" w:rsidRDefault="003D34B4" w:rsidP="00414536">
            <w:pPr>
              <w:spacing w:before="60" w:afterLines="60" w:after="144"/>
              <w:ind w:leftChars="19" w:left="56" w:hangingChars="9" w:hanging="14"/>
              <w:rPr>
                <w:rFonts w:ascii="Arial Narrow" w:hAnsi="Arial Narrow" w:cstheme="minorHAnsi"/>
                <w:b/>
                <w:sz w:val="16"/>
                <w:szCs w:val="16"/>
              </w:rPr>
            </w:pPr>
            <w:r w:rsidRPr="00D625A0">
              <w:rPr>
                <w:rFonts w:ascii="Arial Narrow" w:hAnsi="Arial Narrow" w:cstheme="minorHAnsi"/>
                <w:b/>
                <w:color w:val="000000"/>
                <w:sz w:val="16"/>
                <w:szCs w:val="16"/>
              </w:rPr>
              <w:t xml:space="preserve">ΠΡΟΫΠΟΘΕΣΗ ΘΕΤΙΚΗΣ ΑΞΙΟΛΟΓΗΣΗΣ: </w:t>
            </w:r>
            <w:r w:rsidRPr="00D625A0">
              <w:rPr>
                <w:rFonts w:ascii="Arial Narrow" w:hAnsi="Arial Narrow" w:cstheme="minorHAnsi"/>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1567" w:type="dxa"/>
            <w:vMerge w:val="restart"/>
            <w:tcBorders>
              <w:top w:val="single" w:sz="4" w:space="0" w:color="auto"/>
              <w:left w:val="single" w:sz="4" w:space="0" w:color="auto"/>
              <w:right w:val="single" w:sz="4" w:space="0" w:color="auto"/>
            </w:tcBorders>
            <w:vAlign w:val="center"/>
          </w:tcPr>
          <w:p w14:paraId="40963BE6" w14:textId="77777777" w:rsidR="003D34B4" w:rsidRPr="00D625A0" w:rsidRDefault="003D34B4" w:rsidP="00414536">
            <w:pPr>
              <w:spacing w:before="60" w:after="60"/>
              <w:ind w:leftChars="19" w:left="56" w:hangingChars="9" w:hanging="14"/>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1</w:t>
            </w:r>
          </w:p>
        </w:tc>
        <w:tc>
          <w:tcPr>
            <w:tcW w:w="1133" w:type="dxa"/>
            <w:tcBorders>
              <w:top w:val="single" w:sz="4" w:space="0" w:color="auto"/>
              <w:left w:val="single" w:sz="4" w:space="0" w:color="auto"/>
              <w:bottom w:val="single" w:sz="4" w:space="0" w:color="auto"/>
              <w:right w:val="single" w:sz="4" w:space="0" w:color="auto"/>
            </w:tcBorders>
            <w:vAlign w:val="center"/>
          </w:tcPr>
          <w:p w14:paraId="5E84C7F6" w14:textId="77777777" w:rsidR="003D34B4" w:rsidRPr="00D625A0" w:rsidRDefault="003D34B4" w:rsidP="00414536">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277" w:type="dxa"/>
            <w:vMerge w:val="restart"/>
            <w:tcBorders>
              <w:top w:val="single" w:sz="4" w:space="0" w:color="auto"/>
              <w:left w:val="single" w:sz="4" w:space="0" w:color="auto"/>
              <w:right w:val="single" w:sz="4" w:space="0" w:color="auto"/>
            </w:tcBorders>
            <w:vAlign w:val="center"/>
          </w:tcPr>
          <w:p w14:paraId="26F8074E"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center"/>
          </w:tcPr>
          <w:p w14:paraId="143CF422"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5D19CC30" w14:textId="77777777" w:rsidTr="00414536">
        <w:trPr>
          <w:trHeight w:val="353"/>
        </w:trPr>
        <w:tc>
          <w:tcPr>
            <w:tcW w:w="8772" w:type="dxa"/>
            <w:gridSpan w:val="4"/>
            <w:vMerge/>
            <w:tcBorders>
              <w:left w:val="single" w:sz="8" w:space="0" w:color="auto"/>
              <w:bottom w:val="single" w:sz="8" w:space="0" w:color="auto"/>
              <w:right w:val="single" w:sz="4" w:space="0" w:color="auto"/>
            </w:tcBorders>
            <w:noWrap/>
            <w:vAlign w:val="center"/>
          </w:tcPr>
          <w:p w14:paraId="08B2FC6D" w14:textId="77777777" w:rsidR="003D34B4" w:rsidRPr="00D625A0" w:rsidRDefault="003D34B4" w:rsidP="00414536">
            <w:pPr>
              <w:spacing w:before="60" w:afterLines="60" w:after="144"/>
              <w:ind w:leftChars="19" w:left="56" w:hangingChars="9" w:hanging="14"/>
              <w:rPr>
                <w:rFonts w:ascii="Arial Narrow" w:hAnsi="Arial Narrow" w:cstheme="minorHAnsi"/>
                <w:b/>
                <w:color w:val="000000"/>
                <w:sz w:val="16"/>
                <w:szCs w:val="16"/>
              </w:rPr>
            </w:pPr>
          </w:p>
        </w:tc>
        <w:tc>
          <w:tcPr>
            <w:tcW w:w="1567" w:type="dxa"/>
            <w:vMerge/>
            <w:tcBorders>
              <w:left w:val="single" w:sz="4" w:space="0" w:color="auto"/>
              <w:bottom w:val="single" w:sz="4" w:space="0" w:color="auto"/>
              <w:right w:val="single" w:sz="4" w:space="0" w:color="auto"/>
            </w:tcBorders>
            <w:vAlign w:val="center"/>
          </w:tcPr>
          <w:p w14:paraId="558AA40F" w14:textId="77777777" w:rsidR="003D34B4" w:rsidRPr="00D625A0" w:rsidRDefault="003D34B4" w:rsidP="00414536">
            <w:pPr>
              <w:spacing w:before="60" w:after="60"/>
              <w:ind w:leftChars="19" w:left="56" w:hangingChars="9" w:hanging="14"/>
              <w:jc w:val="center"/>
              <w:rPr>
                <w:rFonts w:ascii="Arial Narrow" w:hAnsi="Arial Narrow" w:cstheme="minorHAnsi"/>
                <w:b/>
                <w:color w:val="000000"/>
                <w:sz w:val="16"/>
                <w:szCs w:val="16"/>
              </w:rPr>
            </w:pPr>
          </w:p>
        </w:tc>
        <w:tc>
          <w:tcPr>
            <w:tcW w:w="1133" w:type="dxa"/>
            <w:tcBorders>
              <w:top w:val="single" w:sz="4" w:space="0" w:color="auto"/>
              <w:left w:val="single" w:sz="4" w:space="0" w:color="auto"/>
              <w:bottom w:val="single" w:sz="4" w:space="0" w:color="auto"/>
              <w:right w:val="single" w:sz="4" w:space="0" w:color="auto"/>
            </w:tcBorders>
            <w:vAlign w:val="center"/>
          </w:tcPr>
          <w:p w14:paraId="42C4BD36" w14:textId="77777777" w:rsidR="003D34B4" w:rsidRPr="00D625A0" w:rsidRDefault="003D34B4" w:rsidP="00414536">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277" w:type="dxa"/>
            <w:vMerge/>
            <w:tcBorders>
              <w:left w:val="single" w:sz="4" w:space="0" w:color="auto"/>
              <w:bottom w:val="single" w:sz="4" w:space="0" w:color="auto"/>
              <w:right w:val="single" w:sz="4" w:space="0" w:color="auto"/>
            </w:tcBorders>
            <w:vAlign w:val="center"/>
          </w:tcPr>
          <w:p w14:paraId="109B960A"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center"/>
          </w:tcPr>
          <w:p w14:paraId="3BD7B3CE"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24A165DC" w14:textId="77777777" w:rsidTr="00414536">
        <w:trPr>
          <w:trHeight w:val="822"/>
        </w:trPr>
        <w:tc>
          <w:tcPr>
            <w:tcW w:w="555" w:type="dxa"/>
            <w:vMerge w:val="restart"/>
            <w:tcBorders>
              <w:top w:val="single" w:sz="8" w:space="0" w:color="auto"/>
              <w:left w:val="single" w:sz="8" w:space="0" w:color="auto"/>
              <w:right w:val="single" w:sz="4" w:space="0" w:color="auto"/>
            </w:tcBorders>
            <w:noWrap/>
            <w:vAlign w:val="center"/>
          </w:tcPr>
          <w:p w14:paraId="41BB2BEC"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2.1</w:t>
            </w:r>
          </w:p>
        </w:tc>
        <w:tc>
          <w:tcPr>
            <w:tcW w:w="1419" w:type="dxa"/>
            <w:vMerge w:val="restart"/>
            <w:tcBorders>
              <w:top w:val="single" w:sz="8" w:space="0" w:color="auto"/>
              <w:left w:val="single" w:sz="4" w:space="0" w:color="auto"/>
              <w:right w:val="single" w:sz="4" w:space="0" w:color="auto"/>
            </w:tcBorders>
            <w:vAlign w:val="center"/>
          </w:tcPr>
          <w:p w14:paraId="4490D872"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03CC73D8" w14:textId="77777777" w:rsidR="003D34B4" w:rsidRPr="00D625A0" w:rsidRDefault="003D34B4" w:rsidP="00414536">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οριζόντιων πολιτικών </w:t>
            </w:r>
          </w:p>
          <w:p w14:paraId="5584E48F"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6641198A"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Τήρηση θεσμικού πλαισίου ως προς τις δημόσιες συμβάσεις έργων, μελετών, προμηθειών και υπηρεσιών</w:t>
            </w:r>
          </w:p>
        </w:tc>
        <w:tc>
          <w:tcPr>
            <w:tcW w:w="4814" w:type="dxa"/>
            <w:vMerge w:val="restart"/>
            <w:tcBorders>
              <w:top w:val="single" w:sz="8" w:space="0" w:color="auto"/>
              <w:left w:val="single" w:sz="4" w:space="0" w:color="auto"/>
              <w:right w:val="single" w:sz="4" w:space="0" w:color="auto"/>
            </w:tcBorders>
            <w:vAlign w:val="center"/>
          </w:tcPr>
          <w:p w14:paraId="6A7DA9EF" w14:textId="77777777" w:rsidR="003D34B4" w:rsidRPr="00D625A0" w:rsidRDefault="003D34B4" w:rsidP="00414536">
            <w:pPr>
              <w:spacing w:before="60" w:afterLines="60" w:after="144"/>
              <w:ind w:leftChars="19" w:left="56" w:hangingChars="9" w:hanging="14"/>
              <w:rPr>
                <w:rFonts w:ascii="Arial Narrow" w:hAnsi="Arial Narrow" w:cstheme="minorHAnsi"/>
                <w:sz w:val="16"/>
                <w:szCs w:val="16"/>
              </w:rPr>
            </w:pPr>
            <w:r w:rsidRPr="00D625A0">
              <w:rPr>
                <w:rFonts w:ascii="Arial Narrow" w:hAnsi="Arial Narrow" w:cstheme="minorHAnsi"/>
                <w:sz w:val="16"/>
                <w:szCs w:val="16"/>
              </w:rPr>
              <w:t>Εξετάζεται εάν το προτεινόμενο στο ΤΔΠ θεσμικό πλαίσιο υλοποίησης των υποέργων συνάδει με το εθνικό και ενωσιακό δίκαιο ως προς τις διαδικασίες ανάθεσης δημόσιων συμβάσεων.</w:t>
            </w:r>
          </w:p>
          <w:p w14:paraId="71ED17C1" w14:textId="77777777" w:rsidR="003D34B4" w:rsidRPr="00D625A0" w:rsidRDefault="003D34B4" w:rsidP="00414536">
            <w:pPr>
              <w:spacing w:before="60" w:afterLines="60" w:after="144"/>
              <w:ind w:leftChars="19" w:left="56" w:hangingChars="9" w:hanging="14"/>
              <w:rPr>
                <w:rFonts w:ascii="Arial Narrow" w:hAnsi="Arial Narrow" w:cstheme="minorHAnsi"/>
                <w:sz w:val="16"/>
                <w:szCs w:val="16"/>
              </w:rPr>
            </w:pPr>
            <w:r w:rsidRPr="00D625A0">
              <w:rPr>
                <w:rFonts w:ascii="Arial Narrow" w:hAnsi="Arial Narrow" w:cstheme="minorHAnsi"/>
                <w:sz w:val="16"/>
                <w:szCs w:val="16"/>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2FB53077" w14:textId="77777777" w:rsidR="003D34B4" w:rsidRPr="00D625A0" w:rsidRDefault="003D34B4" w:rsidP="00414536">
            <w:pPr>
              <w:spacing w:before="60" w:afterLines="60" w:after="144"/>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final/14.5.2019 (κατευθυντήριες γραμμές της ΕΕ για δημοσιονομικές διορθώσεις σε δημόσιες συμβάσεις). </w:t>
            </w:r>
          </w:p>
          <w:p w14:paraId="551107B1" w14:textId="77777777" w:rsidR="003D34B4" w:rsidRPr="00D625A0" w:rsidRDefault="003D34B4" w:rsidP="00414536">
            <w:pPr>
              <w:spacing w:before="60" w:afterLines="60" w:after="144"/>
              <w:ind w:leftChars="19" w:left="56" w:hangingChars="9" w:hanging="14"/>
              <w:rPr>
                <w:rFonts w:ascii="Arial Narrow" w:hAnsi="Arial Narrow" w:cstheme="minorHAnsi"/>
                <w:sz w:val="16"/>
                <w:szCs w:val="16"/>
              </w:rPr>
            </w:pPr>
            <w:r w:rsidRPr="00D625A0">
              <w:rPr>
                <w:rFonts w:ascii="Arial Narrow" w:hAnsi="Arial Narrow" w:cstheme="minorHAnsi"/>
                <w:sz w:val="16"/>
                <w:szCs w:val="16"/>
              </w:rPr>
              <w:t>Στην περίπτωση που η πράξη δεν εμπίπτει στους κανόνες δημοσίων συμβάσεων θεωρείται ότι το κριτήριο ικανοποιείται.</w:t>
            </w:r>
          </w:p>
        </w:tc>
        <w:tc>
          <w:tcPr>
            <w:tcW w:w="1567" w:type="dxa"/>
            <w:tcBorders>
              <w:top w:val="single" w:sz="8" w:space="0" w:color="auto"/>
              <w:left w:val="single" w:sz="4" w:space="0" w:color="auto"/>
              <w:bottom w:val="single" w:sz="8" w:space="0" w:color="auto"/>
              <w:right w:val="single" w:sz="4" w:space="0" w:color="auto"/>
            </w:tcBorders>
            <w:vAlign w:val="center"/>
          </w:tcPr>
          <w:p w14:paraId="0960EF90"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Τηρείται το θεσμικό πλαίσιο δημοσίων συμβάσεων έργων, μελετών, προμηθειών και υπηρεσιών - συνάδει με το εθνικό και ενωσιακό δίκαιο</w:t>
            </w:r>
          </w:p>
        </w:tc>
        <w:tc>
          <w:tcPr>
            <w:tcW w:w="1133" w:type="dxa"/>
            <w:tcBorders>
              <w:top w:val="single" w:sz="4" w:space="0" w:color="auto"/>
              <w:left w:val="nil"/>
              <w:bottom w:val="single" w:sz="4" w:space="0" w:color="auto"/>
              <w:right w:val="single" w:sz="4" w:space="0" w:color="auto"/>
            </w:tcBorders>
            <w:vAlign w:val="center"/>
          </w:tcPr>
          <w:p w14:paraId="66D32E1E"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bottom w:val="single" w:sz="4" w:space="0" w:color="auto"/>
              <w:right w:val="single" w:sz="4" w:space="0" w:color="auto"/>
            </w:tcBorders>
          </w:tcPr>
          <w:p w14:paraId="4E9D27B0"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bottom"/>
          </w:tcPr>
          <w:p w14:paraId="7E086F43"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3DB3FDEA" w14:textId="77777777" w:rsidTr="00414536">
        <w:trPr>
          <w:trHeight w:val="822"/>
        </w:trPr>
        <w:tc>
          <w:tcPr>
            <w:tcW w:w="555" w:type="dxa"/>
            <w:vMerge/>
            <w:tcBorders>
              <w:left w:val="single" w:sz="8" w:space="0" w:color="auto"/>
              <w:bottom w:val="single" w:sz="8" w:space="0" w:color="auto"/>
              <w:right w:val="single" w:sz="4" w:space="0" w:color="auto"/>
            </w:tcBorders>
            <w:noWrap/>
            <w:vAlign w:val="center"/>
          </w:tcPr>
          <w:p w14:paraId="5ECD80F6"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0CD9479E"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vAlign w:val="bottom"/>
          </w:tcPr>
          <w:p w14:paraId="069D419B" w14:textId="77777777" w:rsidR="003D34B4" w:rsidRPr="00D625A0" w:rsidRDefault="003D34B4" w:rsidP="00414536">
            <w:pPr>
              <w:spacing w:before="60" w:after="60"/>
              <w:ind w:leftChars="19" w:left="56" w:hangingChars="9" w:hanging="14"/>
              <w:rPr>
                <w:rFonts w:ascii="Arial Narrow" w:hAnsi="Arial Narrow" w:cstheme="minorHAnsi"/>
                <w:sz w:val="16"/>
                <w:szCs w:val="16"/>
              </w:rPr>
            </w:pPr>
          </w:p>
        </w:tc>
        <w:tc>
          <w:tcPr>
            <w:tcW w:w="4814" w:type="dxa"/>
            <w:vMerge/>
            <w:tcBorders>
              <w:left w:val="single" w:sz="4" w:space="0" w:color="auto"/>
              <w:bottom w:val="single" w:sz="8" w:space="0" w:color="auto"/>
              <w:right w:val="single" w:sz="4" w:space="0" w:color="auto"/>
            </w:tcBorders>
          </w:tcPr>
          <w:p w14:paraId="59EA9C8B" w14:textId="77777777" w:rsidR="003D34B4" w:rsidRPr="00D625A0" w:rsidRDefault="003D34B4" w:rsidP="00414536">
            <w:pPr>
              <w:spacing w:before="60" w:afterLines="60" w:after="144"/>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1884540B"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ΔΕΝ τηρείται το θεσμικό πλαίσιο δημοσίων συμβάσεων έργων, μελετών, προμηθειών και υπηρεσιών - ΔΕΝ συνάδει με το εθνικό και ενωσιακό δίκαιο</w:t>
            </w:r>
          </w:p>
        </w:tc>
        <w:tc>
          <w:tcPr>
            <w:tcW w:w="1133" w:type="dxa"/>
            <w:tcBorders>
              <w:top w:val="single" w:sz="4" w:space="0" w:color="auto"/>
              <w:left w:val="nil"/>
              <w:bottom w:val="single" w:sz="4" w:space="0" w:color="auto"/>
              <w:right w:val="single" w:sz="4" w:space="0" w:color="auto"/>
            </w:tcBorders>
            <w:vAlign w:val="center"/>
          </w:tcPr>
          <w:p w14:paraId="2798F1C7"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7" w:type="dxa"/>
            <w:vMerge/>
            <w:tcBorders>
              <w:top w:val="single" w:sz="4" w:space="0" w:color="auto"/>
              <w:left w:val="single" w:sz="4" w:space="0" w:color="auto"/>
              <w:bottom w:val="single" w:sz="4" w:space="0" w:color="auto"/>
              <w:right w:val="single" w:sz="4" w:space="0" w:color="auto"/>
            </w:tcBorders>
          </w:tcPr>
          <w:p w14:paraId="31803995"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bottom"/>
          </w:tcPr>
          <w:p w14:paraId="1F2DDE40"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50AEC635" w14:textId="77777777" w:rsidTr="00414536">
        <w:trPr>
          <w:trHeight w:val="958"/>
        </w:trPr>
        <w:tc>
          <w:tcPr>
            <w:tcW w:w="555" w:type="dxa"/>
            <w:vMerge w:val="restart"/>
            <w:tcBorders>
              <w:top w:val="single" w:sz="8" w:space="0" w:color="auto"/>
              <w:left w:val="single" w:sz="8" w:space="0" w:color="auto"/>
              <w:right w:val="single" w:sz="4" w:space="0" w:color="auto"/>
            </w:tcBorders>
            <w:noWrap/>
            <w:vAlign w:val="center"/>
          </w:tcPr>
          <w:p w14:paraId="3D20CA7B"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2.2</w:t>
            </w:r>
          </w:p>
        </w:tc>
        <w:tc>
          <w:tcPr>
            <w:tcW w:w="1419" w:type="dxa"/>
            <w:vMerge/>
            <w:tcBorders>
              <w:left w:val="single" w:sz="4" w:space="0" w:color="auto"/>
              <w:right w:val="single" w:sz="4" w:space="0" w:color="auto"/>
            </w:tcBorders>
            <w:vAlign w:val="center"/>
          </w:tcPr>
          <w:p w14:paraId="2E04ADAC"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048762EC" w14:textId="77777777" w:rsidR="003D34B4" w:rsidRPr="00D625A0" w:rsidRDefault="003D34B4" w:rsidP="00414536">
            <w:pPr>
              <w:tabs>
                <w:tab w:val="left" w:pos="567"/>
              </w:tabs>
              <w:spacing w:before="60" w:after="60"/>
              <w:ind w:leftChars="19" w:left="56" w:hangingChars="9" w:hanging="14"/>
              <w:rPr>
                <w:rFonts w:ascii="Arial Narrow" w:hAnsi="Arial Narrow" w:cstheme="minorHAnsi"/>
                <w:sz w:val="16"/>
                <w:szCs w:val="16"/>
              </w:rPr>
            </w:pPr>
            <w:r w:rsidRPr="004B43F0">
              <w:rPr>
                <w:rFonts w:ascii="Arial Narrow" w:hAnsi="Arial Narrow" w:cstheme="minorHAnsi"/>
                <w:sz w:val="16"/>
                <w:szCs w:val="16"/>
              </w:rPr>
              <w:t>Τήρηση θεσμικού πλαισίου πλην δημοσίων συμβάσεων λαμβάνοντας υπόψη τον Χάρτη Θεμελιωδών Δικαιωμάτων της Ευρωπαϊκής Ένωσης</w:t>
            </w:r>
          </w:p>
        </w:tc>
        <w:tc>
          <w:tcPr>
            <w:tcW w:w="4814" w:type="dxa"/>
            <w:vMerge w:val="restart"/>
            <w:tcBorders>
              <w:top w:val="single" w:sz="8" w:space="0" w:color="auto"/>
              <w:left w:val="single" w:sz="4" w:space="0" w:color="auto"/>
              <w:right w:val="single" w:sz="4" w:space="0" w:color="auto"/>
            </w:tcBorders>
            <w:vAlign w:val="center"/>
          </w:tcPr>
          <w:p w14:paraId="58EABD7E" w14:textId="77777777" w:rsidR="003D34B4" w:rsidRPr="00D625A0" w:rsidRDefault="003D34B4" w:rsidP="00414536">
            <w:pPr>
              <w:tabs>
                <w:tab w:val="left" w:pos="567"/>
              </w:tabs>
              <w:spacing w:after="12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Εξετάζεται δηλαδή, εάν η υλοποίηση της προτεινόμενης πράξης/ υποέργου σχεδιάστηκε κατά τρόπο συμβατό με τα οριζόμενα στο εκάστοτε θεσμικό πλαίσιο</w:t>
            </w:r>
            <w:r w:rsidRPr="004B43F0">
              <w:rPr>
                <w:rFonts w:ascii="Arial Narrow" w:hAnsi="Arial Narrow" w:cstheme="minorHAnsi"/>
                <w:sz w:val="16"/>
                <w:szCs w:val="16"/>
              </w:rPr>
              <w:t xml:space="preserve"> </w:t>
            </w:r>
            <w:r>
              <w:rPr>
                <w:rFonts w:ascii="Arial Narrow" w:hAnsi="Arial Narrow" w:cstheme="minorHAnsi"/>
                <w:sz w:val="16"/>
                <w:szCs w:val="16"/>
              </w:rPr>
              <w:t xml:space="preserve">και η </w:t>
            </w:r>
            <w:r w:rsidRPr="004B43F0">
              <w:rPr>
                <w:rFonts w:ascii="Arial Narrow" w:hAnsi="Arial Narrow" w:cstheme="minorHAnsi"/>
                <w:sz w:val="16"/>
                <w:szCs w:val="16"/>
              </w:rPr>
              <w:t>δέσμε</w:t>
            </w:r>
            <w:r>
              <w:rPr>
                <w:rFonts w:ascii="Arial Narrow" w:hAnsi="Arial Narrow" w:cstheme="minorHAnsi"/>
                <w:sz w:val="16"/>
                <w:szCs w:val="16"/>
              </w:rPr>
              <w:t xml:space="preserve">υση του Δικαιούχου </w:t>
            </w:r>
            <w:r w:rsidRPr="004B43F0">
              <w:rPr>
                <w:rFonts w:ascii="Arial Narrow" w:hAnsi="Arial Narrow" w:cstheme="minorHAnsi"/>
                <w:sz w:val="16"/>
                <w:szCs w:val="16"/>
              </w:rPr>
              <w:t>για τήρηση των όρων του Χάρτη Θεμελιωδών Δικαιωμάτων της Ευρωπαϊκής Ένωσης</w:t>
            </w:r>
            <w:r>
              <w:rPr>
                <w:rFonts w:ascii="Arial Narrow" w:hAnsi="Arial Narrow" w:cstheme="minorHAnsi"/>
                <w:sz w:val="16"/>
                <w:szCs w:val="16"/>
              </w:rPr>
              <w:t>.</w:t>
            </w:r>
          </w:p>
          <w:p w14:paraId="407468BC"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Στην περίπτωση που η πράξη εμπίπτει στους κανόνες δημοσίων συμβάσεων θεωρείται ότι το κριτήριο ικανοποιείται.</w:t>
            </w:r>
          </w:p>
        </w:tc>
        <w:tc>
          <w:tcPr>
            <w:tcW w:w="1567" w:type="dxa"/>
            <w:tcBorders>
              <w:top w:val="single" w:sz="8" w:space="0" w:color="auto"/>
              <w:left w:val="single" w:sz="4" w:space="0" w:color="auto"/>
              <w:bottom w:val="single" w:sz="8" w:space="0" w:color="auto"/>
              <w:right w:val="single" w:sz="4" w:space="0" w:color="auto"/>
            </w:tcBorders>
            <w:vAlign w:val="center"/>
          </w:tcPr>
          <w:p w14:paraId="4CE2C598"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Τηρείται το θεσμικό πλαίσιο για έργα πλην δημοσίων συμβάσεων και συνάδει με το εθνικό και ενωσιακό δίκαιο</w:t>
            </w:r>
          </w:p>
        </w:tc>
        <w:tc>
          <w:tcPr>
            <w:tcW w:w="1133" w:type="dxa"/>
            <w:tcBorders>
              <w:top w:val="single" w:sz="4" w:space="0" w:color="auto"/>
              <w:left w:val="nil"/>
              <w:bottom w:val="single" w:sz="4" w:space="0" w:color="auto"/>
              <w:right w:val="single" w:sz="4" w:space="0" w:color="auto"/>
            </w:tcBorders>
            <w:vAlign w:val="center"/>
          </w:tcPr>
          <w:p w14:paraId="32C33522"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bottom w:val="single" w:sz="4" w:space="0" w:color="auto"/>
              <w:right w:val="single" w:sz="4" w:space="0" w:color="auto"/>
            </w:tcBorders>
          </w:tcPr>
          <w:p w14:paraId="05DA15D3"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bottom"/>
          </w:tcPr>
          <w:p w14:paraId="1A83E32C"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51694810" w14:textId="77777777" w:rsidTr="00414536">
        <w:trPr>
          <w:trHeight w:val="957"/>
        </w:trPr>
        <w:tc>
          <w:tcPr>
            <w:tcW w:w="555" w:type="dxa"/>
            <w:vMerge/>
            <w:tcBorders>
              <w:left w:val="single" w:sz="8" w:space="0" w:color="auto"/>
              <w:bottom w:val="single" w:sz="8" w:space="0" w:color="auto"/>
              <w:right w:val="single" w:sz="4" w:space="0" w:color="auto"/>
            </w:tcBorders>
            <w:noWrap/>
            <w:vAlign w:val="center"/>
          </w:tcPr>
          <w:p w14:paraId="5BF6B412"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2267080F"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vAlign w:val="center"/>
          </w:tcPr>
          <w:p w14:paraId="65ACE20B" w14:textId="77777777" w:rsidR="003D34B4" w:rsidRPr="00D625A0" w:rsidRDefault="003D34B4" w:rsidP="00414536">
            <w:pPr>
              <w:tabs>
                <w:tab w:val="left" w:pos="567"/>
              </w:tabs>
              <w:spacing w:after="120" w:line="280" w:lineRule="exact"/>
              <w:ind w:leftChars="19" w:left="56" w:hangingChars="9" w:hanging="14"/>
              <w:rPr>
                <w:rFonts w:ascii="Arial Narrow" w:hAnsi="Arial Narrow" w:cstheme="minorHAnsi"/>
                <w:sz w:val="16"/>
                <w:szCs w:val="16"/>
              </w:rPr>
            </w:pPr>
          </w:p>
        </w:tc>
        <w:tc>
          <w:tcPr>
            <w:tcW w:w="4814" w:type="dxa"/>
            <w:vMerge/>
            <w:tcBorders>
              <w:left w:val="single" w:sz="4" w:space="0" w:color="auto"/>
              <w:bottom w:val="single" w:sz="8" w:space="0" w:color="auto"/>
              <w:right w:val="single" w:sz="4" w:space="0" w:color="auto"/>
            </w:tcBorders>
            <w:vAlign w:val="center"/>
          </w:tcPr>
          <w:p w14:paraId="34689B7C" w14:textId="77777777" w:rsidR="003D34B4" w:rsidRPr="00D625A0" w:rsidRDefault="003D34B4" w:rsidP="00414536">
            <w:pPr>
              <w:spacing w:before="60"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4" w:space="0" w:color="auto"/>
              <w:right w:val="single" w:sz="4" w:space="0" w:color="auto"/>
            </w:tcBorders>
            <w:vAlign w:val="center"/>
          </w:tcPr>
          <w:p w14:paraId="2C21B592"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ΔΕΝ τηρείται το θεσμικό πλαίσιο για έργα πλην δημοσίων συμβάσεων και ΔΕΝ συνάδει με το εθνικό και ενωσιακό δίκαιο</w:t>
            </w:r>
          </w:p>
        </w:tc>
        <w:tc>
          <w:tcPr>
            <w:tcW w:w="1133" w:type="dxa"/>
            <w:tcBorders>
              <w:top w:val="single" w:sz="4" w:space="0" w:color="auto"/>
              <w:left w:val="nil"/>
              <w:bottom w:val="single" w:sz="4" w:space="0" w:color="auto"/>
              <w:right w:val="single" w:sz="4" w:space="0" w:color="auto"/>
            </w:tcBorders>
            <w:vAlign w:val="center"/>
          </w:tcPr>
          <w:p w14:paraId="243F6D7E"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7" w:type="dxa"/>
            <w:vMerge/>
            <w:tcBorders>
              <w:top w:val="single" w:sz="4" w:space="0" w:color="auto"/>
              <w:left w:val="single" w:sz="4" w:space="0" w:color="auto"/>
              <w:bottom w:val="single" w:sz="4" w:space="0" w:color="auto"/>
              <w:right w:val="single" w:sz="4" w:space="0" w:color="auto"/>
            </w:tcBorders>
          </w:tcPr>
          <w:p w14:paraId="3058513E"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bottom"/>
          </w:tcPr>
          <w:p w14:paraId="47318287"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157470D9" w14:textId="77777777" w:rsidTr="00414536">
        <w:trPr>
          <w:trHeight w:val="713"/>
        </w:trPr>
        <w:tc>
          <w:tcPr>
            <w:tcW w:w="555" w:type="dxa"/>
            <w:vMerge w:val="restart"/>
            <w:tcBorders>
              <w:top w:val="single" w:sz="8" w:space="0" w:color="auto"/>
              <w:left w:val="single" w:sz="8" w:space="0" w:color="auto"/>
              <w:right w:val="single" w:sz="4" w:space="0" w:color="auto"/>
            </w:tcBorders>
            <w:noWrap/>
            <w:vAlign w:val="center"/>
          </w:tcPr>
          <w:p w14:paraId="4EFE718B"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2.3</w:t>
            </w:r>
          </w:p>
        </w:tc>
        <w:tc>
          <w:tcPr>
            <w:tcW w:w="1419" w:type="dxa"/>
            <w:vMerge/>
            <w:tcBorders>
              <w:left w:val="single" w:sz="4" w:space="0" w:color="auto"/>
              <w:right w:val="single" w:sz="4" w:space="0" w:color="auto"/>
            </w:tcBorders>
            <w:vAlign w:val="center"/>
          </w:tcPr>
          <w:p w14:paraId="1256B246"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2301D391"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Συμβατότητα της πράξης με τους κανόνες του ανταγωνισμού και των κρατικών ενισχύσεων</w:t>
            </w:r>
          </w:p>
        </w:tc>
        <w:tc>
          <w:tcPr>
            <w:tcW w:w="4814" w:type="dxa"/>
            <w:vMerge w:val="restart"/>
            <w:tcBorders>
              <w:top w:val="single" w:sz="8" w:space="0" w:color="auto"/>
              <w:left w:val="single" w:sz="4" w:space="0" w:color="auto"/>
              <w:right w:val="single" w:sz="4" w:space="0" w:color="auto"/>
            </w:tcBorders>
            <w:vAlign w:val="center"/>
          </w:tcPr>
          <w:p w14:paraId="181E14A1"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1567" w:type="dxa"/>
            <w:tcBorders>
              <w:top w:val="single" w:sz="4" w:space="0" w:color="auto"/>
              <w:left w:val="single" w:sz="4" w:space="0" w:color="auto"/>
              <w:bottom w:val="single" w:sz="4" w:space="0" w:color="auto"/>
              <w:right w:val="single" w:sz="4" w:space="0" w:color="auto"/>
            </w:tcBorders>
            <w:vAlign w:val="center"/>
          </w:tcPr>
          <w:p w14:paraId="550A2BBE"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Η πράξη είναι συμβιβάσιμη με το δίκαιο του ανταγωνισμού περί κρατικών ενισχύσεων </w:t>
            </w:r>
          </w:p>
        </w:tc>
        <w:tc>
          <w:tcPr>
            <w:tcW w:w="1133" w:type="dxa"/>
            <w:tcBorders>
              <w:top w:val="single" w:sz="4" w:space="0" w:color="auto"/>
              <w:left w:val="single" w:sz="4" w:space="0" w:color="auto"/>
              <w:bottom w:val="single" w:sz="4" w:space="0" w:color="auto"/>
              <w:right w:val="single" w:sz="4" w:space="0" w:color="auto"/>
            </w:tcBorders>
            <w:vAlign w:val="center"/>
          </w:tcPr>
          <w:p w14:paraId="023D0E44"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bottom w:val="single" w:sz="4" w:space="0" w:color="auto"/>
              <w:right w:val="single" w:sz="4" w:space="0" w:color="auto"/>
            </w:tcBorders>
          </w:tcPr>
          <w:p w14:paraId="7B58EBF0"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bottom"/>
          </w:tcPr>
          <w:p w14:paraId="1D6060F6"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5E41AE25" w14:textId="77777777" w:rsidTr="00414536">
        <w:trPr>
          <w:trHeight w:val="713"/>
        </w:trPr>
        <w:tc>
          <w:tcPr>
            <w:tcW w:w="555" w:type="dxa"/>
            <w:vMerge/>
            <w:tcBorders>
              <w:left w:val="single" w:sz="8" w:space="0" w:color="auto"/>
              <w:bottom w:val="single" w:sz="8" w:space="0" w:color="auto"/>
              <w:right w:val="single" w:sz="4" w:space="0" w:color="auto"/>
            </w:tcBorders>
            <w:noWrap/>
            <w:vAlign w:val="center"/>
          </w:tcPr>
          <w:p w14:paraId="2F19E024"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0EB89E79"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vAlign w:val="center"/>
          </w:tcPr>
          <w:p w14:paraId="5BA42FD1" w14:textId="77777777" w:rsidR="003D34B4" w:rsidRPr="00D625A0" w:rsidRDefault="003D34B4" w:rsidP="00414536">
            <w:pPr>
              <w:spacing w:before="60" w:after="60"/>
              <w:ind w:leftChars="19" w:left="56" w:hangingChars="9" w:hanging="14"/>
              <w:rPr>
                <w:rFonts w:ascii="Arial Narrow" w:hAnsi="Arial Narrow" w:cstheme="minorHAnsi"/>
                <w:sz w:val="16"/>
                <w:szCs w:val="16"/>
              </w:rPr>
            </w:pPr>
          </w:p>
        </w:tc>
        <w:tc>
          <w:tcPr>
            <w:tcW w:w="4814" w:type="dxa"/>
            <w:vMerge/>
            <w:tcBorders>
              <w:left w:val="single" w:sz="4" w:space="0" w:color="auto"/>
              <w:bottom w:val="single" w:sz="8" w:space="0" w:color="auto"/>
              <w:right w:val="single" w:sz="4" w:space="0" w:color="auto"/>
            </w:tcBorders>
            <w:vAlign w:val="center"/>
          </w:tcPr>
          <w:p w14:paraId="44CB570B" w14:textId="77777777" w:rsidR="003D34B4" w:rsidRPr="00D625A0" w:rsidRDefault="003D34B4" w:rsidP="00414536">
            <w:pPr>
              <w:spacing w:before="60" w:after="60"/>
              <w:ind w:leftChars="19" w:left="56" w:hangingChars="9" w:hanging="14"/>
              <w:rPr>
                <w:rFonts w:ascii="Arial Narrow" w:hAnsi="Arial Narrow" w:cstheme="minorHAnsi"/>
                <w:sz w:val="16"/>
                <w:szCs w:val="16"/>
              </w:rPr>
            </w:pPr>
          </w:p>
        </w:tc>
        <w:tc>
          <w:tcPr>
            <w:tcW w:w="1567" w:type="dxa"/>
            <w:tcBorders>
              <w:top w:val="single" w:sz="4" w:space="0" w:color="auto"/>
              <w:left w:val="single" w:sz="4" w:space="0" w:color="auto"/>
              <w:bottom w:val="single" w:sz="8" w:space="0" w:color="auto"/>
              <w:right w:val="single" w:sz="4" w:space="0" w:color="auto"/>
            </w:tcBorders>
            <w:vAlign w:val="center"/>
          </w:tcPr>
          <w:p w14:paraId="47D70CF9"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Η πράξη ΔΕΝ είναι συμβιβάσιμη με το δίκαιο του ανταγωνισμού περί κρατικών ενισχύσεων</w:t>
            </w:r>
          </w:p>
        </w:tc>
        <w:tc>
          <w:tcPr>
            <w:tcW w:w="1133" w:type="dxa"/>
            <w:tcBorders>
              <w:top w:val="single" w:sz="4" w:space="0" w:color="auto"/>
              <w:left w:val="nil"/>
              <w:bottom w:val="single" w:sz="4" w:space="0" w:color="auto"/>
              <w:right w:val="single" w:sz="4" w:space="0" w:color="auto"/>
            </w:tcBorders>
            <w:vAlign w:val="center"/>
          </w:tcPr>
          <w:p w14:paraId="20198D57"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7" w:type="dxa"/>
            <w:vMerge/>
            <w:tcBorders>
              <w:top w:val="single" w:sz="4" w:space="0" w:color="auto"/>
              <w:left w:val="single" w:sz="4" w:space="0" w:color="auto"/>
              <w:bottom w:val="single" w:sz="4" w:space="0" w:color="auto"/>
              <w:right w:val="single" w:sz="4" w:space="0" w:color="auto"/>
            </w:tcBorders>
          </w:tcPr>
          <w:p w14:paraId="0F501721"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bottom"/>
          </w:tcPr>
          <w:p w14:paraId="0E93FC45"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4EE1A519" w14:textId="77777777" w:rsidTr="00414536">
        <w:trPr>
          <w:trHeight w:val="598"/>
        </w:trPr>
        <w:tc>
          <w:tcPr>
            <w:tcW w:w="555" w:type="dxa"/>
            <w:vMerge w:val="restart"/>
            <w:tcBorders>
              <w:top w:val="single" w:sz="8" w:space="0" w:color="auto"/>
              <w:left w:val="single" w:sz="8" w:space="0" w:color="auto"/>
              <w:right w:val="single" w:sz="4" w:space="0" w:color="auto"/>
            </w:tcBorders>
            <w:noWrap/>
            <w:vAlign w:val="center"/>
          </w:tcPr>
          <w:p w14:paraId="18C29B6F"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2.4</w:t>
            </w:r>
          </w:p>
        </w:tc>
        <w:tc>
          <w:tcPr>
            <w:tcW w:w="1419" w:type="dxa"/>
            <w:vMerge/>
            <w:tcBorders>
              <w:left w:val="single" w:sz="4" w:space="0" w:color="auto"/>
              <w:right w:val="single" w:sz="4" w:space="0" w:color="auto"/>
            </w:tcBorders>
            <w:vAlign w:val="center"/>
          </w:tcPr>
          <w:p w14:paraId="7CD1AA91"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12897431"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4814" w:type="dxa"/>
            <w:vMerge w:val="restart"/>
            <w:tcBorders>
              <w:top w:val="single" w:sz="8" w:space="0" w:color="auto"/>
              <w:left w:val="single" w:sz="4" w:space="0" w:color="auto"/>
              <w:right w:val="single" w:sz="4" w:space="0" w:color="auto"/>
            </w:tcBorders>
            <w:vAlign w:val="center"/>
          </w:tcPr>
          <w:p w14:paraId="3E3B247D"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1567" w:type="dxa"/>
            <w:tcBorders>
              <w:top w:val="single" w:sz="8" w:space="0" w:color="auto"/>
              <w:left w:val="single" w:sz="4" w:space="0" w:color="auto"/>
              <w:bottom w:val="single" w:sz="8" w:space="0" w:color="auto"/>
              <w:right w:val="single" w:sz="4" w:space="0" w:color="auto"/>
            </w:tcBorders>
            <w:vAlign w:val="center"/>
          </w:tcPr>
          <w:p w14:paraId="7DF39B16"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Η πράξη σέβεται την αρχή της αειφόρου ανάπτυξης</w:t>
            </w:r>
          </w:p>
        </w:tc>
        <w:tc>
          <w:tcPr>
            <w:tcW w:w="1133" w:type="dxa"/>
            <w:tcBorders>
              <w:top w:val="single" w:sz="4" w:space="0" w:color="auto"/>
              <w:left w:val="nil"/>
              <w:bottom w:val="single" w:sz="4" w:space="0" w:color="auto"/>
              <w:right w:val="single" w:sz="4" w:space="0" w:color="auto"/>
            </w:tcBorders>
            <w:vAlign w:val="center"/>
          </w:tcPr>
          <w:p w14:paraId="0591865E"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bottom w:val="single" w:sz="4" w:space="0" w:color="auto"/>
              <w:right w:val="single" w:sz="4" w:space="0" w:color="auto"/>
            </w:tcBorders>
          </w:tcPr>
          <w:p w14:paraId="3ADC82DD"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bottom"/>
          </w:tcPr>
          <w:p w14:paraId="38953366"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6DD22310" w14:textId="77777777" w:rsidTr="00414536">
        <w:trPr>
          <w:trHeight w:val="597"/>
        </w:trPr>
        <w:tc>
          <w:tcPr>
            <w:tcW w:w="555" w:type="dxa"/>
            <w:vMerge/>
            <w:tcBorders>
              <w:left w:val="single" w:sz="8" w:space="0" w:color="auto"/>
              <w:bottom w:val="single" w:sz="8" w:space="0" w:color="auto"/>
              <w:right w:val="single" w:sz="4" w:space="0" w:color="auto"/>
            </w:tcBorders>
            <w:noWrap/>
            <w:vAlign w:val="bottom"/>
          </w:tcPr>
          <w:p w14:paraId="41879024"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08B189AD"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vAlign w:val="center"/>
          </w:tcPr>
          <w:p w14:paraId="1DFB6819" w14:textId="77777777" w:rsidR="003D34B4" w:rsidRPr="00D625A0" w:rsidRDefault="003D34B4" w:rsidP="00414536">
            <w:pPr>
              <w:spacing w:before="60" w:after="60"/>
              <w:ind w:leftChars="19" w:left="56" w:hangingChars="9" w:hanging="14"/>
              <w:rPr>
                <w:rFonts w:ascii="Arial Narrow" w:hAnsi="Arial Narrow" w:cstheme="minorHAnsi"/>
                <w:sz w:val="16"/>
                <w:szCs w:val="16"/>
              </w:rPr>
            </w:pPr>
          </w:p>
        </w:tc>
        <w:tc>
          <w:tcPr>
            <w:tcW w:w="4814" w:type="dxa"/>
            <w:vMerge/>
            <w:tcBorders>
              <w:left w:val="single" w:sz="4" w:space="0" w:color="auto"/>
              <w:bottom w:val="single" w:sz="8" w:space="0" w:color="auto"/>
              <w:right w:val="single" w:sz="4" w:space="0" w:color="auto"/>
            </w:tcBorders>
          </w:tcPr>
          <w:p w14:paraId="50D54E0A" w14:textId="77777777" w:rsidR="003D34B4" w:rsidRPr="00D625A0" w:rsidRDefault="003D34B4" w:rsidP="00414536">
            <w:pPr>
              <w:spacing w:before="60"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221FB000"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Η πράξη ΔΕΝ σέβεται την αρχή της αειφόρου ανάπτυξης</w:t>
            </w:r>
          </w:p>
        </w:tc>
        <w:tc>
          <w:tcPr>
            <w:tcW w:w="1133" w:type="dxa"/>
            <w:tcBorders>
              <w:top w:val="single" w:sz="4" w:space="0" w:color="auto"/>
              <w:left w:val="nil"/>
              <w:bottom w:val="single" w:sz="8" w:space="0" w:color="auto"/>
              <w:right w:val="single" w:sz="4" w:space="0" w:color="auto"/>
            </w:tcBorders>
            <w:vAlign w:val="center"/>
          </w:tcPr>
          <w:p w14:paraId="34AFA5B9"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7" w:type="dxa"/>
            <w:vMerge/>
            <w:tcBorders>
              <w:top w:val="single" w:sz="4" w:space="0" w:color="auto"/>
              <w:left w:val="single" w:sz="4" w:space="0" w:color="auto"/>
              <w:bottom w:val="single" w:sz="4" w:space="0" w:color="auto"/>
              <w:right w:val="single" w:sz="4" w:space="0" w:color="auto"/>
            </w:tcBorders>
          </w:tcPr>
          <w:p w14:paraId="51758D1D"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bottom"/>
          </w:tcPr>
          <w:p w14:paraId="25B36262"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61231822" w14:textId="77777777" w:rsidTr="00414536">
        <w:trPr>
          <w:trHeight w:val="1133"/>
        </w:trPr>
        <w:tc>
          <w:tcPr>
            <w:tcW w:w="555" w:type="dxa"/>
            <w:vMerge w:val="restart"/>
            <w:tcBorders>
              <w:top w:val="single" w:sz="8" w:space="0" w:color="auto"/>
              <w:left w:val="single" w:sz="8" w:space="0" w:color="auto"/>
              <w:right w:val="single" w:sz="4" w:space="0" w:color="auto"/>
            </w:tcBorders>
            <w:noWrap/>
            <w:vAlign w:val="center"/>
          </w:tcPr>
          <w:p w14:paraId="3198185F"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rPr>
              <w:t>2.5</w:t>
            </w:r>
          </w:p>
        </w:tc>
        <w:tc>
          <w:tcPr>
            <w:tcW w:w="1419" w:type="dxa"/>
            <w:vMerge/>
            <w:tcBorders>
              <w:left w:val="single" w:sz="4" w:space="0" w:color="auto"/>
              <w:right w:val="single" w:sz="4" w:space="0" w:color="auto"/>
            </w:tcBorders>
            <w:vAlign w:val="center"/>
          </w:tcPr>
          <w:p w14:paraId="32EBBC38"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18A083AB"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6E0D04">
              <w:rPr>
                <w:rFonts w:ascii="Arial Narrow" w:hAnsi="Arial Narrow" w:cstheme="minorHAnsi"/>
                <w:sz w:val="16"/>
                <w:szCs w:val="16"/>
              </w:rPr>
              <w:t>Ενίσχυση της κλιματικής ανθεκτικότητας</w:t>
            </w:r>
          </w:p>
        </w:tc>
        <w:tc>
          <w:tcPr>
            <w:tcW w:w="4814" w:type="dxa"/>
            <w:vMerge w:val="restart"/>
            <w:tcBorders>
              <w:top w:val="single" w:sz="8" w:space="0" w:color="auto"/>
              <w:left w:val="single" w:sz="4" w:space="0" w:color="auto"/>
              <w:right w:val="single" w:sz="4" w:space="0" w:color="auto"/>
            </w:tcBorders>
            <w:vAlign w:val="center"/>
          </w:tcPr>
          <w:p w14:paraId="60E7E9FF" w14:textId="77777777" w:rsidR="003D34B4" w:rsidRDefault="003D34B4" w:rsidP="00414536">
            <w:pPr>
              <w:pStyle w:val="afe"/>
              <w:tabs>
                <w:tab w:val="left" w:pos="426"/>
              </w:tabs>
              <w:spacing w:before="60" w:after="60"/>
              <w:ind w:leftChars="19" w:left="56" w:hangingChars="9" w:hanging="14"/>
              <w:rPr>
                <w:rFonts w:cstheme="minorHAnsi"/>
                <w:sz w:val="16"/>
                <w:szCs w:val="16"/>
              </w:rPr>
            </w:pPr>
            <w:r w:rsidRPr="00397DD8">
              <w:rPr>
                <w:rFonts w:cstheme="minorHAnsi"/>
                <w:sz w:val="16"/>
                <w:szCs w:val="16"/>
              </w:rPr>
              <w:t xml:space="preserve">Το κριτήριο αυτό εφαρμόζεται σε έργα υποδομής με αναμενόμενη διάρκεια ζωής τουλάχιστον 5 ετών. </w:t>
            </w:r>
          </w:p>
          <w:p w14:paraId="3C08C24A" w14:textId="77777777" w:rsidR="003D34B4" w:rsidRPr="00222011" w:rsidRDefault="003D34B4" w:rsidP="00414536">
            <w:pPr>
              <w:pStyle w:val="afe"/>
              <w:tabs>
                <w:tab w:val="left" w:pos="426"/>
              </w:tabs>
              <w:spacing w:before="60" w:after="60"/>
              <w:ind w:leftChars="19" w:left="56" w:hangingChars="9" w:hanging="14"/>
              <w:rPr>
                <w:rFonts w:cstheme="minorHAnsi"/>
                <w:sz w:val="16"/>
                <w:szCs w:val="16"/>
              </w:rPr>
            </w:pPr>
            <w:r w:rsidRPr="00222011">
              <w:rPr>
                <w:rFonts w:cstheme="minorHAnsi"/>
                <w:sz w:val="16"/>
                <w:szCs w:val="16"/>
              </w:rPr>
              <w:t>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το προσωρινό Πλαίσιο Αξιολόγησης της κλιματικής ανθεκτικότητας έργων υποδομών που υποβάλλονται προς συγχρηματοδότηση στα προγράμματα του ΕΣΠΑ 2021 – 2027.</w:t>
            </w:r>
          </w:p>
          <w:p w14:paraId="371264E1" w14:textId="77777777" w:rsidR="003D34B4" w:rsidRDefault="003D34B4" w:rsidP="00414536">
            <w:pPr>
              <w:pStyle w:val="afe"/>
              <w:tabs>
                <w:tab w:val="clear" w:pos="567"/>
                <w:tab w:val="left" w:pos="426"/>
              </w:tabs>
              <w:spacing w:before="60" w:after="60"/>
              <w:ind w:leftChars="19" w:left="56" w:hangingChars="9" w:hanging="14"/>
              <w:rPr>
                <w:rFonts w:cstheme="minorHAnsi"/>
                <w:sz w:val="16"/>
                <w:szCs w:val="16"/>
              </w:rPr>
            </w:pPr>
            <w:r w:rsidRPr="00222011">
              <w:rPr>
                <w:rFonts w:cstheme="minorHAnsi"/>
                <w:sz w:val="16"/>
                <w:szCs w:val="16"/>
              </w:rPr>
              <w:t>Για την πρόταση υποβάλλεται έκθεση τεκμηρίωσης της κλιματικής ανθεκτικότητας του έργου</w:t>
            </w:r>
            <w:r w:rsidRPr="006E0D04">
              <w:rPr>
                <w:rFonts w:cstheme="minorHAnsi"/>
                <w:sz w:val="16"/>
                <w:szCs w:val="16"/>
              </w:rPr>
              <w:t>.</w:t>
            </w:r>
          </w:p>
          <w:p w14:paraId="57B4D6F7" w14:textId="77777777" w:rsidR="003D34B4" w:rsidRPr="00D625A0" w:rsidRDefault="003D34B4" w:rsidP="00414536">
            <w:pPr>
              <w:pStyle w:val="afe"/>
              <w:tabs>
                <w:tab w:val="clear" w:pos="567"/>
                <w:tab w:val="left" w:pos="426"/>
              </w:tabs>
              <w:spacing w:before="60" w:after="60"/>
              <w:ind w:leftChars="19" w:left="56" w:hangingChars="9" w:hanging="14"/>
              <w:rPr>
                <w:rFonts w:cstheme="minorHAnsi"/>
                <w:sz w:val="16"/>
                <w:szCs w:val="16"/>
              </w:rPr>
            </w:pPr>
            <w:r>
              <w:rPr>
                <w:rFonts w:cstheme="minorHAnsi"/>
                <w:sz w:val="16"/>
                <w:szCs w:val="16"/>
              </w:rPr>
              <w:t>Διευκρινίζεται ότι η θετική απάντηση «ΝΑΙ» καλύπτει τις περιπτώσεις όπου το εν λόγο κριτήριο δεν δύναται να εφαρμοστεί.</w:t>
            </w:r>
          </w:p>
        </w:tc>
        <w:tc>
          <w:tcPr>
            <w:tcW w:w="1567" w:type="dxa"/>
            <w:tcBorders>
              <w:top w:val="single" w:sz="8" w:space="0" w:color="auto"/>
              <w:left w:val="single" w:sz="4" w:space="0" w:color="auto"/>
              <w:bottom w:val="single" w:sz="8" w:space="0" w:color="auto"/>
              <w:right w:val="single" w:sz="4" w:space="0" w:color="auto"/>
            </w:tcBorders>
            <w:vAlign w:val="center"/>
          </w:tcPr>
          <w:p w14:paraId="4FA7A9A8"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Pr>
                <w:rFonts w:ascii="Arial Narrow" w:hAnsi="Arial Narrow" w:cstheme="minorHAnsi"/>
                <w:sz w:val="16"/>
                <w:szCs w:val="16"/>
              </w:rPr>
              <w:t>Η πράξη διασφαλίζει την κλιματική ανθεκτικότητα</w:t>
            </w:r>
          </w:p>
        </w:tc>
        <w:tc>
          <w:tcPr>
            <w:tcW w:w="1133" w:type="dxa"/>
            <w:tcBorders>
              <w:top w:val="single" w:sz="8" w:space="0" w:color="auto"/>
              <w:left w:val="nil"/>
              <w:bottom w:val="single" w:sz="4" w:space="0" w:color="auto"/>
              <w:right w:val="single" w:sz="4" w:space="0" w:color="auto"/>
            </w:tcBorders>
            <w:vAlign w:val="center"/>
          </w:tcPr>
          <w:p w14:paraId="6E246965"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1277" w:type="dxa"/>
            <w:vMerge w:val="restart"/>
            <w:tcBorders>
              <w:top w:val="single" w:sz="4" w:space="0" w:color="auto"/>
              <w:left w:val="single" w:sz="4" w:space="0" w:color="auto"/>
              <w:right w:val="single" w:sz="4" w:space="0" w:color="auto"/>
            </w:tcBorders>
          </w:tcPr>
          <w:p w14:paraId="05EC3FF5"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bottom"/>
          </w:tcPr>
          <w:p w14:paraId="535E3BA5"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0E2AF3B3" w14:textId="77777777" w:rsidTr="00414536">
        <w:trPr>
          <w:trHeight w:val="501"/>
        </w:trPr>
        <w:tc>
          <w:tcPr>
            <w:tcW w:w="555" w:type="dxa"/>
            <w:vMerge/>
            <w:tcBorders>
              <w:left w:val="single" w:sz="8" w:space="0" w:color="auto"/>
              <w:right w:val="single" w:sz="4" w:space="0" w:color="auto"/>
            </w:tcBorders>
            <w:noWrap/>
            <w:vAlign w:val="center"/>
          </w:tcPr>
          <w:p w14:paraId="1A61BF79" w14:textId="77777777" w:rsidR="003D34B4" w:rsidRDefault="003D34B4" w:rsidP="00414536">
            <w:pPr>
              <w:spacing w:before="60" w:after="60"/>
              <w:ind w:leftChars="0" w:left="58" w:hanging="58"/>
              <w:jc w:val="center"/>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32FB46BF"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right w:val="single" w:sz="4" w:space="0" w:color="auto"/>
            </w:tcBorders>
            <w:vAlign w:val="center"/>
          </w:tcPr>
          <w:p w14:paraId="6CD5D34B" w14:textId="77777777" w:rsidR="003D34B4" w:rsidRPr="006E0D04" w:rsidRDefault="003D34B4" w:rsidP="00414536">
            <w:pPr>
              <w:spacing w:before="60" w:after="60"/>
              <w:ind w:leftChars="19" w:left="56" w:hangingChars="9" w:hanging="14"/>
              <w:rPr>
                <w:rFonts w:ascii="Arial Narrow" w:hAnsi="Arial Narrow" w:cstheme="minorHAnsi"/>
                <w:sz w:val="16"/>
                <w:szCs w:val="16"/>
              </w:rPr>
            </w:pPr>
          </w:p>
        </w:tc>
        <w:tc>
          <w:tcPr>
            <w:tcW w:w="4814" w:type="dxa"/>
            <w:vMerge/>
            <w:tcBorders>
              <w:left w:val="single" w:sz="4" w:space="0" w:color="auto"/>
              <w:right w:val="single" w:sz="4" w:space="0" w:color="auto"/>
            </w:tcBorders>
            <w:vAlign w:val="center"/>
          </w:tcPr>
          <w:p w14:paraId="6217D024" w14:textId="77777777" w:rsidR="003D34B4" w:rsidRPr="006E0D04" w:rsidRDefault="003D34B4" w:rsidP="00414536">
            <w:pPr>
              <w:pStyle w:val="afe"/>
              <w:tabs>
                <w:tab w:val="clear" w:pos="567"/>
                <w:tab w:val="left" w:pos="426"/>
              </w:tabs>
              <w:spacing w:before="60" w:after="60"/>
              <w:ind w:leftChars="19" w:left="56" w:hangingChars="9" w:hanging="14"/>
              <w:rPr>
                <w:rFonts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4698E47F" w14:textId="77777777" w:rsidR="003D34B4" w:rsidRPr="00D625A0" w:rsidRDefault="003D34B4" w:rsidP="00414536">
            <w:pPr>
              <w:spacing w:before="60" w:after="60"/>
              <w:ind w:leftChars="19" w:left="62" w:hangingChars="9" w:hanging="20"/>
              <w:rPr>
                <w:rFonts w:ascii="Arial Narrow" w:hAnsi="Arial Narrow" w:cstheme="minorHAnsi"/>
                <w:sz w:val="16"/>
                <w:szCs w:val="16"/>
              </w:rPr>
            </w:pPr>
            <w:r>
              <w:t xml:space="preserve"> </w:t>
            </w:r>
            <w:r w:rsidRPr="006E0D04">
              <w:rPr>
                <w:rFonts w:ascii="Arial Narrow" w:hAnsi="Arial Narrow" w:cstheme="minorHAnsi"/>
                <w:sz w:val="16"/>
                <w:szCs w:val="16"/>
              </w:rPr>
              <w:t xml:space="preserve">Η πράξη </w:t>
            </w:r>
            <w:r>
              <w:rPr>
                <w:rFonts w:ascii="Arial Narrow" w:hAnsi="Arial Narrow" w:cstheme="minorHAnsi"/>
                <w:sz w:val="16"/>
                <w:szCs w:val="16"/>
              </w:rPr>
              <w:t xml:space="preserve">ΔΕΝ </w:t>
            </w:r>
            <w:r w:rsidRPr="006E0D04">
              <w:rPr>
                <w:rFonts w:ascii="Arial Narrow" w:hAnsi="Arial Narrow" w:cstheme="minorHAnsi"/>
                <w:sz w:val="16"/>
                <w:szCs w:val="16"/>
              </w:rPr>
              <w:t>διασφαλίζει την κλιματική ανθεκτικότητα</w:t>
            </w:r>
          </w:p>
        </w:tc>
        <w:tc>
          <w:tcPr>
            <w:tcW w:w="1133" w:type="dxa"/>
            <w:tcBorders>
              <w:top w:val="single" w:sz="4" w:space="0" w:color="auto"/>
              <w:left w:val="nil"/>
              <w:bottom w:val="single" w:sz="4" w:space="0" w:color="auto"/>
              <w:right w:val="single" w:sz="4" w:space="0" w:color="auto"/>
            </w:tcBorders>
            <w:vAlign w:val="center"/>
          </w:tcPr>
          <w:p w14:paraId="7282B9CB"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ΟΧΙ</w:t>
            </w:r>
          </w:p>
        </w:tc>
        <w:tc>
          <w:tcPr>
            <w:tcW w:w="1277" w:type="dxa"/>
            <w:vMerge/>
            <w:tcBorders>
              <w:left w:val="single" w:sz="4" w:space="0" w:color="auto"/>
              <w:bottom w:val="single" w:sz="4" w:space="0" w:color="auto"/>
              <w:right w:val="single" w:sz="4" w:space="0" w:color="auto"/>
            </w:tcBorders>
          </w:tcPr>
          <w:p w14:paraId="1C1EA2E6"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right w:val="single" w:sz="8" w:space="0" w:color="auto"/>
            </w:tcBorders>
            <w:noWrap/>
            <w:vAlign w:val="bottom"/>
          </w:tcPr>
          <w:p w14:paraId="5E5C18A9" w14:textId="77777777" w:rsidR="003D34B4"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04DB4DA3" w14:textId="77777777" w:rsidTr="00414536">
        <w:trPr>
          <w:trHeight w:val="1298"/>
        </w:trPr>
        <w:tc>
          <w:tcPr>
            <w:tcW w:w="555" w:type="dxa"/>
            <w:vMerge w:val="restart"/>
            <w:tcBorders>
              <w:top w:val="single" w:sz="8" w:space="0" w:color="auto"/>
              <w:left w:val="single" w:sz="8" w:space="0" w:color="auto"/>
              <w:right w:val="single" w:sz="4" w:space="0" w:color="auto"/>
            </w:tcBorders>
            <w:noWrap/>
            <w:vAlign w:val="center"/>
          </w:tcPr>
          <w:p w14:paraId="20D3C783"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r>
              <w:rPr>
                <w:rFonts w:ascii="Arial Narrow" w:hAnsi="Arial Narrow" w:cstheme="minorHAnsi"/>
                <w:color w:val="000000"/>
                <w:sz w:val="16"/>
                <w:szCs w:val="16"/>
              </w:rPr>
              <w:t>6</w:t>
            </w:r>
          </w:p>
        </w:tc>
        <w:tc>
          <w:tcPr>
            <w:tcW w:w="1419" w:type="dxa"/>
            <w:vMerge/>
            <w:tcBorders>
              <w:left w:val="single" w:sz="4" w:space="0" w:color="auto"/>
              <w:right w:val="single" w:sz="4" w:space="0" w:color="auto"/>
            </w:tcBorders>
            <w:vAlign w:val="center"/>
          </w:tcPr>
          <w:p w14:paraId="7799A9E1"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5D170CE8"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4814" w:type="dxa"/>
            <w:vMerge w:val="restart"/>
            <w:tcBorders>
              <w:top w:val="single" w:sz="8" w:space="0" w:color="auto"/>
              <w:left w:val="single" w:sz="4" w:space="0" w:color="auto"/>
              <w:right w:val="single" w:sz="4" w:space="0" w:color="auto"/>
            </w:tcBorders>
            <w:vAlign w:val="center"/>
          </w:tcPr>
          <w:p w14:paraId="5856F6F9" w14:textId="77777777" w:rsidR="003D34B4" w:rsidRPr="00D625A0" w:rsidRDefault="003D34B4" w:rsidP="00414536">
            <w:pPr>
              <w:pStyle w:val="afe"/>
              <w:tabs>
                <w:tab w:val="clear" w:pos="567"/>
                <w:tab w:val="left" w:pos="426"/>
              </w:tabs>
              <w:spacing w:before="60" w:after="60"/>
              <w:ind w:leftChars="19" w:left="56" w:hangingChars="9" w:hanging="14"/>
              <w:rPr>
                <w:rFonts w:cstheme="minorHAnsi"/>
                <w:sz w:val="16"/>
                <w:szCs w:val="16"/>
              </w:rPr>
            </w:pPr>
            <w:r w:rsidRPr="00D625A0">
              <w:rPr>
                <w:rFonts w:cstheme="minorHAnsi"/>
                <w:sz w:val="16"/>
                <w:szCs w:val="16"/>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D625A0">
              <w:rPr>
                <w:rFonts w:cstheme="minorHAnsi"/>
                <w:sz w:val="16"/>
                <w:szCs w:val="16"/>
              </w:rPr>
              <w:t>υποεκπροσωπούμενου</w:t>
            </w:r>
            <w:proofErr w:type="spellEnd"/>
            <w:r w:rsidRPr="00D625A0">
              <w:rPr>
                <w:rFonts w:cstheme="minorHAnsi"/>
                <w:sz w:val="16"/>
                <w:szCs w:val="16"/>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1567" w:type="dxa"/>
            <w:tcBorders>
              <w:top w:val="single" w:sz="8" w:space="0" w:color="auto"/>
              <w:left w:val="single" w:sz="4" w:space="0" w:color="auto"/>
              <w:bottom w:val="single" w:sz="8" w:space="0" w:color="auto"/>
              <w:right w:val="single" w:sz="4" w:space="0" w:color="auto"/>
            </w:tcBorders>
            <w:vAlign w:val="center"/>
          </w:tcPr>
          <w:p w14:paraId="1B4D8E5E"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προασπίζει και προάγει την ισότητα μεταξύ ανδρών και γυναικών </w:t>
            </w:r>
          </w:p>
        </w:tc>
        <w:tc>
          <w:tcPr>
            <w:tcW w:w="1133" w:type="dxa"/>
            <w:tcBorders>
              <w:top w:val="single" w:sz="4" w:space="0" w:color="auto"/>
              <w:left w:val="nil"/>
              <w:bottom w:val="single" w:sz="4" w:space="0" w:color="auto"/>
              <w:right w:val="single" w:sz="4" w:space="0" w:color="auto"/>
            </w:tcBorders>
            <w:vAlign w:val="center"/>
          </w:tcPr>
          <w:p w14:paraId="095B72CF"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bottom w:val="single" w:sz="4" w:space="0" w:color="auto"/>
              <w:right w:val="single" w:sz="4" w:space="0" w:color="auto"/>
            </w:tcBorders>
          </w:tcPr>
          <w:p w14:paraId="14502DB1"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bottom"/>
          </w:tcPr>
          <w:p w14:paraId="62F5A582"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3325CF4E" w14:textId="77777777" w:rsidTr="00414536">
        <w:trPr>
          <w:trHeight w:val="597"/>
        </w:trPr>
        <w:tc>
          <w:tcPr>
            <w:tcW w:w="555" w:type="dxa"/>
            <w:vMerge/>
            <w:tcBorders>
              <w:left w:val="single" w:sz="8" w:space="0" w:color="auto"/>
              <w:bottom w:val="single" w:sz="8" w:space="0" w:color="auto"/>
              <w:right w:val="single" w:sz="4" w:space="0" w:color="auto"/>
            </w:tcBorders>
            <w:noWrap/>
            <w:vAlign w:val="center"/>
          </w:tcPr>
          <w:p w14:paraId="6C3E1EC9"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262FE42E"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vAlign w:val="center"/>
          </w:tcPr>
          <w:p w14:paraId="16518690" w14:textId="77777777" w:rsidR="003D34B4" w:rsidRPr="00D625A0" w:rsidRDefault="003D34B4" w:rsidP="00414536">
            <w:pPr>
              <w:spacing w:before="60" w:after="60"/>
              <w:ind w:leftChars="19" w:left="56" w:hangingChars="9" w:hanging="14"/>
              <w:rPr>
                <w:rFonts w:ascii="Arial Narrow" w:hAnsi="Arial Narrow" w:cstheme="minorHAnsi"/>
                <w:sz w:val="16"/>
                <w:szCs w:val="16"/>
              </w:rPr>
            </w:pPr>
          </w:p>
        </w:tc>
        <w:tc>
          <w:tcPr>
            <w:tcW w:w="4814" w:type="dxa"/>
            <w:vMerge/>
            <w:tcBorders>
              <w:left w:val="single" w:sz="4" w:space="0" w:color="auto"/>
              <w:bottom w:val="single" w:sz="8" w:space="0" w:color="auto"/>
              <w:right w:val="single" w:sz="4" w:space="0" w:color="auto"/>
            </w:tcBorders>
          </w:tcPr>
          <w:p w14:paraId="50A41196" w14:textId="77777777" w:rsidR="003D34B4" w:rsidRPr="00D625A0" w:rsidRDefault="003D34B4" w:rsidP="00414536">
            <w:pPr>
              <w:pStyle w:val="afe"/>
              <w:tabs>
                <w:tab w:val="clear" w:pos="567"/>
                <w:tab w:val="left" w:pos="426"/>
              </w:tabs>
              <w:spacing w:before="60" w:after="60"/>
              <w:ind w:leftChars="19" w:left="56" w:hangingChars="9" w:hanging="14"/>
              <w:rPr>
                <w:rFonts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41438813"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ΔΕΝ προασπίζει και ΔΕΝ προάγει την ισότητα μεταξύ ανδρών και γυναικών  </w:t>
            </w:r>
          </w:p>
        </w:tc>
        <w:tc>
          <w:tcPr>
            <w:tcW w:w="1133" w:type="dxa"/>
            <w:tcBorders>
              <w:top w:val="single" w:sz="4" w:space="0" w:color="auto"/>
              <w:left w:val="nil"/>
              <w:bottom w:val="single" w:sz="4" w:space="0" w:color="auto"/>
              <w:right w:val="single" w:sz="4" w:space="0" w:color="auto"/>
            </w:tcBorders>
            <w:vAlign w:val="center"/>
          </w:tcPr>
          <w:p w14:paraId="56C81FE9"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7" w:type="dxa"/>
            <w:vMerge/>
            <w:tcBorders>
              <w:top w:val="single" w:sz="4" w:space="0" w:color="auto"/>
              <w:left w:val="single" w:sz="4" w:space="0" w:color="auto"/>
              <w:bottom w:val="single" w:sz="4" w:space="0" w:color="auto"/>
              <w:right w:val="single" w:sz="4" w:space="0" w:color="auto"/>
            </w:tcBorders>
          </w:tcPr>
          <w:p w14:paraId="567D13C5"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bottom"/>
          </w:tcPr>
          <w:p w14:paraId="176C5C83"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0E96ACFB" w14:textId="77777777" w:rsidTr="00414536">
        <w:trPr>
          <w:trHeight w:val="549"/>
        </w:trPr>
        <w:tc>
          <w:tcPr>
            <w:tcW w:w="555" w:type="dxa"/>
            <w:vMerge w:val="restart"/>
            <w:tcBorders>
              <w:top w:val="single" w:sz="8" w:space="0" w:color="auto"/>
              <w:left w:val="single" w:sz="8" w:space="0" w:color="auto"/>
              <w:right w:val="single" w:sz="4" w:space="0" w:color="auto"/>
            </w:tcBorders>
            <w:noWrap/>
            <w:vAlign w:val="center"/>
          </w:tcPr>
          <w:p w14:paraId="4C8EA246"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rPr>
              <w:t>2.7</w:t>
            </w:r>
          </w:p>
        </w:tc>
        <w:tc>
          <w:tcPr>
            <w:tcW w:w="1419" w:type="dxa"/>
            <w:vMerge/>
            <w:tcBorders>
              <w:left w:val="single" w:sz="4" w:space="0" w:color="auto"/>
              <w:right w:val="single" w:sz="4" w:space="0" w:color="auto"/>
            </w:tcBorders>
            <w:vAlign w:val="center"/>
          </w:tcPr>
          <w:p w14:paraId="16F44773"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3465CF75"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Αποτροπή κάθε διάκρισης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4814" w:type="dxa"/>
            <w:vMerge w:val="restart"/>
            <w:tcBorders>
              <w:top w:val="single" w:sz="8" w:space="0" w:color="auto"/>
              <w:left w:val="single" w:sz="4" w:space="0" w:color="auto"/>
              <w:right w:val="single" w:sz="4" w:space="0" w:color="auto"/>
            </w:tcBorders>
            <w:vAlign w:val="center"/>
          </w:tcPr>
          <w:p w14:paraId="40D49CB0"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Εξετάζεται εάν η προτεινόμενη πράξη αποτρέπει κάθε διάκριση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 </w:t>
            </w:r>
          </w:p>
          <w:p w14:paraId="378BD5F8"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όλοι, χωρίς καμία διάκριση.</w:t>
            </w:r>
          </w:p>
        </w:tc>
        <w:tc>
          <w:tcPr>
            <w:tcW w:w="1567" w:type="dxa"/>
            <w:tcBorders>
              <w:top w:val="single" w:sz="8" w:space="0" w:color="auto"/>
              <w:left w:val="single" w:sz="4" w:space="0" w:color="auto"/>
              <w:bottom w:val="single" w:sz="8" w:space="0" w:color="auto"/>
              <w:right w:val="single" w:sz="4" w:space="0" w:color="auto"/>
            </w:tcBorders>
            <w:vAlign w:val="center"/>
          </w:tcPr>
          <w:p w14:paraId="0A9C5042"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αποτρέπει κάθε διάκριση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 </w:t>
            </w:r>
          </w:p>
        </w:tc>
        <w:tc>
          <w:tcPr>
            <w:tcW w:w="1133" w:type="dxa"/>
            <w:tcBorders>
              <w:top w:val="single" w:sz="4" w:space="0" w:color="auto"/>
              <w:left w:val="nil"/>
              <w:bottom w:val="single" w:sz="4" w:space="0" w:color="auto"/>
              <w:right w:val="single" w:sz="4" w:space="0" w:color="auto"/>
            </w:tcBorders>
            <w:vAlign w:val="center"/>
          </w:tcPr>
          <w:p w14:paraId="29BF9A31"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bottom w:val="single" w:sz="4" w:space="0" w:color="auto"/>
              <w:right w:val="single" w:sz="4" w:space="0" w:color="auto"/>
            </w:tcBorders>
          </w:tcPr>
          <w:p w14:paraId="368B15B4"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bottom"/>
          </w:tcPr>
          <w:p w14:paraId="10CC744F"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2A0E510B" w14:textId="77777777" w:rsidTr="00414536">
        <w:trPr>
          <w:trHeight w:val="1148"/>
        </w:trPr>
        <w:tc>
          <w:tcPr>
            <w:tcW w:w="555" w:type="dxa"/>
            <w:vMerge/>
            <w:tcBorders>
              <w:left w:val="single" w:sz="8" w:space="0" w:color="auto"/>
              <w:bottom w:val="single" w:sz="8" w:space="0" w:color="auto"/>
              <w:right w:val="single" w:sz="4" w:space="0" w:color="auto"/>
            </w:tcBorders>
            <w:noWrap/>
            <w:vAlign w:val="bottom"/>
          </w:tcPr>
          <w:p w14:paraId="4576C817"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78E6E8F4"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vAlign w:val="center"/>
          </w:tcPr>
          <w:p w14:paraId="4D83C73C" w14:textId="77777777" w:rsidR="003D34B4" w:rsidRPr="00D625A0" w:rsidRDefault="003D34B4" w:rsidP="00414536">
            <w:pPr>
              <w:spacing w:before="60" w:after="60"/>
              <w:ind w:leftChars="19" w:left="56" w:hangingChars="9" w:hanging="14"/>
              <w:rPr>
                <w:rFonts w:ascii="Arial Narrow" w:hAnsi="Arial Narrow" w:cstheme="minorHAnsi"/>
                <w:sz w:val="16"/>
                <w:szCs w:val="16"/>
              </w:rPr>
            </w:pPr>
          </w:p>
        </w:tc>
        <w:tc>
          <w:tcPr>
            <w:tcW w:w="4814" w:type="dxa"/>
            <w:vMerge/>
            <w:tcBorders>
              <w:left w:val="single" w:sz="4" w:space="0" w:color="auto"/>
              <w:bottom w:val="single" w:sz="8" w:space="0" w:color="auto"/>
              <w:right w:val="single" w:sz="4" w:space="0" w:color="auto"/>
            </w:tcBorders>
          </w:tcPr>
          <w:p w14:paraId="537F2688" w14:textId="77777777" w:rsidR="003D34B4" w:rsidRPr="00D625A0" w:rsidRDefault="003D34B4" w:rsidP="00414536">
            <w:pPr>
              <w:spacing w:before="60"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4FF61229"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ΔΕΝ αποτρέπει κάθε διάκριση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 </w:t>
            </w:r>
          </w:p>
        </w:tc>
        <w:tc>
          <w:tcPr>
            <w:tcW w:w="1133" w:type="dxa"/>
            <w:tcBorders>
              <w:top w:val="single" w:sz="4" w:space="0" w:color="auto"/>
              <w:left w:val="nil"/>
              <w:bottom w:val="single" w:sz="4" w:space="0" w:color="auto"/>
              <w:right w:val="single" w:sz="4" w:space="0" w:color="auto"/>
            </w:tcBorders>
            <w:vAlign w:val="center"/>
          </w:tcPr>
          <w:p w14:paraId="2E23982C"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7" w:type="dxa"/>
            <w:vMerge/>
            <w:tcBorders>
              <w:top w:val="single" w:sz="4" w:space="0" w:color="auto"/>
              <w:left w:val="single" w:sz="4" w:space="0" w:color="auto"/>
              <w:bottom w:val="single" w:sz="4" w:space="0" w:color="auto"/>
              <w:right w:val="single" w:sz="4" w:space="0" w:color="auto"/>
            </w:tcBorders>
          </w:tcPr>
          <w:p w14:paraId="26918B54"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bottom"/>
          </w:tcPr>
          <w:p w14:paraId="389AE9F6"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1717F63E" w14:textId="77777777" w:rsidTr="00414536">
        <w:trPr>
          <w:trHeight w:val="1537"/>
        </w:trPr>
        <w:tc>
          <w:tcPr>
            <w:tcW w:w="555" w:type="dxa"/>
            <w:vMerge w:val="restart"/>
            <w:tcBorders>
              <w:top w:val="single" w:sz="8" w:space="0" w:color="auto"/>
              <w:left w:val="single" w:sz="8" w:space="0" w:color="auto"/>
              <w:right w:val="single" w:sz="4" w:space="0" w:color="auto"/>
            </w:tcBorders>
            <w:noWrap/>
            <w:vAlign w:val="center"/>
          </w:tcPr>
          <w:p w14:paraId="0247E233"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rPr>
              <w:t>2.8</w:t>
            </w:r>
          </w:p>
        </w:tc>
        <w:tc>
          <w:tcPr>
            <w:tcW w:w="1419" w:type="dxa"/>
            <w:vMerge/>
            <w:tcBorders>
              <w:left w:val="single" w:sz="4" w:space="0" w:color="auto"/>
              <w:right w:val="single" w:sz="4" w:space="0" w:color="auto"/>
            </w:tcBorders>
            <w:vAlign w:val="center"/>
          </w:tcPr>
          <w:p w14:paraId="1ABD71C8"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70C2C26C"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4814" w:type="dxa"/>
            <w:vMerge w:val="restart"/>
            <w:tcBorders>
              <w:top w:val="single" w:sz="8" w:space="0" w:color="auto"/>
              <w:left w:val="single" w:sz="4" w:space="0" w:color="auto"/>
              <w:right w:val="single" w:sz="4" w:space="0" w:color="auto"/>
            </w:tcBorders>
          </w:tcPr>
          <w:p w14:paraId="7AA9A5FD" w14:textId="77777777" w:rsidR="003D34B4" w:rsidRPr="00D625A0" w:rsidRDefault="003D34B4" w:rsidP="00414536">
            <w:pPr>
              <w:tabs>
                <w:tab w:val="left" w:pos="567"/>
              </w:tabs>
              <w:spacing w:beforeLines="60" w:before="144"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w:t>
            </w:r>
            <w:r w:rsidRPr="00D625A0">
              <w:rPr>
                <w:rFonts w:ascii="Arial Narrow" w:hAnsi="Arial Narrow" w:cstheme="minorHAnsi"/>
                <w:b/>
                <w:sz w:val="16"/>
                <w:szCs w:val="16"/>
              </w:rPr>
              <w:t>Παράρτημα ΙΙ.</w:t>
            </w:r>
          </w:p>
          <w:p w14:paraId="5951C562" w14:textId="77777777" w:rsidR="003D34B4" w:rsidRPr="00D625A0" w:rsidRDefault="003D34B4" w:rsidP="00414536">
            <w:pPr>
              <w:tabs>
                <w:tab w:val="left" w:pos="567"/>
              </w:tabs>
              <w:spacing w:beforeLines="60" w:before="144"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310E1ECA" w14:textId="77777777" w:rsidR="003D34B4" w:rsidRPr="00D625A0" w:rsidRDefault="003D34B4" w:rsidP="003D34B4">
            <w:pPr>
              <w:pStyle w:val="af8"/>
              <w:numPr>
                <w:ilvl w:val="0"/>
                <w:numId w:val="29"/>
              </w:numPr>
              <w:spacing w:beforeLines="60" w:before="144" w:after="60"/>
              <w:ind w:leftChars="19" w:left="56" w:hangingChars="9" w:hanging="14"/>
              <w:contextualSpacing/>
              <w:jc w:val="both"/>
              <w:rPr>
                <w:rFonts w:ascii="Arial Narrow" w:hAnsi="Arial Narrow" w:cstheme="minorHAnsi"/>
                <w:sz w:val="16"/>
                <w:szCs w:val="16"/>
              </w:rPr>
            </w:pPr>
            <w:r w:rsidRPr="00D625A0">
              <w:rPr>
                <w:rFonts w:ascii="Arial Narrow" w:hAnsi="Arial Narrow" w:cstheme="minorHAnsi"/>
                <w:sz w:val="16"/>
                <w:szCs w:val="16"/>
              </w:rPr>
              <w:t>Στην πράξη περιλαμβάνονται όλες οι απαιτήσεις, σύμφωνα με το ισχύον θεσμικό πλαίσιο, ώστε να εξασφαλίζεται η προσβασιμότητα στα ΑμεΑ.</w:t>
            </w:r>
          </w:p>
          <w:p w14:paraId="05BFEB3A" w14:textId="77777777" w:rsidR="003D34B4" w:rsidRPr="00D625A0" w:rsidRDefault="003D34B4" w:rsidP="003D34B4">
            <w:pPr>
              <w:pStyle w:val="af8"/>
              <w:numPr>
                <w:ilvl w:val="0"/>
                <w:numId w:val="29"/>
              </w:numPr>
              <w:spacing w:beforeLines="60" w:before="144" w:after="60"/>
              <w:ind w:leftChars="19" w:left="56" w:hangingChars="9" w:hanging="14"/>
              <w:contextualSpacing/>
              <w:jc w:val="both"/>
              <w:rPr>
                <w:rFonts w:ascii="Arial Narrow" w:hAnsi="Arial Narrow" w:cstheme="minorHAnsi"/>
                <w:sz w:val="16"/>
                <w:szCs w:val="16"/>
              </w:rPr>
            </w:pPr>
            <w:r w:rsidRPr="00D625A0">
              <w:rPr>
                <w:rFonts w:ascii="Arial Narrow" w:hAnsi="Arial Narrow" w:cstheme="minorHAnsi"/>
                <w:sz w:val="16"/>
                <w:szCs w:val="16"/>
              </w:rPr>
              <w:t xml:space="preserve">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w:t>
            </w:r>
            <w:proofErr w:type="spellStart"/>
            <w:r w:rsidRPr="00D625A0">
              <w:rPr>
                <w:rFonts w:ascii="Arial Narrow" w:hAnsi="Arial Narrow" w:cstheme="minorHAnsi"/>
                <w:sz w:val="16"/>
                <w:szCs w:val="16"/>
              </w:rPr>
              <w:t>οδοστρωσίας</w:t>
            </w:r>
            <w:proofErr w:type="spellEnd"/>
            <w:r w:rsidRPr="00D625A0">
              <w:rPr>
                <w:rFonts w:ascii="Arial Narrow" w:hAnsi="Arial Narrow" w:cstheme="minorHAnsi"/>
                <w:sz w:val="16"/>
                <w:szCs w:val="16"/>
              </w:rPr>
              <w:t xml:space="preserve"> </w:t>
            </w:r>
            <w:proofErr w:type="spellStart"/>
            <w:r w:rsidRPr="00D625A0">
              <w:rPr>
                <w:rFonts w:ascii="Arial Narrow" w:hAnsi="Arial Narrow" w:cstheme="minorHAnsi"/>
                <w:sz w:val="16"/>
                <w:szCs w:val="16"/>
              </w:rPr>
              <w:t>κλπ</w:t>
            </w:r>
            <w:proofErr w:type="spellEnd"/>
            <w:r w:rsidRPr="00D625A0">
              <w:rPr>
                <w:rFonts w:ascii="Arial Narrow" w:hAnsi="Arial Narrow" w:cstheme="minorHAnsi"/>
                <w:sz w:val="16"/>
                <w:szCs w:val="16"/>
              </w:rPr>
              <w:t xml:space="preserve">) ή δεν απαιτείται η προσβασιμότητα στα ΑμεΑ (π.χ. Προγράμματα τύπου «Εξοικονομώ κατ’ </w:t>
            </w:r>
            <w:proofErr w:type="spellStart"/>
            <w:r w:rsidRPr="00D625A0">
              <w:rPr>
                <w:rFonts w:ascii="Arial Narrow" w:hAnsi="Arial Narrow" w:cstheme="minorHAnsi"/>
                <w:sz w:val="16"/>
                <w:szCs w:val="16"/>
              </w:rPr>
              <w:t>οίκον</w:t>
            </w:r>
            <w:proofErr w:type="spellEnd"/>
            <w:r w:rsidRPr="00D625A0">
              <w:rPr>
                <w:rFonts w:ascii="Arial Narrow" w:hAnsi="Arial Narrow" w:cstheme="minorHAnsi"/>
                <w:sz w:val="16"/>
                <w:szCs w:val="16"/>
              </w:rPr>
              <w:t xml:space="preserve">» </w:t>
            </w:r>
            <w:proofErr w:type="spellStart"/>
            <w:r w:rsidRPr="00D625A0">
              <w:rPr>
                <w:rFonts w:ascii="Arial Narrow" w:hAnsi="Arial Narrow" w:cstheme="minorHAnsi"/>
                <w:sz w:val="16"/>
                <w:szCs w:val="16"/>
              </w:rPr>
              <w:t>κλπ</w:t>
            </w:r>
            <w:proofErr w:type="spellEnd"/>
            <w:r w:rsidRPr="00D625A0">
              <w:rPr>
                <w:rFonts w:ascii="Arial Narrow" w:hAnsi="Arial Narrow" w:cstheme="minorHAnsi"/>
                <w:sz w:val="16"/>
                <w:szCs w:val="16"/>
              </w:rPr>
              <w:t>).</w:t>
            </w:r>
          </w:p>
        </w:tc>
        <w:tc>
          <w:tcPr>
            <w:tcW w:w="1567" w:type="dxa"/>
            <w:tcBorders>
              <w:top w:val="single" w:sz="8" w:space="0" w:color="auto"/>
              <w:left w:val="single" w:sz="4" w:space="0" w:color="auto"/>
              <w:bottom w:val="single" w:sz="8" w:space="0" w:color="auto"/>
              <w:right w:val="single" w:sz="4" w:space="0" w:color="auto"/>
            </w:tcBorders>
            <w:vAlign w:val="center"/>
          </w:tcPr>
          <w:p w14:paraId="2EAFBA42"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Η πράξη </w:t>
            </w:r>
            <w:proofErr w:type="spellStart"/>
            <w:r w:rsidRPr="00D625A0">
              <w:rPr>
                <w:rFonts w:ascii="Arial Narrow" w:hAnsi="Arial Narrow" w:cstheme="minorHAnsi"/>
                <w:sz w:val="16"/>
                <w:szCs w:val="16"/>
              </w:rPr>
              <w:t>διαφαλίζει</w:t>
            </w:r>
            <w:proofErr w:type="spellEnd"/>
            <w:r w:rsidRPr="00D625A0">
              <w:rPr>
                <w:rFonts w:ascii="Arial Narrow" w:hAnsi="Arial Narrow" w:cstheme="minorHAnsi"/>
                <w:sz w:val="16"/>
                <w:szCs w:val="16"/>
              </w:rPr>
              <w:t xml:space="preserve"> την προσβασιμότητα των ατόμων με αναπηρία.</w:t>
            </w:r>
          </w:p>
        </w:tc>
        <w:tc>
          <w:tcPr>
            <w:tcW w:w="1133" w:type="dxa"/>
            <w:tcBorders>
              <w:top w:val="single" w:sz="4" w:space="0" w:color="auto"/>
              <w:left w:val="nil"/>
              <w:bottom w:val="single" w:sz="4" w:space="0" w:color="auto"/>
              <w:right w:val="single" w:sz="4" w:space="0" w:color="auto"/>
            </w:tcBorders>
            <w:vAlign w:val="center"/>
          </w:tcPr>
          <w:p w14:paraId="26893392"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bottom w:val="single" w:sz="4" w:space="0" w:color="auto"/>
              <w:right w:val="single" w:sz="4" w:space="0" w:color="auto"/>
            </w:tcBorders>
          </w:tcPr>
          <w:p w14:paraId="788C275A"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8" w:space="0" w:color="auto"/>
            </w:tcBorders>
            <w:noWrap/>
            <w:vAlign w:val="bottom"/>
          </w:tcPr>
          <w:p w14:paraId="33CE9431"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1A95098F" w14:textId="77777777" w:rsidTr="00414536">
        <w:trPr>
          <w:trHeight w:val="2209"/>
        </w:trPr>
        <w:tc>
          <w:tcPr>
            <w:tcW w:w="555" w:type="dxa"/>
            <w:vMerge/>
            <w:tcBorders>
              <w:left w:val="single" w:sz="8" w:space="0" w:color="auto"/>
              <w:bottom w:val="single" w:sz="8" w:space="0" w:color="auto"/>
              <w:right w:val="single" w:sz="4" w:space="0" w:color="auto"/>
            </w:tcBorders>
            <w:noWrap/>
            <w:vAlign w:val="bottom"/>
          </w:tcPr>
          <w:p w14:paraId="0D4E6538"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bottom w:val="single" w:sz="8" w:space="0" w:color="auto"/>
              <w:right w:val="single" w:sz="4" w:space="0" w:color="auto"/>
            </w:tcBorders>
            <w:vAlign w:val="center"/>
          </w:tcPr>
          <w:p w14:paraId="138DCDC5"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vAlign w:val="center"/>
          </w:tcPr>
          <w:p w14:paraId="421BA96D" w14:textId="77777777" w:rsidR="003D34B4" w:rsidRPr="00D625A0" w:rsidRDefault="003D34B4" w:rsidP="00414536">
            <w:pPr>
              <w:spacing w:before="60" w:after="60"/>
              <w:ind w:leftChars="19" w:left="56" w:hangingChars="9" w:hanging="14"/>
              <w:rPr>
                <w:rFonts w:ascii="Arial Narrow" w:hAnsi="Arial Narrow" w:cstheme="minorHAnsi"/>
                <w:sz w:val="16"/>
                <w:szCs w:val="16"/>
              </w:rPr>
            </w:pPr>
          </w:p>
        </w:tc>
        <w:tc>
          <w:tcPr>
            <w:tcW w:w="4814" w:type="dxa"/>
            <w:vMerge/>
            <w:tcBorders>
              <w:left w:val="single" w:sz="4" w:space="0" w:color="auto"/>
              <w:bottom w:val="single" w:sz="8" w:space="0" w:color="auto"/>
              <w:right w:val="single" w:sz="4" w:space="0" w:color="auto"/>
            </w:tcBorders>
          </w:tcPr>
          <w:p w14:paraId="3A3F908B" w14:textId="77777777" w:rsidR="003D34B4" w:rsidRPr="00D625A0" w:rsidRDefault="003D34B4" w:rsidP="00414536">
            <w:pPr>
              <w:tabs>
                <w:tab w:val="left" w:pos="567"/>
              </w:tabs>
              <w:spacing w:beforeLines="60" w:before="144"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3398E516" w14:textId="77777777" w:rsidR="003D34B4" w:rsidRPr="00D625A0" w:rsidRDefault="003D34B4" w:rsidP="00414536">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sz w:val="16"/>
                <w:szCs w:val="16"/>
              </w:rPr>
              <w:t>Η πράξη ΔΕΝ διασφαλίζει την προσβασιμότητα των ατόμων με αναπηρία.</w:t>
            </w:r>
          </w:p>
        </w:tc>
        <w:tc>
          <w:tcPr>
            <w:tcW w:w="1133" w:type="dxa"/>
            <w:tcBorders>
              <w:top w:val="single" w:sz="4" w:space="0" w:color="auto"/>
              <w:left w:val="nil"/>
              <w:bottom w:val="single" w:sz="4" w:space="0" w:color="auto"/>
              <w:right w:val="single" w:sz="4" w:space="0" w:color="auto"/>
            </w:tcBorders>
            <w:vAlign w:val="center"/>
          </w:tcPr>
          <w:p w14:paraId="0B994680"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277" w:type="dxa"/>
            <w:vMerge/>
            <w:tcBorders>
              <w:top w:val="single" w:sz="4" w:space="0" w:color="auto"/>
              <w:left w:val="single" w:sz="4" w:space="0" w:color="auto"/>
              <w:bottom w:val="single" w:sz="4" w:space="0" w:color="auto"/>
              <w:right w:val="single" w:sz="4" w:space="0" w:color="auto"/>
            </w:tcBorders>
          </w:tcPr>
          <w:p w14:paraId="1232573F"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8" w:space="0" w:color="auto"/>
            </w:tcBorders>
            <w:noWrap/>
            <w:vAlign w:val="bottom"/>
          </w:tcPr>
          <w:p w14:paraId="3049CEF3"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224CD2C9" w14:textId="77777777" w:rsidTr="00414536">
        <w:trPr>
          <w:trHeight w:val="676"/>
        </w:trPr>
        <w:tc>
          <w:tcPr>
            <w:tcW w:w="8772" w:type="dxa"/>
            <w:gridSpan w:val="4"/>
            <w:vMerge w:val="restart"/>
            <w:tcBorders>
              <w:top w:val="single" w:sz="8" w:space="0" w:color="auto"/>
              <w:left w:val="single" w:sz="8" w:space="0" w:color="auto"/>
              <w:right w:val="single" w:sz="4" w:space="0" w:color="auto"/>
            </w:tcBorders>
            <w:shd w:val="clear" w:color="auto" w:fill="auto"/>
            <w:vAlign w:val="center"/>
          </w:tcPr>
          <w:p w14:paraId="629C7F26" w14:textId="77777777" w:rsidR="003D34B4" w:rsidRPr="00D625A0" w:rsidRDefault="003D34B4" w:rsidP="00414536">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Η Πράξη θα πρέπει να λαμβάνει θετική τιμή "ΝΑΙ"  σε όλα τα κριτήρια. Κάθε κριτήριο, για να λάβει θετικ</w:t>
            </w:r>
            <w:r>
              <w:rPr>
                <w:rFonts w:ascii="Arial Narrow" w:hAnsi="Arial Narrow" w:cstheme="minorHAnsi"/>
                <w:color w:val="000000"/>
                <w:sz w:val="16"/>
                <w:szCs w:val="16"/>
              </w:rPr>
              <w:t xml:space="preserve">ή τιμή "ΝΑΙ", θα πρέπει να </w:t>
            </w:r>
            <w:proofErr w:type="spellStart"/>
            <w:r>
              <w:rPr>
                <w:rFonts w:ascii="Arial Narrow" w:hAnsi="Arial Narrow" w:cstheme="minorHAnsi"/>
                <w:color w:val="000000"/>
                <w:sz w:val="16"/>
                <w:szCs w:val="16"/>
              </w:rPr>
              <w:t>πληρε</w:t>
            </w:r>
            <w:r w:rsidRPr="00D625A0">
              <w:rPr>
                <w:rFonts w:ascii="Arial Narrow" w:hAnsi="Arial Narrow" w:cstheme="minorHAnsi"/>
                <w:color w:val="000000"/>
                <w:sz w:val="16"/>
                <w:szCs w:val="16"/>
              </w:rPr>
              <w:t>ί</w:t>
            </w:r>
            <w:proofErr w:type="spellEnd"/>
            <w:r w:rsidRPr="00D625A0">
              <w:rPr>
                <w:rFonts w:ascii="Arial Narrow" w:hAnsi="Arial Narrow" w:cstheme="minorHAnsi"/>
                <w:color w:val="000000"/>
                <w:sz w:val="16"/>
                <w:szCs w:val="16"/>
              </w:rPr>
              <w:t xml:space="preserve"> όλες τις επιμέρους προϋποθέσεις.</w:t>
            </w:r>
          </w:p>
        </w:tc>
        <w:tc>
          <w:tcPr>
            <w:tcW w:w="1567" w:type="dxa"/>
            <w:vMerge w:val="restart"/>
            <w:tcBorders>
              <w:top w:val="single" w:sz="8" w:space="0" w:color="auto"/>
              <w:left w:val="single" w:sz="8" w:space="0" w:color="auto"/>
              <w:right w:val="single" w:sz="4" w:space="0" w:color="auto"/>
            </w:tcBorders>
            <w:shd w:val="clear" w:color="auto" w:fill="auto"/>
            <w:vAlign w:val="center"/>
          </w:tcPr>
          <w:p w14:paraId="28C6CA98" w14:textId="77777777" w:rsidR="003D34B4" w:rsidRPr="00D625A0" w:rsidRDefault="003D34B4" w:rsidP="00414536">
            <w:pPr>
              <w:spacing w:before="60" w:after="60"/>
              <w:ind w:leftChars="19" w:left="56" w:hangingChars="9" w:hanging="14"/>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2</w:t>
            </w:r>
          </w:p>
        </w:tc>
        <w:tc>
          <w:tcPr>
            <w:tcW w:w="1133" w:type="dxa"/>
            <w:tcBorders>
              <w:top w:val="single" w:sz="4" w:space="0" w:color="auto"/>
              <w:left w:val="single" w:sz="4" w:space="0" w:color="auto"/>
              <w:bottom w:val="single" w:sz="4" w:space="0" w:color="auto"/>
              <w:right w:val="single" w:sz="4" w:space="0" w:color="auto"/>
            </w:tcBorders>
            <w:vAlign w:val="center"/>
          </w:tcPr>
          <w:p w14:paraId="6D56F15F" w14:textId="77777777" w:rsidR="003D34B4" w:rsidRPr="00D625A0" w:rsidRDefault="003D34B4" w:rsidP="00414536">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277" w:type="dxa"/>
            <w:vMerge w:val="restart"/>
            <w:tcBorders>
              <w:top w:val="single" w:sz="8" w:space="0" w:color="auto"/>
              <w:left w:val="single" w:sz="4" w:space="0" w:color="auto"/>
              <w:right w:val="single" w:sz="4" w:space="0" w:color="auto"/>
            </w:tcBorders>
            <w:shd w:val="clear" w:color="auto" w:fill="auto"/>
          </w:tcPr>
          <w:p w14:paraId="3B76C6A5"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8" w:space="0" w:color="auto"/>
              <w:left w:val="single" w:sz="8" w:space="0" w:color="auto"/>
              <w:right w:val="single" w:sz="4" w:space="0" w:color="auto"/>
            </w:tcBorders>
            <w:shd w:val="clear" w:color="auto" w:fill="auto"/>
          </w:tcPr>
          <w:p w14:paraId="56AF689A"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06CF94BA" w14:textId="77777777" w:rsidTr="00414536">
        <w:trPr>
          <w:trHeight w:val="170"/>
        </w:trPr>
        <w:tc>
          <w:tcPr>
            <w:tcW w:w="8772" w:type="dxa"/>
            <w:gridSpan w:val="4"/>
            <w:vMerge/>
            <w:tcBorders>
              <w:left w:val="single" w:sz="8" w:space="0" w:color="auto"/>
              <w:bottom w:val="single" w:sz="8" w:space="0" w:color="auto"/>
              <w:right w:val="single" w:sz="4" w:space="0" w:color="auto"/>
            </w:tcBorders>
            <w:shd w:val="clear" w:color="auto" w:fill="auto"/>
            <w:vAlign w:val="center"/>
          </w:tcPr>
          <w:p w14:paraId="783F1FA4" w14:textId="77777777" w:rsidR="003D34B4" w:rsidRPr="00D625A0" w:rsidRDefault="003D34B4" w:rsidP="00414536">
            <w:pPr>
              <w:spacing w:before="60" w:after="60"/>
              <w:ind w:leftChars="19" w:left="56" w:hangingChars="9" w:hanging="14"/>
              <w:rPr>
                <w:rFonts w:ascii="Arial Narrow" w:hAnsi="Arial Narrow" w:cstheme="minorHAnsi"/>
                <w:b/>
                <w:color w:val="000000"/>
                <w:sz w:val="16"/>
                <w:szCs w:val="16"/>
              </w:rPr>
            </w:pPr>
          </w:p>
        </w:tc>
        <w:tc>
          <w:tcPr>
            <w:tcW w:w="1567" w:type="dxa"/>
            <w:vMerge/>
            <w:tcBorders>
              <w:left w:val="single" w:sz="8" w:space="0" w:color="auto"/>
              <w:bottom w:val="single" w:sz="8" w:space="0" w:color="auto"/>
              <w:right w:val="single" w:sz="4" w:space="0" w:color="auto"/>
            </w:tcBorders>
            <w:shd w:val="clear" w:color="auto" w:fill="auto"/>
            <w:vAlign w:val="center"/>
          </w:tcPr>
          <w:p w14:paraId="28ADC061" w14:textId="77777777" w:rsidR="003D34B4" w:rsidRPr="00D625A0" w:rsidRDefault="003D34B4" w:rsidP="00414536">
            <w:pPr>
              <w:spacing w:before="60" w:after="60"/>
              <w:ind w:leftChars="19" w:left="56" w:hangingChars="9" w:hanging="14"/>
              <w:jc w:val="center"/>
              <w:rPr>
                <w:rFonts w:ascii="Arial Narrow" w:hAnsi="Arial Narrow" w:cstheme="minorHAnsi"/>
                <w:b/>
                <w:color w:val="000000"/>
                <w:sz w:val="16"/>
                <w:szCs w:val="16"/>
              </w:rPr>
            </w:pPr>
          </w:p>
        </w:tc>
        <w:tc>
          <w:tcPr>
            <w:tcW w:w="1133" w:type="dxa"/>
            <w:tcBorders>
              <w:top w:val="single" w:sz="4" w:space="0" w:color="auto"/>
              <w:left w:val="single" w:sz="4" w:space="0" w:color="auto"/>
              <w:bottom w:val="single" w:sz="4" w:space="0" w:color="auto"/>
              <w:right w:val="single" w:sz="4" w:space="0" w:color="auto"/>
            </w:tcBorders>
            <w:vAlign w:val="center"/>
          </w:tcPr>
          <w:p w14:paraId="2CBA0EFF" w14:textId="77777777" w:rsidR="003D34B4" w:rsidRPr="00D625A0" w:rsidRDefault="003D34B4" w:rsidP="00414536">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277" w:type="dxa"/>
            <w:vMerge/>
            <w:tcBorders>
              <w:left w:val="single" w:sz="4" w:space="0" w:color="auto"/>
              <w:bottom w:val="single" w:sz="8" w:space="0" w:color="auto"/>
              <w:right w:val="single" w:sz="4" w:space="0" w:color="auto"/>
            </w:tcBorders>
            <w:shd w:val="clear" w:color="auto" w:fill="auto"/>
          </w:tcPr>
          <w:p w14:paraId="78DE2A98"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8" w:space="0" w:color="auto"/>
              <w:bottom w:val="single" w:sz="8" w:space="0" w:color="auto"/>
              <w:right w:val="single" w:sz="4" w:space="0" w:color="auto"/>
            </w:tcBorders>
            <w:shd w:val="clear" w:color="auto" w:fill="auto"/>
          </w:tcPr>
          <w:p w14:paraId="7E1500E0"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7D1DE345" w14:textId="77777777" w:rsidTr="00414536">
        <w:trPr>
          <w:trHeight w:val="1063"/>
        </w:trPr>
        <w:tc>
          <w:tcPr>
            <w:tcW w:w="555" w:type="dxa"/>
            <w:vMerge w:val="restart"/>
            <w:tcBorders>
              <w:top w:val="single" w:sz="4" w:space="0" w:color="auto"/>
              <w:left w:val="single" w:sz="4" w:space="0" w:color="auto"/>
              <w:bottom w:val="single" w:sz="4" w:space="0" w:color="auto"/>
              <w:right w:val="single" w:sz="4" w:space="0" w:color="auto"/>
            </w:tcBorders>
            <w:noWrap/>
            <w:vAlign w:val="center"/>
          </w:tcPr>
          <w:p w14:paraId="64896714"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3.1</w:t>
            </w:r>
          </w:p>
        </w:tc>
        <w:tc>
          <w:tcPr>
            <w:tcW w:w="1419" w:type="dxa"/>
            <w:vMerge w:val="restart"/>
            <w:tcBorders>
              <w:top w:val="single" w:sz="4" w:space="0" w:color="auto"/>
              <w:left w:val="single" w:sz="4" w:space="0" w:color="auto"/>
              <w:right w:val="single" w:sz="4" w:space="0" w:color="auto"/>
            </w:tcBorders>
            <w:vAlign w:val="center"/>
          </w:tcPr>
          <w:p w14:paraId="06445D5C"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3</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Σκοπιμότητα πράξης </w:t>
            </w:r>
          </w:p>
        </w:tc>
        <w:tc>
          <w:tcPr>
            <w:tcW w:w="1984" w:type="dxa"/>
            <w:vMerge w:val="restart"/>
            <w:tcBorders>
              <w:top w:val="single" w:sz="4" w:space="0" w:color="auto"/>
              <w:left w:val="nil"/>
              <w:bottom w:val="single" w:sz="4" w:space="0" w:color="auto"/>
              <w:right w:val="single" w:sz="4" w:space="0" w:color="auto"/>
            </w:tcBorders>
            <w:vAlign w:val="center"/>
          </w:tcPr>
          <w:p w14:paraId="07BE45E7" w14:textId="77777777" w:rsidR="003D34B4" w:rsidRPr="00D625A0" w:rsidRDefault="003D34B4" w:rsidP="00414536">
            <w:pPr>
              <w:spacing w:before="60" w:after="60"/>
              <w:ind w:leftChars="19" w:left="56" w:hangingChars="9" w:hanging="14"/>
              <w:rPr>
                <w:rFonts w:ascii="Arial Narrow" w:hAnsi="Arial Narrow" w:cstheme="minorHAnsi"/>
                <w:color w:val="000000"/>
                <w:sz w:val="16"/>
                <w:szCs w:val="16"/>
              </w:rPr>
            </w:pPr>
            <w:r w:rsidRPr="005B2C45">
              <w:rPr>
                <w:rFonts w:ascii="Arial Narrow" w:hAnsi="Arial Narrow" w:cstheme="minorHAnsi"/>
                <w:sz w:val="16"/>
                <w:szCs w:val="16"/>
              </w:rPr>
              <w:t>Αναγκαιότητα υλοποίησης της πράξης</w:t>
            </w:r>
          </w:p>
        </w:tc>
        <w:tc>
          <w:tcPr>
            <w:tcW w:w="4814" w:type="dxa"/>
            <w:vMerge w:val="restart"/>
            <w:tcBorders>
              <w:top w:val="single" w:sz="4" w:space="0" w:color="auto"/>
              <w:left w:val="single" w:sz="4" w:space="0" w:color="auto"/>
              <w:bottom w:val="single" w:sz="4" w:space="0" w:color="auto"/>
              <w:right w:val="single" w:sz="4" w:space="0" w:color="auto"/>
            </w:tcBorders>
            <w:vAlign w:val="center"/>
          </w:tcPr>
          <w:p w14:paraId="298C5A3A" w14:textId="77777777" w:rsidR="003D34B4"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color w:val="000000"/>
                <w:sz w:val="16"/>
                <w:szCs w:val="16"/>
              </w:rPr>
              <w:t>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r w:rsidRPr="00D625A0">
              <w:rPr>
                <w:rFonts w:ascii="Arial Narrow" w:hAnsi="Arial Narrow" w:cstheme="minorHAnsi"/>
                <w:sz w:val="16"/>
                <w:szCs w:val="16"/>
              </w:rPr>
              <w:t xml:space="preserve"> </w:t>
            </w:r>
          </w:p>
          <w:p w14:paraId="086E3C77"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Pr>
                <w:rFonts w:ascii="Arial Narrow" w:hAnsi="Arial Narrow" w:cstheme="minorHAnsi"/>
                <w:color w:val="000000"/>
                <w:sz w:val="16"/>
                <w:szCs w:val="16"/>
              </w:rPr>
              <w:t>Η πράξη να συμβάλει σ</w:t>
            </w:r>
            <w:r w:rsidRPr="005B2C45">
              <w:rPr>
                <w:rFonts w:ascii="Arial Narrow" w:hAnsi="Arial Narrow" w:cstheme="minorHAnsi"/>
                <w:color w:val="000000"/>
                <w:sz w:val="16"/>
                <w:szCs w:val="16"/>
              </w:rPr>
              <w:t xml:space="preserve">τους στόχους </w:t>
            </w:r>
            <w:r>
              <w:rPr>
                <w:rFonts w:ascii="Arial Narrow" w:hAnsi="Arial Narrow" w:cstheme="minorHAnsi"/>
                <w:color w:val="000000"/>
                <w:sz w:val="16"/>
                <w:szCs w:val="16"/>
              </w:rPr>
              <w:t>του</w:t>
            </w:r>
            <w:r w:rsidRPr="005B2C45">
              <w:rPr>
                <w:rFonts w:ascii="Arial Narrow" w:hAnsi="Arial Narrow" w:cstheme="minorHAnsi"/>
                <w:color w:val="000000"/>
                <w:sz w:val="16"/>
                <w:szCs w:val="16"/>
              </w:rPr>
              <w:t xml:space="preserve"> </w:t>
            </w:r>
            <w:r w:rsidRPr="00144D01">
              <w:rPr>
                <w:rFonts w:ascii="Arial Narrow" w:hAnsi="Arial Narrow" w:cstheme="minorHAnsi"/>
                <w:color w:val="000000"/>
                <w:sz w:val="16"/>
                <w:szCs w:val="16"/>
              </w:rPr>
              <w:t>Εθνικού Στρατηγικού Σχεδίου Οδικής Ασφάλειας για την περίοδο 2021 – 2030</w:t>
            </w:r>
            <w:r>
              <w:rPr>
                <w:rFonts w:ascii="Arial Narrow" w:hAnsi="Arial Narrow" w:cstheme="minorHAnsi"/>
                <w:color w:val="000000"/>
                <w:sz w:val="16"/>
                <w:szCs w:val="16"/>
              </w:rPr>
              <w:t>.</w:t>
            </w:r>
          </w:p>
        </w:tc>
        <w:tc>
          <w:tcPr>
            <w:tcW w:w="1567" w:type="dxa"/>
            <w:tcBorders>
              <w:top w:val="single" w:sz="4" w:space="0" w:color="auto"/>
              <w:left w:val="single" w:sz="4" w:space="0" w:color="auto"/>
              <w:bottom w:val="single" w:sz="4" w:space="0" w:color="auto"/>
              <w:right w:val="single" w:sz="4" w:space="0" w:color="auto"/>
            </w:tcBorders>
            <w:vAlign w:val="center"/>
          </w:tcPr>
          <w:p w14:paraId="08124919"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 xml:space="preserve">Τεκμηριώνεται επαρκώς η αναγκαιότητα υλοποίησης της πράξης </w:t>
            </w:r>
          </w:p>
        </w:tc>
        <w:tc>
          <w:tcPr>
            <w:tcW w:w="1133" w:type="dxa"/>
            <w:tcBorders>
              <w:top w:val="single" w:sz="4" w:space="0" w:color="auto"/>
              <w:left w:val="nil"/>
              <w:bottom w:val="single" w:sz="4" w:space="0" w:color="auto"/>
              <w:right w:val="single" w:sz="4" w:space="0" w:color="auto"/>
            </w:tcBorders>
            <w:vAlign w:val="center"/>
          </w:tcPr>
          <w:p w14:paraId="408AE979" w14:textId="77777777" w:rsidR="003D34B4" w:rsidRPr="00D625A0" w:rsidRDefault="003D34B4" w:rsidP="00414536">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bottom w:val="single" w:sz="4" w:space="0" w:color="auto"/>
              <w:right w:val="single" w:sz="4" w:space="0" w:color="auto"/>
            </w:tcBorders>
          </w:tcPr>
          <w:p w14:paraId="2C2B92F0" w14:textId="77777777" w:rsidR="003D34B4" w:rsidRPr="00D625A0" w:rsidRDefault="003D34B4" w:rsidP="00414536">
            <w:pPr>
              <w:ind w:leftChars="0" w:left="58" w:hanging="58"/>
              <w:rPr>
                <w:rFonts w:ascii="Arial Narrow" w:hAnsi="Arial Narrow" w:cstheme="minorHAnsi"/>
                <w:color w:val="000000"/>
                <w:sz w:val="16"/>
                <w:szCs w:val="16"/>
              </w:rPr>
            </w:pPr>
          </w:p>
        </w:tc>
        <w:tc>
          <w:tcPr>
            <w:tcW w:w="2125" w:type="dxa"/>
            <w:vMerge w:val="restart"/>
            <w:tcBorders>
              <w:top w:val="single" w:sz="8" w:space="0" w:color="auto"/>
              <w:left w:val="single" w:sz="4" w:space="0" w:color="auto"/>
              <w:right w:val="single" w:sz="4" w:space="0" w:color="auto"/>
            </w:tcBorders>
            <w:noWrap/>
          </w:tcPr>
          <w:p w14:paraId="1EB0BBB5" w14:textId="77777777" w:rsidR="003D34B4" w:rsidRPr="00D625A0" w:rsidRDefault="003D34B4" w:rsidP="00414536">
            <w:pPr>
              <w:ind w:leftChars="0" w:left="58" w:hanging="58"/>
              <w:rPr>
                <w:rFonts w:ascii="Arial Narrow" w:hAnsi="Arial Narrow" w:cstheme="minorHAnsi"/>
                <w:color w:val="000000"/>
                <w:sz w:val="16"/>
                <w:szCs w:val="16"/>
              </w:rPr>
            </w:pPr>
          </w:p>
        </w:tc>
      </w:tr>
      <w:tr w:rsidR="003D34B4" w:rsidRPr="00D625A0" w14:paraId="2489DE5F" w14:textId="77777777" w:rsidTr="00414536">
        <w:trPr>
          <w:trHeight w:val="1117"/>
        </w:trPr>
        <w:tc>
          <w:tcPr>
            <w:tcW w:w="555" w:type="dxa"/>
            <w:vMerge/>
            <w:tcBorders>
              <w:top w:val="single" w:sz="4" w:space="0" w:color="auto"/>
              <w:left w:val="single" w:sz="8" w:space="0" w:color="auto"/>
              <w:bottom w:val="single" w:sz="8" w:space="0" w:color="auto"/>
              <w:right w:val="single" w:sz="4" w:space="0" w:color="auto"/>
            </w:tcBorders>
            <w:noWrap/>
            <w:vAlign w:val="center"/>
          </w:tcPr>
          <w:p w14:paraId="7EA4CA12"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12E9060F"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tcBorders>
              <w:top w:val="single" w:sz="4" w:space="0" w:color="auto"/>
              <w:left w:val="nil"/>
              <w:bottom w:val="single" w:sz="8" w:space="0" w:color="auto"/>
              <w:right w:val="single" w:sz="4" w:space="0" w:color="auto"/>
            </w:tcBorders>
            <w:vAlign w:val="center"/>
          </w:tcPr>
          <w:p w14:paraId="109A281F" w14:textId="77777777" w:rsidR="003D34B4" w:rsidRPr="00D625A0" w:rsidRDefault="003D34B4" w:rsidP="00414536">
            <w:pPr>
              <w:spacing w:before="60" w:after="60"/>
              <w:ind w:leftChars="19" w:left="56" w:hangingChars="9" w:hanging="14"/>
              <w:rPr>
                <w:rFonts w:ascii="Arial Narrow" w:hAnsi="Arial Narrow" w:cstheme="minorHAnsi"/>
                <w:sz w:val="16"/>
                <w:szCs w:val="16"/>
              </w:rPr>
            </w:pPr>
          </w:p>
        </w:tc>
        <w:tc>
          <w:tcPr>
            <w:tcW w:w="4814" w:type="dxa"/>
            <w:vMerge/>
            <w:tcBorders>
              <w:top w:val="single" w:sz="4" w:space="0" w:color="auto"/>
              <w:left w:val="single" w:sz="4" w:space="0" w:color="auto"/>
              <w:bottom w:val="single" w:sz="8" w:space="0" w:color="auto"/>
              <w:right w:val="single" w:sz="4" w:space="0" w:color="auto"/>
            </w:tcBorders>
            <w:vAlign w:val="center"/>
          </w:tcPr>
          <w:p w14:paraId="0501E95C" w14:textId="77777777" w:rsidR="003D34B4" w:rsidRPr="00D625A0" w:rsidRDefault="003D34B4" w:rsidP="00414536">
            <w:pPr>
              <w:spacing w:before="60" w:after="60"/>
              <w:ind w:leftChars="19" w:left="56" w:hangingChars="9" w:hanging="14"/>
              <w:rPr>
                <w:rFonts w:ascii="Arial Narrow" w:hAnsi="Arial Narrow" w:cstheme="minorHAnsi"/>
                <w:sz w:val="16"/>
                <w:szCs w:val="16"/>
              </w:rPr>
            </w:pPr>
          </w:p>
        </w:tc>
        <w:tc>
          <w:tcPr>
            <w:tcW w:w="1567" w:type="dxa"/>
            <w:tcBorders>
              <w:top w:val="single" w:sz="4" w:space="0" w:color="auto"/>
              <w:left w:val="single" w:sz="4" w:space="0" w:color="auto"/>
              <w:bottom w:val="single" w:sz="8" w:space="0" w:color="auto"/>
              <w:right w:val="single" w:sz="4" w:space="0" w:color="auto"/>
            </w:tcBorders>
            <w:vAlign w:val="center"/>
          </w:tcPr>
          <w:p w14:paraId="35621576" w14:textId="77777777" w:rsidR="003D34B4" w:rsidRPr="00D625A0" w:rsidRDefault="003D34B4" w:rsidP="00414536">
            <w:pPr>
              <w:spacing w:before="60" w:after="60"/>
              <w:ind w:leftChars="19" w:left="56" w:hangingChars="9" w:hanging="14"/>
              <w:rPr>
                <w:rFonts w:ascii="Arial Narrow" w:hAnsi="Arial Narrow" w:cstheme="minorHAnsi"/>
                <w:sz w:val="16"/>
                <w:szCs w:val="16"/>
              </w:rPr>
            </w:pPr>
            <w:r w:rsidRPr="00D625A0">
              <w:rPr>
                <w:rFonts w:ascii="Arial Narrow" w:hAnsi="Arial Narrow" w:cstheme="minorHAnsi"/>
                <w:sz w:val="16"/>
                <w:szCs w:val="16"/>
              </w:rPr>
              <w:t>ΔΕΝ τεκμηριώνεται επαρκώς η αναγκαιότητα υλοποίησης της πράξης</w:t>
            </w:r>
          </w:p>
        </w:tc>
        <w:tc>
          <w:tcPr>
            <w:tcW w:w="1133" w:type="dxa"/>
            <w:tcBorders>
              <w:top w:val="single" w:sz="4" w:space="0" w:color="auto"/>
              <w:left w:val="nil"/>
              <w:bottom w:val="single" w:sz="4" w:space="0" w:color="auto"/>
              <w:right w:val="single" w:sz="4" w:space="0" w:color="auto"/>
            </w:tcBorders>
            <w:vAlign w:val="center"/>
          </w:tcPr>
          <w:p w14:paraId="0EDE1BB3" w14:textId="77777777" w:rsidR="003D34B4" w:rsidRPr="00D625A0" w:rsidRDefault="003D34B4" w:rsidP="00414536">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7" w:type="dxa"/>
            <w:vMerge/>
            <w:tcBorders>
              <w:top w:val="single" w:sz="4" w:space="0" w:color="auto"/>
              <w:left w:val="single" w:sz="4" w:space="0" w:color="auto"/>
              <w:bottom w:val="single" w:sz="4" w:space="0" w:color="auto"/>
              <w:right w:val="single" w:sz="4" w:space="0" w:color="auto"/>
            </w:tcBorders>
          </w:tcPr>
          <w:p w14:paraId="79D94E9B" w14:textId="77777777" w:rsidR="003D34B4" w:rsidRPr="00D625A0" w:rsidRDefault="003D34B4" w:rsidP="00414536">
            <w:pPr>
              <w:ind w:leftChars="0" w:left="58" w:hanging="58"/>
              <w:rPr>
                <w:rFonts w:ascii="Arial Narrow" w:hAnsi="Arial Narrow" w:cstheme="minorHAnsi"/>
                <w:color w:val="000000"/>
                <w:sz w:val="16"/>
                <w:szCs w:val="16"/>
              </w:rPr>
            </w:pPr>
          </w:p>
        </w:tc>
        <w:tc>
          <w:tcPr>
            <w:tcW w:w="2125" w:type="dxa"/>
            <w:vMerge/>
            <w:tcBorders>
              <w:left w:val="single" w:sz="4" w:space="0" w:color="auto"/>
              <w:bottom w:val="single" w:sz="8" w:space="0" w:color="auto"/>
              <w:right w:val="single" w:sz="4" w:space="0" w:color="auto"/>
            </w:tcBorders>
            <w:noWrap/>
          </w:tcPr>
          <w:p w14:paraId="20A9936F" w14:textId="77777777" w:rsidR="003D34B4" w:rsidRPr="00D625A0" w:rsidRDefault="003D34B4" w:rsidP="00414536">
            <w:pPr>
              <w:ind w:leftChars="0" w:left="58" w:hanging="58"/>
              <w:rPr>
                <w:rFonts w:ascii="Arial Narrow" w:hAnsi="Arial Narrow" w:cstheme="minorHAnsi"/>
                <w:color w:val="000000"/>
                <w:sz w:val="16"/>
                <w:szCs w:val="16"/>
              </w:rPr>
            </w:pPr>
          </w:p>
        </w:tc>
      </w:tr>
      <w:tr w:rsidR="003D34B4" w:rsidRPr="00D625A0" w14:paraId="57F75B98" w14:textId="77777777" w:rsidTr="00414536">
        <w:trPr>
          <w:trHeight w:val="558"/>
        </w:trPr>
        <w:tc>
          <w:tcPr>
            <w:tcW w:w="555" w:type="dxa"/>
            <w:vMerge w:val="restart"/>
            <w:tcBorders>
              <w:top w:val="single" w:sz="8" w:space="0" w:color="auto"/>
              <w:left w:val="single" w:sz="8" w:space="0" w:color="auto"/>
              <w:right w:val="single" w:sz="4" w:space="0" w:color="auto"/>
            </w:tcBorders>
            <w:noWrap/>
            <w:vAlign w:val="center"/>
          </w:tcPr>
          <w:p w14:paraId="58249C35"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3.2</w:t>
            </w:r>
          </w:p>
        </w:tc>
        <w:tc>
          <w:tcPr>
            <w:tcW w:w="1419" w:type="dxa"/>
            <w:vMerge/>
            <w:tcBorders>
              <w:left w:val="single" w:sz="4" w:space="0" w:color="auto"/>
              <w:right w:val="single" w:sz="4" w:space="0" w:color="auto"/>
            </w:tcBorders>
            <w:vAlign w:val="center"/>
          </w:tcPr>
          <w:p w14:paraId="0F8971DA"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26E16E72" w14:textId="77777777" w:rsidR="003D34B4" w:rsidRPr="00D625A0" w:rsidRDefault="003D34B4" w:rsidP="00414536">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color w:val="000000"/>
                <w:sz w:val="16"/>
                <w:szCs w:val="16"/>
              </w:rPr>
              <w:t>Αποτελεσματικότητα</w:t>
            </w:r>
          </w:p>
        </w:tc>
        <w:tc>
          <w:tcPr>
            <w:tcW w:w="4814" w:type="dxa"/>
            <w:vMerge w:val="restart"/>
            <w:tcBorders>
              <w:top w:val="single" w:sz="8" w:space="0" w:color="auto"/>
              <w:left w:val="single" w:sz="4" w:space="0" w:color="auto"/>
              <w:right w:val="single" w:sz="4" w:space="0" w:color="auto"/>
            </w:tcBorders>
            <w:vAlign w:val="center"/>
          </w:tcPr>
          <w:p w14:paraId="3156D25F" w14:textId="77777777" w:rsidR="003D34B4" w:rsidRPr="00D625A0" w:rsidRDefault="003D34B4" w:rsidP="00414536">
            <w:pPr>
              <w:pStyle w:val="afe"/>
              <w:tabs>
                <w:tab w:val="clear" w:pos="567"/>
                <w:tab w:val="left" w:pos="455"/>
              </w:tabs>
              <w:spacing w:beforeLines="60" w:before="144" w:after="60"/>
              <w:ind w:leftChars="19" w:left="56" w:hangingChars="9" w:hanging="14"/>
              <w:contextualSpacing/>
              <w:rPr>
                <w:rFonts w:cstheme="minorHAnsi"/>
                <w:sz w:val="16"/>
                <w:szCs w:val="16"/>
              </w:rPr>
            </w:pPr>
            <w:r w:rsidRPr="00D625A0">
              <w:rPr>
                <w:rFonts w:cstheme="minorHAnsi"/>
                <w:sz w:val="16"/>
                <w:szCs w:val="16"/>
              </w:rPr>
              <w:t xml:space="preserve">Εξετάζεται η συμβολή της προτεινόμενης πράξης στην επίτευξη των στόχων που έχουν τεθεί σε επίπεδο δεικτών  όπως προσδιορίζονται στην Πρόσκληση. Ο βαθμός συμβολής εκφράζεται ως το πηλίκο των τιμών του δείκτη εκροής  για την πράξη και την πρόσκληση:  </w:t>
            </w:r>
            <w:proofErr w:type="spellStart"/>
            <w:r w:rsidRPr="00D625A0">
              <w:rPr>
                <w:rFonts w:cstheme="minorHAnsi"/>
                <w:sz w:val="16"/>
                <w:szCs w:val="16"/>
              </w:rPr>
              <w:t>Πν</w:t>
            </w:r>
            <w:proofErr w:type="spellEnd"/>
            <w:r w:rsidRPr="00D625A0">
              <w:rPr>
                <w:rFonts w:cstheme="minorHAnsi"/>
                <w:sz w:val="16"/>
                <w:szCs w:val="16"/>
              </w:rPr>
              <w:t>= (δείκτης εκροής πράξης) / (δείκτης εκροής για την δράση που αναφέρεται στην Πρόσκληση).</w:t>
            </w:r>
          </w:p>
        </w:tc>
        <w:tc>
          <w:tcPr>
            <w:tcW w:w="1567" w:type="dxa"/>
            <w:tcBorders>
              <w:top w:val="single" w:sz="8" w:space="0" w:color="auto"/>
              <w:left w:val="single" w:sz="4" w:space="0" w:color="auto"/>
              <w:right w:val="single" w:sz="4" w:space="0" w:color="auto"/>
            </w:tcBorders>
            <w:vAlign w:val="center"/>
          </w:tcPr>
          <w:p w14:paraId="6AD160DF" w14:textId="77777777" w:rsidR="003D34B4" w:rsidRPr="005B2C45" w:rsidRDefault="003D34B4" w:rsidP="00414536">
            <w:pPr>
              <w:spacing w:before="60" w:after="60"/>
              <w:ind w:leftChars="19" w:left="56" w:hangingChars="9" w:hanging="14"/>
              <w:jc w:val="center"/>
              <w:rPr>
                <w:rFonts w:ascii="Arial Narrow" w:hAnsi="Arial Narrow" w:cstheme="minorHAnsi"/>
                <w:sz w:val="16"/>
                <w:szCs w:val="16"/>
              </w:rPr>
            </w:pPr>
            <w:r w:rsidRPr="005B2C45">
              <w:rPr>
                <w:rFonts w:ascii="Arial Narrow" w:hAnsi="Arial Narrow" w:cstheme="minorHAnsi"/>
                <w:sz w:val="16"/>
                <w:szCs w:val="16"/>
              </w:rPr>
              <w:t xml:space="preserve">Όταν </w:t>
            </w:r>
            <w:proofErr w:type="spellStart"/>
            <w:r w:rsidRPr="005B2C45">
              <w:rPr>
                <w:rFonts w:ascii="Arial Narrow" w:hAnsi="Arial Narrow" w:cstheme="minorHAnsi"/>
                <w:sz w:val="16"/>
                <w:szCs w:val="16"/>
              </w:rPr>
              <w:t>Πν</w:t>
            </w:r>
            <w:proofErr w:type="spellEnd"/>
            <w:r w:rsidRPr="005B2C45">
              <w:rPr>
                <w:rFonts w:ascii="Arial Narrow" w:hAnsi="Arial Narrow" w:cstheme="minorHAnsi"/>
                <w:sz w:val="16"/>
                <w:szCs w:val="16"/>
              </w:rPr>
              <w:t xml:space="preserve"> &gt; </w:t>
            </w:r>
            <w:r w:rsidRPr="005B2C45">
              <w:rPr>
                <w:rFonts w:ascii="Arial Narrow" w:hAnsi="Arial Narrow" w:cstheme="minorHAnsi"/>
                <w:sz w:val="16"/>
                <w:szCs w:val="16"/>
                <w:lang w:val="en-US"/>
              </w:rPr>
              <w:t>0</w:t>
            </w:r>
          </w:p>
        </w:tc>
        <w:tc>
          <w:tcPr>
            <w:tcW w:w="1133" w:type="dxa"/>
            <w:tcBorders>
              <w:top w:val="single" w:sz="4" w:space="0" w:color="auto"/>
              <w:left w:val="nil"/>
              <w:right w:val="single" w:sz="4" w:space="0" w:color="auto"/>
            </w:tcBorders>
            <w:vAlign w:val="center"/>
          </w:tcPr>
          <w:p w14:paraId="7D7E4D75" w14:textId="77777777" w:rsidR="003D34B4" w:rsidRPr="004C24BD" w:rsidRDefault="003D34B4" w:rsidP="00414536">
            <w:pPr>
              <w:spacing w:before="60" w:after="60"/>
              <w:ind w:leftChars="0" w:left="58" w:hanging="58"/>
              <w:jc w:val="center"/>
              <w:rPr>
                <w:rFonts w:ascii="Arial Narrow" w:hAnsi="Arial Narrow" w:cstheme="minorHAnsi"/>
                <w:sz w:val="16"/>
                <w:szCs w:val="16"/>
              </w:rPr>
            </w:pPr>
            <w:r w:rsidRPr="004C24BD">
              <w:rPr>
                <w:rFonts w:ascii="Arial Narrow" w:hAnsi="Arial Narrow" w:cstheme="minorHAnsi"/>
                <w:sz w:val="16"/>
                <w:szCs w:val="16"/>
              </w:rPr>
              <w:t>ΝΑΙ</w:t>
            </w:r>
          </w:p>
        </w:tc>
        <w:tc>
          <w:tcPr>
            <w:tcW w:w="1277" w:type="dxa"/>
            <w:vMerge w:val="restart"/>
            <w:tcBorders>
              <w:top w:val="single" w:sz="4" w:space="0" w:color="auto"/>
              <w:left w:val="single" w:sz="4" w:space="0" w:color="auto"/>
              <w:right w:val="single" w:sz="4" w:space="0" w:color="auto"/>
            </w:tcBorders>
            <w:vAlign w:val="center"/>
          </w:tcPr>
          <w:p w14:paraId="716E8AD8"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p>
        </w:tc>
        <w:tc>
          <w:tcPr>
            <w:tcW w:w="2125" w:type="dxa"/>
            <w:tcBorders>
              <w:left w:val="single" w:sz="4" w:space="0" w:color="auto"/>
              <w:right w:val="single" w:sz="4" w:space="0" w:color="auto"/>
            </w:tcBorders>
            <w:noWrap/>
          </w:tcPr>
          <w:p w14:paraId="38D17EB9"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0A7917B4" w14:textId="77777777" w:rsidTr="00414536">
        <w:trPr>
          <w:trHeight w:val="347"/>
        </w:trPr>
        <w:tc>
          <w:tcPr>
            <w:tcW w:w="555" w:type="dxa"/>
            <w:vMerge/>
            <w:tcBorders>
              <w:left w:val="single" w:sz="8" w:space="0" w:color="auto"/>
              <w:bottom w:val="single" w:sz="8" w:space="0" w:color="auto"/>
              <w:right w:val="single" w:sz="4" w:space="0" w:color="auto"/>
            </w:tcBorders>
            <w:noWrap/>
            <w:vAlign w:val="bottom"/>
          </w:tcPr>
          <w:p w14:paraId="4781AEA2"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55156394" w14:textId="77777777" w:rsidR="003D34B4" w:rsidRPr="00D625A0"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vAlign w:val="center"/>
          </w:tcPr>
          <w:p w14:paraId="3099FFBB" w14:textId="77777777" w:rsidR="003D34B4" w:rsidRPr="00D625A0" w:rsidRDefault="003D34B4" w:rsidP="00414536">
            <w:pPr>
              <w:spacing w:before="60" w:after="60"/>
              <w:ind w:leftChars="19" w:left="56" w:hangingChars="9" w:hanging="14"/>
              <w:rPr>
                <w:rFonts w:ascii="Arial Narrow" w:hAnsi="Arial Narrow" w:cstheme="minorHAnsi"/>
                <w:color w:val="000000"/>
                <w:sz w:val="16"/>
                <w:szCs w:val="16"/>
              </w:rPr>
            </w:pPr>
          </w:p>
        </w:tc>
        <w:tc>
          <w:tcPr>
            <w:tcW w:w="4814" w:type="dxa"/>
            <w:vMerge/>
            <w:tcBorders>
              <w:left w:val="single" w:sz="4" w:space="0" w:color="auto"/>
              <w:bottom w:val="single" w:sz="8" w:space="0" w:color="auto"/>
              <w:right w:val="single" w:sz="4" w:space="0" w:color="auto"/>
            </w:tcBorders>
            <w:vAlign w:val="center"/>
          </w:tcPr>
          <w:p w14:paraId="1EF4700B" w14:textId="77777777" w:rsidR="003D34B4" w:rsidRPr="00D625A0" w:rsidRDefault="003D34B4" w:rsidP="00414536">
            <w:pPr>
              <w:pStyle w:val="afe"/>
              <w:tabs>
                <w:tab w:val="clear" w:pos="567"/>
                <w:tab w:val="left" w:pos="455"/>
              </w:tabs>
              <w:spacing w:beforeLines="60" w:before="144" w:after="60"/>
              <w:ind w:leftChars="19" w:left="56" w:hangingChars="9" w:hanging="14"/>
              <w:contextualSpacing/>
              <w:rPr>
                <w:rFonts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227B17EF" w14:textId="77777777" w:rsidR="003D34B4" w:rsidRPr="005B2C45" w:rsidRDefault="003D34B4" w:rsidP="00414536">
            <w:pPr>
              <w:spacing w:before="60" w:after="60"/>
              <w:ind w:leftChars="19" w:left="56" w:hangingChars="9" w:hanging="14"/>
              <w:jc w:val="center"/>
              <w:rPr>
                <w:rFonts w:ascii="Arial Narrow" w:hAnsi="Arial Narrow" w:cstheme="minorHAnsi"/>
                <w:sz w:val="16"/>
                <w:szCs w:val="16"/>
              </w:rPr>
            </w:pPr>
            <w:proofErr w:type="spellStart"/>
            <w:r w:rsidRPr="005B2C45">
              <w:rPr>
                <w:rFonts w:ascii="Arial Narrow" w:hAnsi="Arial Narrow" w:cstheme="minorHAnsi"/>
                <w:sz w:val="16"/>
                <w:szCs w:val="16"/>
              </w:rPr>
              <w:t>Πν</w:t>
            </w:r>
            <w:proofErr w:type="spellEnd"/>
            <w:r w:rsidRPr="005B2C45">
              <w:rPr>
                <w:rFonts w:ascii="Arial Narrow" w:hAnsi="Arial Narrow" w:cstheme="minorHAnsi"/>
                <w:sz w:val="16"/>
                <w:szCs w:val="16"/>
              </w:rPr>
              <w:t xml:space="preserve"> = 0</w:t>
            </w:r>
          </w:p>
        </w:tc>
        <w:tc>
          <w:tcPr>
            <w:tcW w:w="1133" w:type="dxa"/>
            <w:tcBorders>
              <w:top w:val="single" w:sz="4" w:space="0" w:color="auto"/>
              <w:left w:val="nil"/>
              <w:bottom w:val="single" w:sz="4" w:space="0" w:color="auto"/>
              <w:right w:val="single" w:sz="4" w:space="0" w:color="auto"/>
            </w:tcBorders>
            <w:vAlign w:val="center"/>
          </w:tcPr>
          <w:p w14:paraId="6751FFAB" w14:textId="77777777" w:rsidR="003D34B4" w:rsidRPr="004C24BD" w:rsidRDefault="003D34B4" w:rsidP="00414536">
            <w:pPr>
              <w:spacing w:before="60" w:after="60"/>
              <w:ind w:leftChars="0" w:left="58" w:hanging="58"/>
              <w:jc w:val="center"/>
              <w:rPr>
                <w:rFonts w:ascii="Arial Narrow" w:hAnsi="Arial Narrow" w:cstheme="minorHAnsi"/>
                <w:sz w:val="16"/>
                <w:szCs w:val="16"/>
              </w:rPr>
            </w:pPr>
            <w:r w:rsidRPr="004C24BD">
              <w:rPr>
                <w:rFonts w:ascii="Arial Narrow" w:hAnsi="Arial Narrow" w:cstheme="minorHAnsi"/>
                <w:sz w:val="16"/>
                <w:szCs w:val="16"/>
              </w:rPr>
              <w:t>ΟΧΙ</w:t>
            </w:r>
          </w:p>
        </w:tc>
        <w:tc>
          <w:tcPr>
            <w:tcW w:w="1277" w:type="dxa"/>
            <w:vMerge/>
            <w:tcBorders>
              <w:left w:val="single" w:sz="4" w:space="0" w:color="auto"/>
              <w:bottom w:val="single" w:sz="8" w:space="0" w:color="auto"/>
              <w:right w:val="single" w:sz="4" w:space="0" w:color="auto"/>
            </w:tcBorders>
            <w:vAlign w:val="center"/>
          </w:tcPr>
          <w:p w14:paraId="4FCA26C6" w14:textId="77777777" w:rsidR="003D34B4" w:rsidRPr="00D625A0" w:rsidRDefault="003D34B4" w:rsidP="00414536">
            <w:pPr>
              <w:spacing w:before="60" w:after="60"/>
              <w:ind w:leftChars="0" w:left="58" w:hanging="58"/>
              <w:jc w:val="center"/>
              <w:rPr>
                <w:rFonts w:ascii="Arial Narrow" w:hAnsi="Arial Narrow" w:cstheme="minorHAnsi"/>
                <w:sz w:val="16"/>
                <w:szCs w:val="16"/>
              </w:rPr>
            </w:pPr>
          </w:p>
        </w:tc>
        <w:tc>
          <w:tcPr>
            <w:tcW w:w="2125" w:type="dxa"/>
            <w:tcBorders>
              <w:left w:val="single" w:sz="4" w:space="0" w:color="auto"/>
              <w:bottom w:val="single" w:sz="8" w:space="0" w:color="auto"/>
              <w:right w:val="single" w:sz="4" w:space="0" w:color="auto"/>
            </w:tcBorders>
            <w:noWrap/>
            <w:vAlign w:val="center"/>
          </w:tcPr>
          <w:p w14:paraId="193E6A1A" w14:textId="77777777" w:rsidR="003D34B4" w:rsidRPr="00D625A0" w:rsidRDefault="003D34B4" w:rsidP="00414536">
            <w:pPr>
              <w:spacing w:before="60" w:after="60"/>
              <w:ind w:leftChars="0" w:left="58" w:hanging="58"/>
              <w:jc w:val="right"/>
              <w:rPr>
                <w:rFonts w:ascii="Arial Narrow" w:hAnsi="Arial Narrow" w:cstheme="minorHAnsi"/>
                <w:sz w:val="16"/>
                <w:szCs w:val="16"/>
              </w:rPr>
            </w:pPr>
          </w:p>
        </w:tc>
      </w:tr>
      <w:tr w:rsidR="003D34B4" w:rsidRPr="00D625A0" w14:paraId="12782157" w14:textId="77777777" w:rsidTr="00414536">
        <w:trPr>
          <w:trHeight w:val="686"/>
        </w:trPr>
        <w:tc>
          <w:tcPr>
            <w:tcW w:w="555" w:type="dxa"/>
            <w:vMerge w:val="restart"/>
            <w:tcBorders>
              <w:top w:val="single" w:sz="8" w:space="0" w:color="auto"/>
              <w:left w:val="single" w:sz="8" w:space="0" w:color="auto"/>
              <w:bottom w:val="nil"/>
              <w:right w:val="single" w:sz="4" w:space="0" w:color="auto"/>
            </w:tcBorders>
            <w:noWrap/>
            <w:vAlign w:val="center"/>
          </w:tcPr>
          <w:p w14:paraId="628F06F7"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3.3</w:t>
            </w:r>
          </w:p>
        </w:tc>
        <w:tc>
          <w:tcPr>
            <w:tcW w:w="1419" w:type="dxa"/>
            <w:vMerge/>
            <w:tcBorders>
              <w:left w:val="single" w:sz="4" w:space="0" w:color="auto"/>
              <w:bottom w:val="nil"/>
              <w:right w:val="single" w:sz="4" w:space="0" w:color="auto"/>
            </w:tcBorders>
            <w:vAlign w:val="center"/>
          </w:tcPr>
          <w:p w14:paraId="240B22E0" w14:textId="77777777" w:rsidR="003D34B4" w:rsidRPr="00D625A0" w:rsidRDefault="003D34B4" w:rsidP="00414536">
            <w:pPr>
              <w:spacing w:before="60" w:after="60"/>
              <w:ind w:leftChars="0" w:left="58" w:hanging="58"/>
              <w:rPr>
                <w:rFonts w:ascii="Arial Narrow" w:hAnsi="Arial Narrow" w:cstheme="minorHAnsi"/>
                <w:b/>
                <w:bCs/>
                <w:color w:val="000000"/>
                <w:sz w:val="16"/>
                <w:szCs w:val="16"/>
              </w:rPr>
            </w:pPr>
          </w:p>
        </w:tc>
        <w:tc>
          <w:tcPr>
            <w:tcW w:w="1984" w:type="dxa"/>
            <w:vMerge w:val="restart"/>
            <w:tcBorders>
              <w:top w:val="single" w:sz="8" w:space="0" w:color="auto"/>
              <w:left w:val="single" w:sz="4" w:space="0" w:color="auto"/>
              <w:bottom w:val="single" w:sz="8" w:space="0" w:color="auto"/>
              <w:right w:val="single" w:sz="4" w:space="0" w:color="auto"/>
            </w:tcBorders>
            <w:noWrap/>
            <w:vAlign w:val="center"/>
          </w:tcPr>
          <w:p w14:paraId="5A45A97D" w14:textId="77777777" w:rsidR="003D34B4" w:rsidRPr="00D625A0" w:rsidRDefault="003D34B4" w:rsidP="00414536">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color w:val="000000"/>
                <w:sz w:val="16"/>
                <w:szCs w:val="16"/>
              </w:rPr>
              <w:t>Αποδοτικότητα</w:t>
            </w:r>
          </w:p>
        </w:tc>
        <w:tc>
          <w:tcPr>
            <w:tcW w:w="4814" w:type="dxa"/>
            <w:vMerge w:val="restart"/>
            <w:tcBorders>
              <w:top w:val="single" w:sz="8" w:space="0" w:color="auto"/>
              <w:left w:val="single" w:sz="4" w:space="0" w:color="auto"/>
              <w:bottom w:val="nil"/>
              <w:right w:val="single" w:sz="4" w:space="0" w:color="auto"/>
            </w:tcBorders>
            <w:vAlign w:val="center"/>
          </w:tcPr>
          <w:p w14:paraId="3D841081" w14:textId="77777777" w:rsidR="003D34B4" w:rsidRPr="00D625A0" w:rsidRDefault="003D34B4" w:rsidP="00414536">
            <w:pPr>
              <w:pStyle w:val="afe"/>
              <w:tabs>
                <w:tab w:val="clear" w:pos="567"/>
                <w:tab w:val="left" w:pos="360"/>
              </w:tabs>
              <w:spacing w:before="60" w:after="60"/>
              <w:ind w:leftChars="19" w:left="56" w:hangingChars="9" w:hanging="14"/>
              <w:contextualSpacing/>
              <w:rPr>
                <w:rFonts w:cstheme="minorHAnsi"/>
                <w:sz w:val="16"/>
                <w:szCs w:val="16"/>
              </w:rPr>
            </w:pPr>
            <w:r w:rsidRPr="00D625A0">
              <w:rPr>
                <w:rFonts w:cstheme="minorHAnsi"/>
                <w:sz w:val="16"/>
                <w:szCs w:val="16"/>
              </w:rPr>
              <w:t>Εξετάζεται η βέλτιστη σχέση μεταξύ του ποσού της στήριξης (προτεινόμενος προϋπολογισμός πράξης) και της επίτευξης στόχων (αναμενόμενες εκροές της προτεινόμενης πράξης). Η αποδοτικότητα εκφράζεται ως το πηλίκο Π</w:t>
            </w:r>
            <w:r w:rsidRPr="00D625A0">
              <w:rPr>
                <w:rFonts w:cstheme="minorHAnsi"/>
                <w:sz w:val="16"/>
                <w:szCs w:val="16"/>
                <w:lang w:val="en-US"/>
              </w:rPr>
              <w:t>i</w:t>
            </w:r>
            <w:r w:rsidRPr="00D625A0">
              <w:rPr>
                <w:rFonts w:cstheme="minorHAnsi"/>
                <w:sz w:val="16"/>
                <w:szCs w:val="16"/>
              </w:rPr>
              <w:t>= (δείκτης εκροής πράξης / δείκτης εκροών δράσης για το σύνολο της Πρόσκλησης) προς (προϋπολογισμό πράξης / προϋπολογισμό δράσης στο σύνολο της Πρόσκλησης)</w:t>
            </w:r>
          </w:p>
        </w:tc>
        <w:tc>
          <w:tcPr>
            <w:tcW w:w="1567" w:type="dxa"/>
            <w:tcBorders>
              <w:top w:val="single" w:sz="8" w:space="0" w:color="auto"/>
              <w:left w:val="single" w:sz="4" w:space="0" w:color="auto"/>
              <w:bottom w:val="single" w:sz="8" w:space="0" w:color="auto"/>
              <w:right w:val="single" w:sz="4" w:space="0" w:color="auto"/>
            </w:tcBorders>
            <w:vAlign w:val="center"/>
          </w:tcPr>
          <w:p w14:paraId="0E79F484" w14:textId="77777777" w:rsidR="003D34B4" w:rsidRPr="005B2C45" w:rsidRDefault="003D34B4" w:rsidP="00414536">
            <w:pPr>
              <w:spacing w:before="60" w:after="60"/>
              <w:ind w:leftChars="19" w:left="56" w:hangingChars="9" w:hanging="14"/>
              <w:jc w:val="center"/>
              <w:rPr>
                <w:rFonts w:ascii="Arial Narrow" w:hAnsi="Arial Narrow" w:cstheme="minorHAnsi"/>
                <w:sz w:val="16"/>
                <w:szCs w:val="16"/>
              </w:rPr>
            </w:pPr>
            <w:r w:rsidRPr="005B2C45">
              <w:rPr>
                <w:rFonts w:ascii="Arial Narrow" w:hAnsi="Arial Narrow" w:cstheme="minorHAnsi"/>
                <w:sz w:val="16"/>
                <w:szCs w:val="16"/>
              </w:rPr>
              <w:t>Όταν Π</w:t>
            </w:r>
            <w:r w:rsidRPr="005B2C45">
              <w:rPr>
                <w:rFonts w:ascii="Arial Narrow" w:hAnsi="Arial Narrow" w:cstheme="minorHAnsi"/>
                <w:sz w:val="16"/>
                <w:szCs w:val="16"/>
                <w:lang w:val="en-US"/>
              </w:rPr>
              <w:t>i</w:t>
            </w:r>
            <w:r w:rsidRPr="005B2C45">
              <w:rPr>
                <w:rFonts w:ascii="Arial Narrow" w:hAnsi="Arial Narrow" w:cstheme="minorHAnsi"/>
                <w:sz w:val="16"/>
                <w:szCs w:val="16"/>
              </w:rPr>
              <w:t xml:space="preserve"> &gt; </w:t>
            </w:r>
            <w:r w:rsidRPr="005B2C45">
              <w:rPr>
                <w:rFonts w:ascii="Arial Narrow" w:hAnsi="Arial Narrow" w:cstheme="minorHAnsi"/>
                <w:sz w:val="16"/>
                <w:szCs w:val="16"/>
                <w:lang w:val="en-US"/>
              </w:rPr>
              <w:t>0</w:t>
            </w:r>
          </w:p>
        </w:tc>
        <w:tc>
          <w:tcPr>
            <w:tcW w:w="1133" w:type="dxa"/>
            <w:tcBorders>
              <w:top w:val="single" w:sz="4" w:space="0" w:color="auto"/>
              <w:left w:val="nil"/>
              <w:bottom w:val="single" w:sz="4" w:space="0" w:color="auto"/>
              <w:right w:val="single" w:sz="4" w:space="0" w:color="auto"/>
            </w:tcBorders>
            <w:vAlign w:val="center"/>
          </w:tcPr>
          <w:p w14:paraId="77A622A6" w14:textId="77777777" w:rsidR="003D34B4" w:rsidRPr="004C24BD" w:rsidRDefault="003D34B4" w:rsidP="00414536">
            <w:pPr>
              <w:spacing w:before="60" w:after="60"/>
              <w:ind w:leftChars="0" w:left="58" w:hanging="58"/>
              <w:jc w:val="center"/>
              <w:rPr>
                <w:rFonts w:ascii="Arial Narrow" w:hAnsi="Arial Narrow" w:cstheme="minorHAnsi"/>
                <w:sz w:val="16"/>
                <w:szCs w:val="16"/>
              </w:rPr>
            </w:pPr>
            <w:r w:rsidRPr="004C24BD">
              <w:rPr>
                <w:rFonts w:ascii="Arial Narrow" w:hAnsi="Arial Narrow" w:cstheme="minorHAnsi"/>
                <w:sz w:val="16"/>
                <w:szCs w:val="16"/>
              </w:rPr>
              <w:t>ΝΑΙ</w:t>
            </w:r>
          </w:p>
        </w:tc>
        <w:tc>
          <w:tcPr>
            <w:tcW w:w="1277" w:type="dxa"/>
            <w:vMerge w:val="restart"/>
            <w:tcBorders>
              <w:top w:val="single" w:sz="8" w:space="0" w:color="auto"/>
              <w:left w:val="single" w:sz="4" w:space="0" w:color="auto"/>
              <w:bottom w:val="nil"/>
              <w:right w:val="single" w:sz="4" w:space="0" w:color="auto"/>
            </w:tcBorders>
            <w:vAlign w:val="center"/>
          </w:tcPr>
          <w:p w14:paraId="3B8C2B13" w14:textId="77777777" w:rsidR="003D34B4" w:rsidRPr="00D625A0" w:rsidRDefault="003D34B4" w:rsidP="00414536">
            <w:pPr>
              <w:spacing w:before="60" w:after="60"/>
              <w:ind w:leftChars="0" w:left="58" w:hanging="58"/>
              <w:jc w:val="center"/>
              <w:rPr>
                <w:rFonts w:ascii="Arial Narrow" w:hAnsi="Arial Narrow" w:cstheme="minorHAnsi"/>
                <w:sz w:val="16"/>
                <w:szCs w:val="16"/>
              </w:rPr>
            </w:pPr>
          </w:p>
        </w:tc>
        <w:tc>
          <w:tcPr>
            <w:tcW w:w="2125" w:type="dxa"/>
            <w:vMerge w:val="restart"/>
            <w:tcBorders>
              <w:top w:val="single" w:sz="8" w:space="0" w:color="auto"/>
              <w:left w:val="single" w:sz="4" w:space="0" w:color="auto"/>
              <w:right w:val="single" w:sz="4" w:space="0" w:color="auto"/>
            </w:tcBorders>
            <w:noWrap/>
            <w:vAlign w:val="center"/>
          </w:tcPr>
          <w:p w14:paraId="0B5D399E" w14:textId="77777777" w:rsidR="003D34B4" w:rsidRPr="00D625A0" w:rsidRDefault="003D34B4" w:rsidP="00414536">
            <w:pPr>
              <w:spacing w:before="60" w:after="60"/>
              <w:ind w:leftChars="0" w:left="58" w:hanging="58"/>
              <w:jc w:val="right"/>
              <w:rPr>
                <w:rFonts w:ascii="Arial Narrow" w:hAnsi="Arial Narrow" w:cstheme="minorHAnsi"/>
                <w:sz w:val="16"/>
                <w:szCs w:val="16"/>
              </w:rPr>
            </w:pPr>
          </w:p>
        </w:tc>
      </w:tr>
      <w:tr w:rsidR="003D34B4" w:rsidRPr="00D625A0" w14:paraId="26BE17A9" w14:textId="77777777" w:rsidTr="00414536">
        <w:trPr>
          <w:trHeight w:val="542"/>
        </w:trPr>
        <w:tc>
          <w:tcPr>
            <w:tcW w:w="555" w:type="dxa"/>
            <w:vMerge/>
            <w:tcBorders>
              <w:left w:val="single" w:sz="8" w:space="0" w:color="auto"/>
              <w:bottom w:val="single" w:sz="8" w:space="0" w:color="auto"/>
              <w:right w:val="single" w:sz="4" w:space="0" w:color="auto"/>
            </w:tcBorders>
            <w:noWrap/>
            <w:vAlign w:val="center"/>
          </w:tcPr>
          <w:p w14:paraId="25A3D043"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18796306" w14:textId="77777777" w:rsidR="003D34B4" w:rsidRPr="00D625A0" w:rsidRDefault="003D34B4" w:rsidP="00414536">
            <w:pPr>
              <w:spacing w:before="60" w:after="60"/>
              <w:ind w:leftChars="0" w:left="58" w:hanging="58"/>
              <w:rPr>
                <w:rFonts w:ascii="Arial Narrow" w:hAnsi="Arial Narrow" w:cstheme="minorHAnsi"/>
                <w:b/>
                <w:bCs/>
                <w:color w:val="000000"/>
                <w:sz w:val="16"/>
                <w:szCs w:val="16"/>
              </w:rPr>
            </w:pPr>
          </w:p>
        </w:tc>
        <w:tc>
          <w:tcPr>
            <w:tcW w:w="1984" w:type="dxa"/>
            <w:vMerge/>
            <w:tcBorders>
              <w:top w:val="single" w:sz="8" w:space="0" w:color="auto"/>
              <w:left w:val="single" w:sz="4" w:space="0" w:color="auto"/>
              <w:bottom w:val="single" w:sz="8" w:space="0" w:color="auto"/>
              <w:right w:val="single" w:sz="4" w:space="0" w:color="auto"/>
            </w:tcBorders>
            <w:noWrap/>
            <w:vAlign w:val="center"/>
          </w:tcPr>
          <w:p w14:paraId="03D89801" w14:textId="77777777" w:rsidR="003D34B4" w:rsidRPr="00D625A0" w:rsidRDefault="003D34B4" w:rsidP="00414536">
            <w:pPr>
              <w:spacing w:before="60" w:after="60"/>
              <w:ind w:leftChars="19" w:left="56" w:hangingChars="9" w:hanging="14"/>
              <w:rPr>
                <w:rFonts w:ascii="Arial Narrow" w:hAnsi="Arial Narrow" w:cstheme="minorHAnsi"/>
                <w:color w:val="000000"/>
                <w:sz w:val="16"/>
                <w:szCs w:val="16"/>
              </w:rPr>
            </w:pPr>
          </w:p>
        </w:tc>
        <w:tc>
          <w:tcPr>
            <w:tcW w:w="4814" w:type="dxa"/>
            <w:vMerge/>
            <w:tcBorders>
              <w:left w:val="single" w:sz="4" w:space="0" w:color="auto"/>
              <w:bottom w:val="single" w:sz="8" w:space="0" w:color="auto"/>
              <w:right w:val="single" w:sz="4" w:space="0" w:color="auto"/>
            </w:tcBorders>
            <w:vAlign w:val="center"/>
          </w:tcPr>
          <w:p w14:paraId="274C0208" w14:textId="77777777" w:rsidR="003D34B4" w:rsidRPr="00D625A0" w:rsidRDefault="003D34B4" w:rsidP="00414536">
            <w:pPr>
              <w:pStyle w:val="afe"/>
              <w:tabs>
                <w:tab w:val="clear" w:pos="567"/>
                <w:tab w:val="left" w:pos="360"/>
              </w:tabs>
              <w:spacing w:before="60" w:after="60"/>
              <w:ind w:leftChars="19" w:left="56" w:hangingChars="9" w:hanging="14"/>
              <w:contextualSpacing/>
              <w:rPr>
                <w:rFonts w:cstheme="minorHAnsi"/>
                <w:sz w:val="16"/>
                <w:szCs w:val="16"/>
                <w:highlight w:val="yellow"/>
              </w:rPr>
            </w:pPr>
          </w:p>
        </w:tc>
        <w:tc>
          <w:tcPr>
            <w:tcW w:w="1567" w:type="dxa"/>
            <w:tcBorders>
              <w:top w:val="single" w:sz="8" w:space="0" w:color="auto"/>
              <w:left w:val="single" w:sz="4" w:space="0" w:color="auto"/>
              <w:bottom w:val="single" w:sz="8" w:space="0" w:color="auto"/>
              <w:right w:val="single" w:sz="4" w:space="0" w:color="auto"/>
            </w:tcBorders>
            <w:vAlign w:val="center"/>
          </w:tcPr>
          <w:p w14:paraId="29F6B211" w14:textId="77777777" w:rsidR="003D34B4" w:rsidRPr="005B2C45" w:rsidRDefault="003D34B4" w:rsidP="00414536">
            <w:pPr>
              <w:spacing w:before="60" w:after="60"/>
              <w:ind w:leftChars="19" w:left="56" w:hangingChars="9" w:hanging="14"/>
              <w:jc w:val="center"/>
              <w:rPr>
                <w:rFonts w:ascii="Arial Narrow" w:hAnsi="Arial Narrow" w:cstheme="minorHAnsi"/>
                <w:sz w:val="16"/>
                <w:szCs w:val="16"/>
              </w:rPr>
            </w:pPr>
            <w:r w:rsidRPr="005B2C45">
              <w:rPr>
                <w:rFonts w:ascii="Arial Narrow" w:hAnsi="Arial Narrow" w:cstheme="minorHAnsi"/>
                <w:sz w:val="16"/>
                <w:szCs w:val="16"/>
              </w:rPr>
              <w:t>Όταν Π</w:t>
            </w:r>
            <w:r w:rsidRPr="005B2C45">
              <w:rPr>
                <w:rFonts w:ascii="Arial Narrow" w:hAnsi="Arial Narrow" w:cstheme="minorHAnsi"/>
                <w:sz w:val="16"/>
                <w:szCs w:val="16"/>
                <w:lang w:val="en-US"/>
              </w:rPr>
              <w:t>i</w:t>
            </w:r>
            <w:r w:rsidRPr="005B2C45">
              <w:rPr>
                <w:rFonts w:ascii="Arial Narrow" w:hAnsi="Arial Narrow" w:cstheme="minorHAnsi"/>
                <w:sz w:val="16"/>
                <w:szCs w:val="16"/>
              </w:rPr>
              <w:t xml:space="preserve"> = 0</w:t>
            </w:r>
          </w:p>
        </w:tc>
        <w:tc>
          <w:tcPr>
            <w:tcW w:w="1133" w:type="dxa"/>
            <w:tcBorders>
              <w:top w:val="single" w:sz="4" w:space="0" w:color="auto"/>
              <w:left w:val="nil"/>
              <w:bottom w:val="single" w:sz="4" w:space="0" w:color="auto"/>
              <w:right w:val="single" w:sz="4" w:space="0" w:color="auto"/>
            </w:tcBorders>
            <w:vAlign w:val="center"/>
          </w:tcPr>
          <w:p w14:paraId="781A02C0" w14:textId="77777777" w:rsidR="003D34B4" w:rsidRPr="004C24BD" w:rsidRDefault="003D34B4" w:rsidP="00414536">
            <w:pPr>
              <w:spacing w:before="60" w:after="60"/>
              <w:ind w:leftChars="0" w:left="58" w:hanging="58"/>
              <w:jc w:val="center"/>
              <w:rPr>
                <w:rFonts w:ascii="Arial Narrow" w:hAnsi="Arial Narrow" w:cstheme="minorHAnsi"/>
                <w:sz w:val="16"/>
                <w:szCs w:val="16"/>
              </w:rPr>
            </w:pPr>
            <w:r w:rsidRPr="004C24BD">
              <w:rPr>
                <w:rFonts w:ascii="Arial Narrow" w:hAnsi="Arial Narrow" w:cstheme="minorHAnsi"/>
                <w:sz w:val="16"/>
                <w:szCs w:val="16"/>
              </w:rPr>
              <w:t>ΟΧΙ</w:t>
            </w:r>
          </w:p>
        </w:tc>
        <w:tc>
          <w:tcPr>
            <w:tcW w:w="1277" w:type="dxa"/>
            <w:vMerge/>
            <w:tcBorders>
              <w:left w:val="single" w:sz="4" w:space="0" w:color="auto"/>
              <w:bottom w:val="single" w:sz="4" w:space="0" w:color="auto"/>
              <w:right w:val="single" w:sz="4" w:space="0" w:color="auto"/>
            </w:tcBorders>
            <w:vAlign w:val="center"/>
          </w:tcPr>
          <w:p w14:paraId="18E87205" w14:textId="77777777" w:rsidR="003D34B4" w:rsidRPr="00D625A0" w:rsidRDefault="003D34B4" w:rsidP="00414536">
            <w:pPr>
              <w:spacing w:before="60" w:after="60"/>
              <w:ind w:leftChars="0" w:left="58" w:hanging="58"/>
              <w:jc w:val="center"/>
              <w:rPr>
                <w:rFonts w:ascii="Arial Narrow" w:hAnsi="Arial Narrow" w:cstheme="minorHAnsi"/>
                <w:sz w:val="16"/>
                <w:szCs w:val="16"/>
              </w:rPr>
            </w:pPr>
          </w:p>
        </w:tc>
        <w:tc>
          <w:tcPr>
            <w:tcW w:w="2125" w:type="dxa"/>
            <w:vMerge/>
            <w:tcBorders>
              <w:left w:val="single" w:sz="4" w:space="0" w:color="auto"/>
              <w:bottom w:val="single" w:sz="8" w:space="0" w:color="auto"/>
              <w:right w:val="single" w:sz="4" w:space="0" w:color="auto"/>
            </w:tcBorders>
            <w:noWrap/>
            <w:vAlign w:val="center"/>
          </w:tcPr>
          <w:p w14:paraId="286ADD72" w14:textId="77777777" w:rsidR="003D34B4" w:rsidRPr="00D625A0" w:rsidRDefault="003D34B4" w:rsidP="00414536">
            <w:pPr>
              <w:spacing w:before="60" w:after="60"/>
              <w:ind w:leftChars="0" w:left="58" w:hanging="58"/>
              <w:jc w:val="right"/>
              <w:rPr>
                <w:rFonts w:ascii="Arial Narrow" w:hAnsi="Arial Narrow" w:cstheme="minorHAnsi"/>
                <w:sz w:val="16"/>
                <w:szCs w:val="16"/>
                <w:lang w:val="en-US"/>
              </w:rPr>
            </w:pPr>
          </w:p>
        </w:tc>
      </w:tr>
      <w:tr w:rsidR="003D34B4" w:rsidRPr="00D625A0" w14:paraId="5CF80702" w14:textId="77777777" w:rsidTr="00414536">
        <w:trPr>
          <w:trHeight w:val="1325"/>
        </w:trPr>
        <w:tc>
          <w:tcPr>
            <w:tcW w:w="555" w:type="dxa"/>
            <w:vMerge w:val="restart"/>
            <w:tcBorders>
              <w:top w:val="single" w:sz="8" w:space="0" w:color="auto"/>
              <w:left w:val="single" w:sz="8" w:space="0" w:color="auto"/>
              <w:right w:val="single" w:sz="4" w:space="0" w:color="auto"/>
            </w:tcBorders>
            <w:noWrap/>
            <w:vAlign w:val="center"/>
          </w:tcPr>
          <w:p w14:paraId="659E7F8A" w14:textId="77777777" w:rsidR="003D34B4" w:rsidRPr="00D625A0" w:rsidRDefault="003D34B4" w:rsidP="0041453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3.4</w:t>
            </w:r>
          </w:p>
        </w:tc>
        <w:tc>
          <w:tcPr>
            <w:tcW w:w="1419" w:type="dxa"/>
            <w:vMerge/>
            <w:tcBorders>
              <w:left w:val="single" w:sz="4" w:space="0" w:color="auto"/>
              <w:right w:val="single" w:sz="4" w:space="0" w:color="auto"/>
            </w:tcBorders>
            <w:vAlign w:val="center"/>
          </w:tcPr>
          <w:p w14:paraId="0C8FC679" w14:textId="77777777" w:rsidR="003D34B4" w:rsidRPr="00D625A0" w:rsidRDefault="003D34B4" w:rsidP="00414536">
            <w:pPr>
              <w:spacing w:before="60" w:after="60"/>
              <w:ind w:leftChars="0" w:left="58" w:hanging="58"/>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noWrap/>
            <w:vAlign w:val="center"/>
          </w:tcPr>
          <w:p w14:paraId="02BDD4AC" w14:textId="77777777" w:rsidR="003D34B4" w:rsidRPr="00D625A0" w:rsidRDefault="003D34B4" w:rsidP="00414536">
            <w:pPr>
              <w:spacing w:before="60" w:after="60"/>
              <w:ind w:leftChars="19" w:left="56" w:hangingChars="9" w:hanging="14"/>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Βιωσιμότητα, λειτουργικότητα, αξιοποίηση </w:t>
            </w:r>
          </w:p>
        </w:tc>
        <w:tc>
          <w:tcPr>
            <w:tcW w:w="4814" w:type="dxa"/>
            <w:vMerge w:val="restart"/>
            <w:tcBorders>
              <w:top w:val="single" w:sz="8" w:space="0" w:color="auto"/>
              <w:left w:val="single" w:sz="4" w:space="0" w:color="auto"/>
              <w:right w:val="single" w:sz="4" w:space="0" w:color="auto"/>
            </w:tcBorders>
            <w:vAlign w:val="center"/>
          </w:tcPr>
          <w:p w14:paraId="47946D40" w14:textId="77777777" w:rsidR="003D34B4" w:rsidRPr="004C24BD" w:rsidRDefault="003D34B4" w:rsidP="00414536">
            <w:pPr>
              <w:spacing w:beforeLines="60" w:before="144" w:after="60"/>
              <w:ind w:leftChars="19" w:left="56" w:hangingChars="9" w:hanging="14"/>
              <w:rPr>
                <w:rFonts w:ascii="Arial Narrow" w:hAnsi="Arial Narrow" w:cstheme="minorHAnsi"/>
                <w:sz w:val="16"/>
                <w:szCs w:val="16"/>
              </w:rPr>
            </w:pPr>
            <w:r w:rsidRPr="004C24BD">
              <w:rPr>
                <w:rFonts w:ascii="Arial Narrow" w:hAnsi="Arial Narrow" w:cstheme="minorHAnsi"/>
                <w:sz w:val="16"/>
                <w:szCs w:val="16"/>
              </w:rPr>
              <w:t xml:space="preserve">Εξετάζεται ο τρόπος με τον οποίο τα παραδοτέα της προτεινόμενης πράξης θα αξιοποιηθούν. </w:t>
            </w:r>
          </w:p>
          <w:p w14:paraId="243014E2" w14:textId="77777777" w:rsidR="003D34B4" w:rsidRPr="004C24BD" w:rsidRDefault="003D34B4" w:rsidP="00414536">
            <w:pPr>
              <w:spacing w:beforeLines="60" w:before="144" w:after="60"/>
              <w:ind w:leftChars="19" w:left="56" w:hangingChars="9" w:hanging="14"/>
              <w:rPr>
                <w:rFonts w:ascii="Arial Narrow" w:hAnsi="Arial Narrow" w:cstheme="minorHAnsi"/>
                <w:sz w:val="16"/>
                <w:szCs w:val="16"/>
              </w:rPr>
            </w:pPr>
            <w:r w:rsidRPr="004C24BD">
              <w:rPr>
                <w:rFonts w:ascii="Arial Narrow" w:hAnsi="Arial Narrow" w:cstheme="minorHAnsi"/>
                <w:sz w:val="16"/>
                <w:szCs w:val="16"/>
              </w:rPr>
              <w:t>Ο Κύριος του Έργου θα πρέπει να αναφέρει την ύπαρξη μηχανισμού/ φορέα λειτουργίας και να προβλέπει  τις αναγκαίες ενέργειες με συγκεκριμένο χρονοδιάγραμμα  προκειμένου να εξασφαλιστεί η συντήρηση και λειτουργία της πράξης, όπως τεκμηριώνεται στο ΤΔΠ ή σε άλλο σχετικό έγγραφο.</w:t>
            </w:r>
          </w:p>
          <w:p w14:paraId="639DEA68" w14:textId="77777777" w:rsidR="003D34B4" w:rsidRPr="004C24BD" w:rsidRDefault="003D34B4" w:rsidP="00414536">
            <w:pPr>
              <w:spacing w:beforeLines="60" w:before="144" w:after="60"/>
              <w:ind w:leftChars="19" w:left="56" w:hangingChars="9" w:hanging="14"/>
              <w:rPr>
                <w:rFonts w:ascii="Arial Narrow" w:hAnsi="Arial Narrow" w:cstheme="minorHAnsi"/>
                <w:sz w:val="16"/>
                <w:szCs w:val="16"/>
              </w:rPr>
            </w:pPr>
            <w:r w:rsidRPr="004C24BD">
              <w:rPr>
                <w:rFonts w:ascii="Arial Narrow" w:hAnsi="Arial Narrow" w:cstheme="minorHAnsi"/>
                <w:sz w:val="16"/>
                <w:szCs w:val="16"/>
              </w:rPr>
              <w:t>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w:t>
            </w:r>
          </w:p>
        </w:tc>
        <w:tc>
          <w:tcPr>
            <w:tcW w:w="1567" w:type="dxa"/>
            <w:tcBorders>
              <w:top w:val="single" w:sz="8" w:space="0" w:color="auto"/>
              <w:left w:val="single" w:sz="4" w:space="0" w:color="auto"/>
              <w:bottom w:val="single" w:sz="8" w:space="0" w:color="auto"/>
              <w:right w:val="single" w:sz="4" w:space="0" w:color="auto"/>
            </w:tcBorders>
            <w:vAlign w:val="center"/>
          </w:tcPr>
          <w:p w14:paraId="3C367C7C" w14:textId="77777777" w:rsidR="003D34B4" w:rsidRPr="004C24BD" w:rsidRDefault="003D34B4" w:rsidP="00414536">
            <w:pPr>
              <w:spacing w:before="60" w:after="60"/>
              <w:ind w:leftChars="19" w:left="56" w:hangingChars="9" w:hanging="14"/>
              <w:rPr>
                <w:rFonts w:ascii="Arial Narrow" w:hAnsi="Arial Narrow" w:cstheme="minorHAnsi"/>
                <w:sz w:val="16"/>
                <w:szCs w:val="16"/>
              </w:rPr>
            </w:pPr>
            <w:r w:rsidRPr="004C24BD">
              <w:rPr>
                <w:rFonts w:ascii="Arial Narrow" w:hAnsi="Arial Narrow" w:cstheme="minorHAnsi"/>
                <w:sz w:val="16"/>
                <w:szCs w:val="16"/>
              </w:rPr>
              <w:t>Εξασφαλίζεται η βιωσιμότητα, λειτουργικότητα και αξιοποίηση της πράξης.</w:t>
            </w:r>
          </w:p>
        </w:tc>
        <w:tc>
          <w:tcPr>
            <w:tcW w:w="1133" w:type="dxa"/>
            <w:tcBorders>
              <w:top w:val="single" w:sz="4" w:space="0" w:color="auto"/>
              <w:left w:val="nil"/>
              <w:bottom w:val="single" w:sz="4" w:space="0" w:color="auto"/>
              <w:right w:val="single" w:sz="4" w:space="0" w:color="auto"/>
            </w:tcBorders>
            <w:vAlign w:val="center"/>
          </w:tcPr>
          <w:p w14:paraId="11527FAF"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7" w:type="dxa"/>
            <w:vMerge w:val="restart"/>
            <w:tcBorders>
              <w:top w:val="single" w:sz="4" w:space="0" w:color="auto"/>
              <w:left w:val="single" w:sz="4" w:space="0" w:color="auto"/>
              <w:right w:val="single" w:sz="4" w:space="0" w:color="auto"/>
            </w:tcBorders>
            <w:vAlign w:val="center"/>
          </w:tcPr>
          <w:p w14:paraId="24F91FDD" w14:textId="77777777" w:rsidR="003D34B4" w:rsidRPr="00D625A0" w:rsidRDefault="003D34B4" w:rsidP="00414536">
            <w:pPr>
              <w:spacing w:before="60" w:after="60"/>
              <w:ind w:leftChars="0" w:left="58" w:hanging="58"/>
              <w:jc w:val="right"/>
              <w:rPr>
                <w:rFonts w:ascii="Arial Narrow" w:hAnsi="Arial Narrow" w:cstheme="minorHAnsi"/>
                <w:sz w:val="16"/>
                <w:szCs w:val="16"/>
              </w:rPr>
            </w:pPr>
          </w:p>
        </w:tc>
        <w:tc>
          <w:tcPr>
            <w:tcW w:w="2125" w:type="dxa"/>
            <w:vMerge w:val="restart"/>
            <w:tcBorders>
              <w:top w:val="single" w:sz="8" w:space="0" w:color="auto"/>
              <w:left w:val="single" w:sz="4" w:space="0" w:color="auto"/>
              <w:right w:val="single" w:sz="4" w:space="0" w:color="auto"/>
            </w:tcBorders>
            <w:noWrap/>
            <w:vAlign w:val="center"/>
          </w:tcPr>
          <w:p w14:paraId="0448191C" w14:textId="77777777" w:rsidR="003D34B4" w:rsidRPr="00D625A0" w:rsidRDefault="003D34B4" w:rsidP="00414536">
            <w:pPr>
              <w:spacing w:before="60" w:after="60"/>
              <w:ind w:leftChars="0" w:left="58" w:hanging="58"/>
              <w:jc w:val="right"/>
              <w:rPr>
                <w:rFonts w:ascii="Arial Narrow" w:hAnsi="Arial Narrow" w:cstheme="minorHAnsi"/>
                <w:sz w:val="16"/>
                <w:szCs w:val="16"/>
              </w:rPr>
            </w:pPr>
          </w:p>
        </w:tc>
      </w:tr>
      <w:tr w:rsidR="003D34B4" w:rsidRPr="00D625A0" w14:paraId="2453122D" w14:textId="77777777" w:rsidTr="00414536">
        <w:trPr>
          <w:trHeight w:val="380"/>
        </w:trPr>
        <w:tc>
          <w:tcPr>
            <w:tcW w:w="555" w:type="dxa"/>
            <w:vMerge/>
            <w:tcBorders>
              <w:left w:val="single" w:sz="8" w:space="0" w:color="auto"/>
              <w:bottom w:val="single" w:sz="8" w:space="0" w:color="auto"/>
              <w:right w:val="single" w:sz="4" w:space="0" w:color="auto"/>
            </w:tcBorders>
            <w:noWrap/>
            <w:vAlign w:val="bottom"/>
          </w:tcPr>
          <w:p w14:paraId="3231CEA4"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3BD1272B" w14:textId="77777777" w:rsidR="003D34B4" w:rsidRPr="00D625A0" w:rsidRDefault="003D34B4" w:rsidP="00414536">
            <w:pPr>
              <w:spacing w:before="60" w:after="60"/>
              <w:ind w:leftChars="0" w:left="58" w:hanging="58"/>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noWrap/>
            <w:vAlign w:val="center"/>
          </w:tcPr>
          <w:p w14:paraId="61D8824C" w14:textId="77777777" w:rsidR="003D34B4" w:rsidRPr="00D625A0" w:rsidRDefault="003D34B4" w:rsidP="00414536">
            <w:pPr>
              <w:spacing w:before="60" w:after="60"/>
              <w:ind w:leftChars="19" w:left="56" w:hangingChars="9" w:hanging="14"/>
              <w:rPr>
                <w:rFonts w:ascii="Arial Narrow" w:hAnsi="Arial Narrow" w:cstheme="minorHAnsi"/>
                <w:color w:val="000000"/>
                <w:sz w:val="16"/>
                <w:szCs w:val="16"/>
              </w:rPr>
            </w:pPr>
          </w:p>
        </w:tc>
        <w:tc>
          <w:tcPr>
            <w:tcW w:w="4814" w:type="dxa"/>
            <w:vMerge/>
            <w:tcBorders>
              <w:left w:val="single" w:sz="4" w:space="0" w:color="auto"/>
              <w:bottom w:val="single" w:sz="8" w:space="0" w:color="auto"/>
              <w:right w:val="single" w:sz="4" w:space="0" w:color="auto"/>
            </w:tcBorders>
            <w:vAlign w:val="center"/>
          </w:tcPr>
          <w:p w14:paraId="4A0B8A1B" w14:textId="77777777" w:rsidR="003D34B4" w:rsidRPr="004C24BD" w:rsidRDefault="003D34B4" w:rsidP="00414536">
            <w:pPr>
              <w:spacing w:beforeLines="60" w:before="144"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37BE083F" w14:textId="77777777" w:rsidR="003D34B4" w:rsidRPr="004C24BD" w:rsidRDefault="003D34B4" w:rsidP="00414536">
            <w:pPr>
              <w:spacing w:before="60" w:after="60"/>
              <w:ind w:leftChars="19" w:left="56" w:hangingChars="9" w:hanging="14"/>
              <w:rPr>
                <w:rFonts w:ascii="Arial Narrow" w:hAnsi="Arial Narrow" w:cstheme="minorHAnsi"/>
                <w:sz w:val="16"/>
                <w:szCs w:val="16"/>
              </w:rPr>
            </w:pPr>
            <w:r w:rsidRPr="004C24BD">
              <w:rPr>
                <w:rFonts w:ascii="Arial Narrow" w:hAnsi="Arial Narrow" w:cstheme="minorHAnsi"/>
                <w:sz w:val="16"/>
                <w:szCs w:val="16"/>
              </w:rPr>
              <w:t>ΔΕΝ εξασφαλίζεται η βιωσιμότητα, λειτουργικότητα και αξιοποίηση της πράξης.</w:t>
            </w:r>
          </w:p>
        </w:tc>
        <w:tc>
          <w:tcPr>
            <w:tcW w:w="1133" w:type="dxa"/>
            <w:tcBorders>
              <w:top w:val="single" w:sz="4" w:space="0" w:color="auto"/>
              <w:left w:val="nil"/>
              <w:bottom w:val="single" w:sz="4" w:space="0" w:color="auto"/>
              <w:right w:val="single" w:sz="4" w:space="0" w:color="auto"/>
            </w:tcBorders>
            <w:vAlign w:val="center"/>
          </w:tcPr>
          <w:p w14:paraId="104F3BF2" w14:textId="77777777" w:rsidR="003D34B4" w:rsidRPr="00D625A0" w:rsidRDefault="003D34B4" w:rsidP="00414536">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7" w:type="dxa"/>
            <w:vMerge/>
            <w:tcBorders>
              <w:left w:val="single" w:sz="4" w:space="0" w:color="auto"/>
              <w:bottom w:val="single" w:sz="4" w:space="0" w:color="auto"/>
              <w:right w:val="single" w:sz="4" w:space="0" w:color="auto"/>
            </w:tcBorders>
            <w:vAlign w:val="center"/>
          </w:tcPr>
          <w:p w14:paraId="4ABB6B56" w14:textId="77777777" w:rsidR="003D34B4" w:rsidRPr="00D625A0" w:rsidRDefault="003D34B4" w:rsidP="00414536">
            <w:pPr>
              <w:spacing w:before="60" w:after="60"/>
              <w:ind w:leftChars="0" w:left="58" w:hanging="58"/>
              <w:jc w:val="right"/>
              <w:rPr>
                <w:rFonts w:ascii="Arial Narrow" w:hAnsi="Arial Narrow" w:cstheme="minorHAnsi"/>
                <w:sz w:val="16"/>
                <w:szCs w:val="16"/>
              </w:rPr>
            </w:pPr>
          </w:p>
        </w:tc>
        <w:tc>
          <w:tcPr>
            <w:tcW w:w="2125" w:type="dxa"/>
            <w:vMerge/>
            <w:tcBorders>
              <w:left w:val="single" w:sz="4" w:space="0" w:color="auto"/>
              <w:bottom w:val="single" w:sz="8" w:space="0" w:color="auto"/>
              <w:right w:val="single" w:sz="4" w:space="0" w:color="auto"/>
            </w:tcBorders>
            <w:noWrap/>
            <w:vAlign w:val="center"/>
          </w:tcPr>
          <w:p w14:paraId="13119378" w14:textId="77777777" w:rsidR="003D34B4" w:rsidRPr="00D625A0" w:rsidRDefault="003D34B4" w:rsidP="00414536">
            <w:pPr>
              <w:spacing w:before="60" w:after="60"/>
              <w:ind w:leftChars="0" w:left="58" w:hanging="58"/>
              <w:jc w:val="right"/>
              <w:rPr>
                <w:rFonts w:ascii="Arial Narrow" w:hAnsi="Arial Narrow" w:cstheme="minorHAnsi"/>
                <w:sz w:val="16"/>
                <w:szCs w:val="16"/>
              </w:rPr>
            </w:pPr>
          </w:p>
        </w:tc>
      </w:tr>
      <w:tr w:rsidR="003D34B4" w:rsidRPr="00A91C92" w14:paraId="796B42BE" w14:textId="77777777" w:rsidTr="00414536">
        <w:trPr>
          <w:trHeight w:val="486"/>
        </w:trPr>
        <w:tc>
          <w:tcPr>
            <w:tcW w:w="555" w:type="dxa"/>
            <w:vMerge w:val="restart"/>
            <w:tcBorders>
              <w:top w:val="single" w:sz="8" w:space="0" w:color="auto"/>
              <w:left w:val="single" w:sz="8" w:space="0" w:color="auto"/>
              <w:right w:val="single" w:sz="4" w:space="0" w:color="auto"/>
            </w:tcBorders>
            <w:noWrap/>
            <w:vAlign w:val="center"/>
          </w:tcPr>
          <w:p w14:paraId="21ED08F0" w14:textId="77777777" w:rsidR="003D34B4" w:rsidRPr="00A91C92" w:rsidRDefault="003D34B4" w:rsidP="00414536">
            <w:pPr>
              <w:spacing w:beforeLines="60" w:before="144" w:after="60"/>
              <w:ind w:leftChars="19" w:left="56" w:hangingChars="9" w:hanging="14"/>
              <w:rPr>
                <w:rFonts w:ascii="Arial Narrow" w:hAnsi="Arial Narrow" w:cstheme="minorHAnsi"/>
                <w:color w:val="000000"/>
                <w:sz w:val="16"/>
                <w:szCs w:val="16"/>
              </w:rPr>
            </w:pPr>
            <w:r>
              <w:rPr>
                <w:rFonts w:ascii="Arial Narrow" w:hAnsi="Arial Narrow" w:cstheme="minorHAnsi"/>
                <w:color w:val="000000"/>
                <w:sz w:val="16"/>
                <w:szCs w:val="16"/>
              </w:rPr>
              <w:t>3.</w:t>
            </w:r>
            <w:r w:rsidRPr="00A91C92">
              <w:rPr>
                <w:rFonts w:ascii="Arial Narrow" w:hAnsi="Arial Narrow" w:cstheme="minorHAnsi"/>
                <w:color w:val="000000"/>
                <w:sz w:val="16"/>
                <w:szCs w:val="16"/>
              </w:rPr>
              <w:t>5</w:t>
            </w:r>
          </w:p>
        </w:tc>
        <w:tc>
          <w:tcPr>
            <w:tcW w:w="1419" w:type="dxa"/>
            <w:vMerge w:val="restart"/>
            <w:tcBorders>
              <w:left w:val="single" w:sz="4" w:space="0" w:color="auto"/>
              <w:right w:val="single" w:sz="4" w:space="0" w:color="auto"/>
            </w:tcBorders>
            <w:vAlign w:val="center"/>
          </w:tcPr>
          <w:p w14:paraId="1D7CA8B2" w14:textId="77777777" w:rsidR="003D34B4" w:rsidRPr="00A91C92" w:rsidRDefault="003D34B4" w:rsidP="00414536">
            <w:pPr>
              <w:spacing w:beforeLines="60" w:before="144" w:after="60"/>
              <w:ind w:leftChars="19" w:left="56" w:hangingChars="9" w:hanging="14"/>
              <w:rPr>
                <w:rFonts w:ascii="Arial Narrow" w:hAnsi="Arial Narrow" w:cstheme="minorHAnsi"/>
                <w:color w:val="000000"/>
                <w:sz w:val="16"/>
                <w:szCs w:val="16"/>
              </w:rPr>
            </w:pPr>
          </w:p>
        </w:tc>
        <w:tc>
          <w:tcPr>
            <w:tcW w:w="1984" w:type="dxa"/>
            <w:vMerge w:val="restart"/>
            <w:tcBorders>
              <w:top w:val="single" w:sz="8" w:space="0" w:color="auto"/>
              <w:left w:val="single" w:sz="4" w:space="0" w:color="auto"/>
              <w:right w:val="single" w:sz="4" w:space="0" w:color="auto"/>
            </w:tcBorders>
            <w:vAlign w:val="center"/>
          </w:tcPr>
          <w:p w14:paraId="52606F68" w14:textId="77777777" w:rsidR="003D34B4" w:rsidRPr="00A91C92" w:rsidRDefault="003D34B4" w:rsidP="00414536">
            <w:pPr>
              <w:spacing w:beforeLines="60" w:before="144" w:after="60"/>
              <w:ind w:leftChars="19" w:left="56" w:hangingChars="9" w:hanging="14"/>
              <w:rPr>
                <w:rFonts w:ascii="Arial Narrow" w:hAnsi="Arial Narrow" w:cstheme="minorHAnsi"/>
                <w:color w:val="000000"/>
                <w:sz w:val="16"/>
                <w:szCs w:val="16"/>
              </w:rPr>
            </w:pPr>
            <w:r>
              <w:rPr>
                <w:rFonts w:ascii="Arial Narrow" w:hAnsi="Arial Narrow" w:cstheme="minorHAnsi"/>
                <w:color w:val="000000"/>
                <w:sz w:val="16"/>
                <w:szCs w:val="16"/>
              </w:rPr>
              <w:t>Καινοτομία</w:t>
            </w:r>
          </w:p>
        </w:tc>
        <w:tc>
          <w:tcPr>
            <w:tcW w:w="4814" w:type="dxa"/>
            <w:vMerge w:val="restart"/>
            <w:tcBorders>
              <w:top w:val="single" w:sz="8" w:space="0" w:color="auto"/>
              <w:left w:val="single" w:sz="8" w:space="0" w:color="auto"/>
              <w:right w:val="single" w:sz="4" w:space="0" w:color="auto"/>
            </w:tcBorders>
            <w:vAlign w:val="center"/>
          </w:tcPr>
          <w:p w14:paraId="589ED234" w14:textId="77777777" w:rsidR="003D34B4" w:rsidRPr="00A91C92" w:rsidRDefault="003D34B4" w:rsidP="00414536">
            <w:pPr>
              <w:spacing w:beforeLines="60" w:before="144" w:after="60"/>
              <w:ind w:leftChars="19" w:left="56" w:hangingChars="9" w:hanging="14"/>
              <w:rPr>
                <w:rFonts w:ascii="Arial Narrow" w:hAnsi="Arial Narrow" w:cstheme="minorHAnsi"/>
                <w:color w:val="000000"/>
                <w:sz w:val="16"/>
                <w:szCs w:val="16"/>
              </w:rPr>
            </w:pPr>
            <w:r w:rsidRPr="00A91C92">
              <w:rPr>
                <w:rFonts w:ascii="Arial Narrow" w:hAnsi="Arial Narrow" w:cstheme="minorHAnsi"/>
                <w:color w:val="000000"/>
                <w:sz w:val="16"/>
                <w:szCs w:val="16"/>
              </w:rPr>
              <w:t>Αξιολογείται η ύπαρξη καινοτομίας στην πράξη και ειδικότερα πως οι προτεινόμενες υποδομές μπορεί να οδηγήσουν στη βελτίωση μεθόδων παραγωγής, ή στην παραγωγή νέων προϊόντων ή στην ανάπτυξη νέων διαδικασιών κ</w:t>
            </w:r>
            <w:r>
              <w:rPr>
                <w:rFonts w:ascii="Arial Narrow" w:hAnsi="Arial Narrow" w:cstheme="minorHAnsi"/>
                <w:color w:val="000000"/>
                <w:sz w:val="16"/>
                <w:szCs w:val="16"/>
              </w:rPr>
              <w:t>.</w:t>
            </w:r>
            <w:r w:rsidRPr="00A91C92">
              <w:rPr>
                <w:rFonts w:ascii="Arial Narrow" w:hAnsi="Arial Narrow" w:cstheme="minorHAnsi"/>
                <w:color w:val="000000"/>
                <w:sz w:val="16"/>
                <w:szCs w:val="16"/>
              </w:rPr>
              <w:t>λπ</w:t>
            </w:r>
            <w:r>
              <w:rPr>
                <w:rFonts w:ascii="Arial Narrow" w:hAnsi="Arial Narrow" w:cstheme="minorHAnsi"/>
                <w:color w:val="000000"/>
                <w:sz w:val="16"/>
                <w:szCs w:val="16"/>
              </w:rPr>
              <w:t>.</w:t>
            </w:r>
          </w:p>
        </w:tc>
        <w:tc>
          <w:tcPr>
            <w:tcW w:w="1567" w:type="dxa"/>
            <w:tcBorders>
              <w:top w:val="single" w:sz="8" w:space="0" w:color="auto"/>
              <w:left w:val="single" w:sz="4" w:space="0" w:color="auto"/>
              <w:bottom w:val="single" w:sz="8" w:space="0" w:color="auto"/>
              <w:right w:val="single" w:sz="4" w:space="0" w:color="auto"/>
            </w:tcBorders>
            <w:vAlign w:val="center"/>
          </w:tcPr>
          <w:p w14:paraId="5FF30488" w14:textId="77777777" w:rsidR="003D34B4" w:rsidRPr="00A91C92" w:rsidRDefault="003D34B4" w:rsidP="00414536">
            <w:pPr>
              <w:ind w:leftChars="19" w:left="56" w:hangingChars="9" w:hanging="14"/>
              <w:rPr>
                <w:rFonts w:ascii="Arial Narrow" w:hAnsi="Arial Narrow" w:cstheme="minorHAnsi"/>
                <w:color w:val="000000"/>
                <w:sz w:val="16"/>
                <w:szCs w:val="16"/>
              </w:rPr>
            </w:pPr>
            <w:r w:rsidRPr="00A91C92">
              <w:rPr>
                <w:rFonts w:ascii="Arial Narrow" w:hAnsi="Arial Narrow" w:cstheme="minorHAnsi"/>
                <w:color w:val="000000"/>
                <w:sz w:val="16"/>
                <w:szCs w:val="16"/>
              </w:rPr>
              <w:t>Διαπιστώνεται η ύπαρξη καινοτομίας</w:t>
            </w:r>
          </w:p>
        </w:tc>
        <w:tc>
          <w:tcPr>
            <w:tcW w:w="1133" w:type="dxa"/>
            <w:tcBorders>
              <w:top w:val="single" w:sz="4" w:space="0" w:color="auto"/>
              <w:left w:val="nil"/>
              <w:bottom w:val="single" w:sz="4" w:space="0" w:color="auto"/>
              <w:right w:val="single" w:sz="4" w:space="0" w:color="auto"/>
            </w:tcBorders>
            <w:vAlign w:val="center"/>
          </w:tcPr>
          <w:p w14:paraId="0901C7FA" w14:textId="77777777" w:rsidR="003D34B4" w:rsidRPr="00A91C92" w:rsidRDefault="003D34B4" w:rsidP="00414536">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rPr>
              <w:t>ΝΑΙ</w:t>
            </w:r>
          </w:p>
        </w:tc>
        <w:tc>
          <w:tcPr>
            <w:tcW w:w="1277" w:type="dxa"/>
            <w:vMerge w:val="restart"/>
            <w:tcBorders>
              <w:top w:val="single" w:sz="4" w:space="0" w:color="auto"/>
              <w:left w:val="single" w:sz="4" w:space="0" w:color="auto"/>
              <w:right w:val="single" w:sz="4" w:space="0" w:color="auto"/>
            </w:tcBorders>
          </w:tcPr>
          <w:p w14:paraId="24616AE2" w14:textId="77777777" w:rsidR="003D34B4" w:rsidRPr="00A91C92"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4" w:space="0" w:color="auto"/>
              <w:left w:val="single" w:sz="4" w:space="0" w:color="auto"/>
              <w:right w:val="single" w:sz="4" w:space="0" w:color="auto"/>
            </w:tcBorders>
            <w:noWrap/>
            <w:vAlign w:val="bottom"/>
          </w:tcPr>
          <w:p w14:paraId="484E2842" w14:textId="77777777" w:rsidR="003D34B4" w:rsidRPr="00A91C92"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A91C92" w14:paraId="59FB6D97" w14:textId="77777777" w:rsidTr="00414536">
        <w:trPr>
          <w:trHeight w:val="407"/>
        </w:trPr>
        <w:tc>
          <w:tcPr>
            <w:tcW w:w="555" w:type="dxa"/>
            <w:vMerge/>
            <w:tcBorders>
              <w:left w:val="single" w:sz="8" w:space="0" w:color="auto"/>
              <w:right w:val="single" w:sz="4" w:space="0" w:color="auto"/>
            </w:tcBorders>
            <w:noWrap/>
            <w:vAlign w:val="center"/>
          </w:tcPr>
          <w:p w14:paraId="22EC59E7" w14:textId="77777777" w:rsidR="003D34B4" w:rsidRPr="00A91C92" w:rsidRDefault="003D34B4" w:rsidP="00414536">
            <w:pPr>
              <w:spacing w:beforeLines="60" w:before="144" w:after="60"/>
              <w:ind w:leftChars="19" w:left="56" w:hangingChars="9" w:hanging="14"/>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6041B587" w14:textId="77777777" w:rsidR="003D34B4" w:rsidRPr="00A91C92" w:rsidRDefault="003D34B4" w:rsidP="00414536">
            <w:pPr>
              <w:spacing w:beforeLines="60" w:before="144" w:after="60"/>
              <w:ind w:leftChars="19" w:left="56" w:hangingChars="9" w:hanging="14"/>
              <w:rPr>
                <w:rFonts w:ascii="Arial Narrow" w:hAnsi="Arial Narrow" w:cstheme="minorHAnsi"/>
                <w:color w:val="000000"/>
                <w:sz w:val="16"/>
                <w:szCs w:val="16"/>
              </w:rPr>
            </w:pPr>
          </w:p>
        </w:tc>
        <w:tc>
          <w:tcPr>
            <w:tcW w:w="1984" w:type="dxa"/>
            <w:vMerge/>
            <w:tcBorders>
              <w:left w:val="single" w:sz="4" w:space="0" w:color="auto"/>
              <w:right w:val="single" w:sz="4" w:space="0" w:color="auto"/>
            </w:tcBorders>
            <w:vAlign w:val="center"/>
          </w:tcPr>
          <w:p w14:paraId="53DDE83D" w14:textId="77777777" w:rsidR="003D34B4" w:rsidRDefault="003D34B4" w:rsidP="00414536">
            <w:pPr>
              <w:spacing w:beforeLines="60" w:before="144" w:after="60"/>
              <w:ind w:leftChars="19" w:left="56" w:hangingChars="9" w:hanging="14"/>
              <w:rPr>
                <w:rFonts w:ascii="Arial Narrow" w:hAnsi="Arial Narrow" w:cstheme="minorHAnsi"/>
                <w:color w:val="000000"/>
                <w:sz w:val="16"/>
                <w:szCs w:val="16"/>
              </w:rPr>
            </w:pPr>
          </w:p>
        </w:tc>
        <w:tc>
          <w:tcPr>
            <w:tcW w:w="4814" w:type="dxa"/>
            <w:vMerge/>
            <w:tcBorders>
              <w:left w:val="single" w:sz="8" w:space="0" w:color="auto"/>
              <w:right w:val="single" w:sz="4" w:space="0" w:color="auto"/>
            </w:tcBorders>
            <w:vAlign w:val="center"/>
          </w:tcPr>
          <w:p w14:paraId="03235118" w14:textId="77777777" w:rsidR="003D34B4" w:rsidRPr="00A91C92" w:rsidRDefault="003D34B4" w:rsidP="00414536">
            <w:pPr>
              <w:spacing w:beforeLines="60" w:before="144" w:after="60"/>
              <w:ind w:leftChars="19" w:left="56" w:hangingChars="9" w:hanging="14"/>
              <w:rPr>
                <w:rFonts w:ascii="Arial Narrow" w:hAnsi="Arial Narrow" w:cstheme="minorHAnsi"/>
                <w:color w:val="000000"/>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7CEAAC87" w14:textId="77777777" w:rsidR="003D34B4" w:rsidRPr="00A91C92" w:rsidRDefault="003D34B4" w:rsidP="00414536">
            <w:pPr>
              <w:ind w:leftChars="19" w:left="62" w:hangingChars="9" w:hanging="20"/>
              <w:jc w:val="center"/>
              <w:rPr>
                <w:rFonts w:ascii="Arial Narrow" w:hAnsi="Arial Narrow" w:cstheme="minorHAnsi"/>
                <w:color w:val="000000"/>
                <w:sz w:val="16"/>
                <w:szCs w:val="16"/>
              </w:rPr>
            </w:pPr>
            <w:r>
              <w:t xml:space="preserve"> </w:t>
            </w:r>
            <w:r w:rsidRPr="00A91C92">
              <w:rPr>
                <w:rFonts w:ascii="Arial Narrow" w:hAnsi="Arial Narrow" w:cstheme="minorHAnsi"/>
                <w:color w:val="000000"/>
                <w:sz w:val="16"/>
                <w:szCs w:val="16"/>
              </w:rPr>
              <w:t>ΔΕ</w:t>
            </w:r>
            <w:r>
              <w:rPr>
                <w:rFonts w:ascii="Arial Narrow" w:hAnsi="Arial Narrow" w:cstheme="minorHAnsi"/>
                <w:color w:val="000000"/>
                <w:sz w:val="16"/>
                <w:szCs w:val="16"/>
              </w:rPr>
              <w:t>Ν</w:t>
            </w:r>
            <w:r w:rsidRPr="00A91C92">
              <w:rPr>
                <w:rFonts w:ascii="Arial Narrow" w:hAnsi="Arial Narrow" w:cstheme="minorHAnsi"/>
                <w:color w:val="000000"/>
                <w:sz w:val="16"/>
                <w:szCs w:val="16"/>
              </w:rPr>
              <w:t xml:space="preserve"> διαπιστώνεται η ύπαρξη καινοτομίας</w:t>
            </w:r>
          </w:p>
        </w:tc>
        <w:tc>
          <w:tcPr>
            <w:tcW w:w="1133" w:type="dxa"/>
            <w:tcBorders>
              <w:top w:val="single" w:sz="4" w:space="0" w:color="auto"/>
              <w:left w:val="nil"/>
              <w:bottom w:val="single" w:sz="4" w:space="0" w:color="auto"/>
              <w:right w:val="single" w:sz="4" w:space="0" w:color="auto"/>
            </w:tcBorders>
            <w:vAlign w:val="center"/>
          </w:tcPr>
          <w:p w14:paraId="51E9BAB2" w14:textId="77777777" w:rsidR="003D34B4" w:rsidRPr="00A91C92" w:rsidRDefault="003D34B4" w:rsidP="00414536">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rPr>
              <w:t>ΟΧΙ</w:t>
            </w:r>
          </w:p>
        </w:tc>
        <w:tc>
          <w:tcPr>
            <w:tcW w:w="1277" w:type="dxa"/>
            <w:vMerge/>
            <w:tcBorders>
              <w:left w:val="single" w:sz="4" w:space="0" w:color="auto"/>
              <w:right w:val="single" w:sz="4" w:space="0" w:color="auto"/>
            </w:tcBorders>
          </w:tcPr>
          <w:p w14:paraId="0EAC0E9E" w14:textId="77777777" w:rsidR="003D34B4" w:rsidRPr="00A91C92"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right w:val="single" w:sz="4" w:space="0" w:color="auto"/>
            </w:tcBorders>
            <w:noWrap/>
            <w:vAlign w:val="bottom"/>
          </w:tcPr>
          <w:p w14:paraId="79B96F9A" w14:textId="77777777" w:rsidR="003D34B4" w:rsidRPr="00A91C92"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A91C92" w14:paraId="06E4D55A" w14:textId="77777777" w:rsidTr="00414536">
        <w:trPr>
          <w:trHeight w:val="541"/>
        </w:trPr>
        <w:tc>
          <w:tcPr>
            <w:tcW w:w="555" w:type="dxa"/>
            <w:vMerge/>
            <w:tcBorders>
              <w:left w:val="single" w:sz="8" w:space="0" w:color="auto"/>
              <w:right w:val="single" w:sz="4" w:space="0" w:color="auto"/>
            </w:tcBorders>
            <w:noWrap/>
            <w:vAlign w:val="center"/>
          </w:tcPr>
          <w:p w14:paraId="1DA8236F" w14:textId="77777777" w:rsidR="003D34B4" w:rsidRPr="00A91C92" w:rsidRDefault="003D34B4" w:rsidP="00414536">
            <w:pPr>
              <w:spacing w:beforeLines="60" w:before="144" w:after="60"/>
              <w:ind w:leftChars="19" w:left="56" w:hangingChars="9" w:hanging="14"/>
              <w:rPr>
                <w:rFonts w:ascii="Arial Narrow" w:hAnsi="Arial Narrow" w:cstheme="minorHAnsi"/>
                <w:color w:val="000000"/>
                <w:sz w:val="16"/>
                <w:szCs w:val="16"/>
              </w:rPr>
            </w:pPr>
          </w:p>
        </w:tc>
        <w:tc>
          <w:tcPr>
            <w:tcW w:w="1419" w:type="dxa"/>
            <w:vMerge/>
            <w:tcBorders>
              <w:left w:val="single" w:sz="4" w:space="0" w:color="auto"/>
              <w:right w:val="single" w:sz="4" w:space="0" w:color="auto"/>
            </w:tcBorders>
            <w:vAlign w:val="center"/>
          </w:tcPr>
          <w:p w14:paraId="56640A2D" w14:textId="77777777" w:rsidR="003D34B4" w:rsidRPr="00A91C92" w:rsidRDefault="003D34B4" w:rsidP="00414536">
            <w:pPr>
              <w:spacing w:beforeLines="60" w:before="144" w:after="60"/>
              <w:ind w:leftChars="19" w:left="56" w:hangingChars="9" w:hanging="14"/>
              <w:rPr>
                <w:rFonts w:ascii="Arial Narrow" w:hAnsi="Arial Narrow" w:cstheme="minorHAnsi"/>
                <w:color w:val="000000"/>
                <w:sz w:val="16"/>
                <w:szCs w:val="16"/>
              </w:rPr>
            </w:pPr>
          </w:p>
        </w:tc>
        <w:tc>
          <w:tcPr>
            <w:tcW w:w="1984" w:type="dxa"/>
            <w:vMerge/>
            <w:tcBorders>
              <w:left w:val="single" w:sz="4" w:space="0" w:color="auto"/>
              <w:right w:val="single" w:sz="4" w:space="0" w:color="auto"/>
            </w:tcBorders>
            <w:vAlign w:val="center"/>
          </w:tcPr>
          <w:p w14:paraId="56E74AAB" w14:textId="77777777" w:rsidR="003D34B4" w:rsidRDefault="003D34B4" w:rsidP="00414536">
            <w:pPr>
              <w:spacing w:beforeLines="60" w:before="144" w:after="60"/>
              <w:ind w:leftChars="19" w:left="56" w:hangingChars="9" w:hanging="14"/>
              <w:rPr>
                <w:rFonts w:ascii="Arial Narrow" w:hAnsi="Arial Narrow" w:cstheme="minorHAnsi"/>
                <w:color w:val="000000"/>
                <w:sz w:val="16"/>
                <w:szCs w:val="16"/>
              </w:rPr>
            </w:pPr>
          </w:p>
        </w:tc>
        <w:tc>
          <w:tcPr>
            <w:tcW w:w="4814" w:type="dxa"/>
            <w:vMerge/>
            <w:tcBorders>
              <w:left w:val="single" w:sz="8" w:space="0" w:color="auto"/>
              <w:right w:val="single" w:sz="4" w:space="0" w:color="auto"/>
            </w:tcBorders>
            <w:vAlign w:val="center"/>
          </w:tcPr>
          <w:p w14:paraId="022878A9" w14:textId="77777777" w:rsidR="003D34B4" w:rsidRPr="00A91C92" w:rsidRDefault="003D34B4" w:rsidP="00414536">
            <w:pPr>
              <w:spacing w:beforeLines="60" w:before="144" w:after="60"/>
              <w:ind w:leftChars="19" w:left="56" w:hangingChars="9" w:hanging="14"/>
              <w:rPr>
                <w:rFonts w:ascii="Arial Narrow" w:hAnsi="Arial Narrow" w:cstheme="minorHAnsi"/>
                <w:color w:val="000000"/>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65A9AC81" w14:textId="77777777" w:rsidR="003D34B4" w:rsidRDefault="003D34B4" w:rsidP="00414536">
            <w:pPr>
              <w:ind w:leftChars="19" w:left="62" w:hangingChars="9" w:hanging="20"/>
              <w:jc w:val="center"/>
            </w:pPr>
          </w:p>
        </w:tc>
        <w:tc>
          <w:tcPr>
            <w:tcW w:w="1133" w:type="dxa"/>
            <w:tcBorders>
              <w:top w:val="single" w:sz="4" w:space="0" w:color="auto"/>
              <w:left w:val="nil"/>
              <w:bottom w:val="single" w:sz="4" w:space="0" w:color="auto"/>
              <w:right w:val="single" w:sz="4" w:space="0" w:color="auto"/>
            </w:tcBorders>
            <w:vAlign w:val="center"/>
          </w:tcPr>
          <w:p w14:paraId="394BCB26" w14:textId="77777777" w:rsidR="003D34B4" w:rsidRDefault="003D34B4" w:rsidP="00414536">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rPr>
              <w:t>Δεν Εφαρμόζεται</w:t>
            </w:r>
          </w:p>
        </w:tc>
        <w:tc>
          <w:tcPr>
            <w:tcW w:w="1277" w:type="dxa"/>
            <w:vMerge/>
            <w:tcBorders>
              <w:left w:val="single" w:sz="4" w:space="0" w:color="auto"/>
              <w:right w:val="single" w:sz="4" w:space="0" w:color="auto"/>
            </w:tcBorders>
          </w:tcPr>
          <w:p w14:paraId="2BBD4C12" w14:textId="77777777" w:rsidR="003D34B4" w:rsidRPr="00A91C92"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right w:val="single" w:sz="4" w:space="0" w:color="auto"/>
            </w:tcBorders>
            <w:noWrap/>
            <w:vAlign w:val="bottom"/>
          </w:tcPr>
          <w:p w14:paraId="181C0B29" w14:textId="77777777" w:rsidR="003D34B4" w:rsidRPr="00A91C92"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6453FC5A" w14:textId="77777777" w:rsidTr="00414536">
        <w:trPr>
          <w:trHeight w:val="550"/>
        </w:trPr>
        <w:tc>
          <w:tcPr>
            <w:tcW w:w="8772" w:type="dxa"/>
            <w:gridSpan w:val="4"/>
            <w:vMerge w:val="restart"/>
            <w:tcBorders>
              <w:top w:val="single" w:sz="8" w:space="0" w:color="auto"/>
              <w:left w:val="single" w:sz="8" w:space="0" w:color="auto"/>
              <w:right w:val="single" w:sz="4" w:space="0" w:color="auto"/>
            </w:tcBorders>
            <w:noWrap/>
            <w:vAlign w:val="center"/>
          </w:tcPr>
          <w:p w14:paraId="13D98CAE" w14:textId="77777777" w:rsidR="003D34B4" w:rsidRPr="00D625A0" w:rsidRDefault="003D34B4" w:rsidP="00414536">
            <w:pPr>
              <w:spacing w:beforeLines="60" w:before="144" w:after="60"/>
              <w:ind w:leftChars="19" w:left="56" w:hangingChars="9" w:hanging="14"/>
              <w:rPr>
                <w:rFonts w:ascii="Arial Narrow" w:hAnsi="Arial Narrow" w:cstheme="minorHAnsi"/>
                <w:sz w:val="16"/>
                <w:szCs w:val="16"/>
                <w:highlight w:val="cyan"/>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w:t>
            </w:r>
            <w:r w:rsidRPr="00D625A0">
              <w:rPr>
                <w:rFonts w:ascii="Arial Narrow" w:hAnsi="Arial Narrow" w:cstheme="minorHAnsi"/>
                <w:b/>
                <w:color w:val="000000"/>
                <w:sz w:val="16"/>
                <w:szCs w:val="16"/>
              </w:rPr>
              <w:t xml:space="preserve"> </w:t>
            </w:r>
            <w:r w:rsidRPr="00D625A0">
              <w:rPr>
                <w:rFonts w:ascii="Arial Narrow" w:hAnsi="Arial Narrow" w:cstheme="minorHAnsi"/>
                <w:sz w:val="16"/>
                <w:szCs w:val="16"/>
              </w:rPr>
              <w:t xml:space="preserve"> </w:t>
            </w:r>
            <w:r w:rsidRPr="00D625A0">
              <w:rPr>
                <w:rFonts w:ascii="Arial Narrow" w:hAnsi="Arial Narrow" w:cstheme="minorHAnsi"/>
                <w:color w:val="000000"/>
                <w:sz w:val="16"/>
                <w:szCs w:val="16"/>
              </w:rPr>
              <w:t xml:space="preserve">Η Πράξη θα πρέπει να λαμβάνει θετική τιμή "ΝΑΙ"  σε όλα τα </w:t>
            </w:r>
            <w:r w:rsidRPr="00DB792A">
              <w:rPr>
                <w:rFonts w:ascii="Arial Narrow" w:hAnsi="Arial Narrow" w:cstheme="minorHAnsi"/>
                <w:color w:val="000000"/>
                <w:sz w:val="16"/>
                <w:szCs w:val="16"/>
              </w:rPr>
              <w:t>κριτήρια, εκτός από το Κριτήριο 3.5 όπου είναι επαρκές και το «Δεν Εφαρμόζεται». Κάθε κριτήριο, για να λάβει θετικ</w:t>
            </w:r>
            <w:r>
              <w:rPr>
                <w:rFonts w:ascii="Arial Narrow" w:hAnsi="Arial Narrow" w:cstheme="minorHAnsi"/>
                <w:color w:val="000000"/>
                <w:sz w:val="16"/>
                <w:szCs w:val="16"/>
              </w:rPr>
              <w:t xml:space="preserve">ή τιμή "ΝΑΙ", θα πρέπει να </w:t>
            </w:r>
            <w:proofErr w:type="spellStart"/>
            <w:r>
              <w:rPr>
                <w:rFonts w:ascii="Arial Narrow" w:hAnsi="Arial Narrow" w:cstheme="minorHAnsi"/>
                <w:color w:val="000000"/>
                <w:sz w:val="16"/>
                <w:szCs w:val="16"/>
              </w:rPr>
              <w:t>πληρε</w:t>
            </w:r>
            <w:r w:rsidRPr="00DB792A">
              <w:rPr>
                <w:rFonts w:ascii="Arial Narrow" w:hAnsi="Arial Narrow" w:cstheme="minorHAnsi"/>
                <w:color w:val="000000"/>
                <w:sz w:val="16"/>
                <w:szCs w:val="16"/>
              </w:rPr>
              <w:t>ί</w:t>
            </w:r>
            <w:proofErr w:type="spellEnd"/>
            <w:r w:rsidRPr="00DB792A">
              <w:rPr>
                <w:rFonts w:ascii="Arial Narrow" w:hAnsi="Arial Narrow" w:cstheme="minorHAnsi"/>
                <w:color w:val="000000"/>
                <w:sz w:val="16"/>
                <w:szCs w:val="16"/>
              </w:rPr>
              <w:t xml:space="preserve"> όλες τις επιμέρους προϋποθέσεις.</w:t>
            </w:r>
          </w:p>
        </w:tc>
        <w:tc>
          <w:tcPr>
            <w:tcW w:w="1567" w:type="dxa"/>
            <w:vMerge w:val="restart"/>
            <w:tcBorders>
              <w:top w:val="single" w:sz="8" w:space="0" w:color="auto"/>
              <w:left w:val="single" w:sz="4" w:space="0" w:color="auto"/>
              <w:bottom w:val="single" w:sz="8" w:space="0" w:color="auto"/>
              <w:right w:val="single" w:sz="4" w:space="0" w:color="auto"/>
            </w:tcBorders>
            <w:vAlign w:val="center"/>
          </w:tcPr>
          <w:p w14:paraId="1BF69E6B" w14:textId="77777777" w:rsidR="003D34B4" w:rsidRPr="00D625A0" w:rsidRDefault="003D34B4" w:rsidP="00414536">
            <w:pPr>
              <w:ind w:leftChars="19" w:left="56" w:hangingChars="9" w:hanging="14"/>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3</w:t>
            </w:r>
          </w:p>
        </w:tc>
        <w:tc>
          <w:tcPr>
            <w:tcW w:w="1133" w:type="dxa"/>
            <w:tcBorders>
              <w:top w:val="single" w:sz="4" w:space="0" w:color="auto"/>
              <w:left w:val="nil"/>
              <w:bottom w:val="single" w:sz="4" w:space="0" w:color="auto"/>
              <w:right w:val="single" w:sz="4" w:space="0" w:color="auto"/>
            </w:tcBorders>
            <w:vAlign w:val="center"/>
          </w:tcPr>
          <w:p w14:paraId="5F2832FB" w14:textId="77777777" w:rsidR="003D34B4" w:rsidRPr="00D625A0" w:rsidRDefault="003D34B4" w:rsidP="00414536">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277" w:type="dxa"/>
            <w:tcBorders>
              <w:top w:val="single" w:sz="4" w:space="0" w:color="auto"/>
              <w:left w:val="single" w:sz="4" w:space="0" w:color="auto"/>
              <w:bottom w:val="single" w:sz="4" w:space="0" w:color="auto"/>
              <w:right w:val="single" w:sz="4" w:space="0" w:color="auto"/>
            </w:tcBorders>
          </w:tcPr>
          <w:p w14:paraId="2438A54C"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4" w:space="0" w:color="auto"/>
              <w:left w:val="single" w:sz="4" w:space="0" w:color="auto"/>
              <w:right w:val="single" w:sz="4" w:space="0" w:color="auto"/>
            </w:tcBorders>
            <w:noWrap/>
            <w:vAlign w:val="bottom"/>
          </w:tcPr>
          <w:p w14:paraId="2C2A0D7B"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D625A0" w14:paraId="1F4A43AD" w14:textId="77777777" w:rsidTr="00414536">
        <w:trPr>
          <w:trHeight w:val="550"/>
        </w:trPr>
        <w:tc>
          <w:tcPr>
            <w:tcW w:w="8772" w:type="dxa"/>
            <w:gridSpan w:val="4"/>
            <w:vMerge/>
            <w:tcBorders>
              <w:top w:val="single" w:sz="8" w:space="0" w:color="auto"/>
              <w:left w:val="single" w:sz="8" w:space="0" w:color="auto"/>
              <w:right w:val="single" w:sz="4" w:space="0" w:color="auto"/>
            </w:tcBorders>
            <w:noWrap/>
            <w:vAlign w:val="bottom"/>
          </w:tcPr>
          <w:p w14:paraId="0504EC47" w14:textId="77777777" w:rsidR="003D34B4" w:rsidRPr="00D625A0" w:rsidRDefault="003D34B4" w:rsidP="00414536">
            <w:pPr>
              <w:spacing w:beforeLines="60" w:before="144" w:after="60"/>
              <w:ind w:leftChars="19" w:left="56" w:hangingChars="9" w:hanging="14"/>
              <w:rPr>
                <w:rFonts w:ascii="Arial Narrow" w:hAnsi="Arial Narrow" w:cstheme="minorHAnsi"/>
                <w:b/>
                <w:color w:val="000000"/>
                <w:sz w:val="16"/>
                <w:szCs w:val="16"/>
              </w:rPr>
            </w:pPr>
          </w:p>
        </w:tc>
        <w:tc>
          <w:tcPr>
            <w:tcW w:w="1567" w:type="dxa"/>
            <w:vMerge/>
            <w:tcBorders>
              <w:left w:val="single" w:sz="4" w:space="0" w:color="auto"/>
              <w:bottom w:val="single" w:sz="8" w:space="0" w:color="auto"/>
              <w:right w:val="single" w:sz="4" w:space="0" w:color="auto"/>
            </w:tcBorders>
            <w:vAlign w:val="center"/>
          </w:tcPr>
          <w:p w14:paraId="28E922A1" w14:textId="77777777" w:rsidR="003D34B4" w:rsidRPr="00D625A0" w:rsidRDefault="003D34B4" w:rsidP="00414536">
            <w:pPr>
              <w:ind w:leftChars="19" w:left="56" w:hangingChars="9" w:hanging="14"/>
              <w:jc w:val="center"/>
              <w:rPr>
                <w:rFonts w:ascii="Arial Narrow" w:hAnsi="Arial Narrow" w:cstheme="minorHAnsi"/>
                <w:b/>
                <w:color w:val="000000"/>
                <w:sz w:val="16"/>
                <w:szCs w:val="16"/>
              </w:rPr>
            </w:pPr>
          </w:p>
        </w:tc>
        <w:tc>
          <w:tcPr>
            <w:tcW w:w="1133" w:type="dxa"/>
            <w:tcBorders>
              <w:top w:val="single" w:sz="4" w:space="0" w:color="auto"/>
              <w:left w:val="nil"/>
              <w:bottom w:val="single" w:sz="4" w:space="0" w:color="auto"/>
              <w:right w:val="single" w:sz="4" w:space="0" w:color="auto"/>
            </w:tcBorders>
            <w:vAlign w:val="center"/>
          </w:tcPr>
          <w:p w14:paraId="12E2553B" w14:textId="77777777" w:rsidR="003D34B4" w:rsidRPr="00D625A0" w:rsidRDefault="003D34B4" w:rsidP="00414536">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 xml:space="preserve"> ΟΧΙ</w:t>
            </w:r>
          </w:p>
        </w:tc>
        <w:tc>
          <w:tcPr>
            <w:tcW w:w="1277" w:type="dxa"/>
            <w:tcBorders>
              <w:top w:val="single" w:sz="4" w:space="0" w:color="auto"/>
              <w:left w:val="single" w:sz="4" w:space="0" w:color="auto"/>
              <w:bottom w:val="single" w:sz="4" w:space="0" w:color="auto"/>
              <w:right w:val="single" w:sz="4" w:space="0" w:color="auto"/>
            </w:tcBorders>
          </w:tcPr>
          <w:p w14:paraId="0FEC6AA4"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tcBorders>
              <w:top w:val="single" w:sz="4" w:space="0" w:color="auto"/>
              <w:left w:val="single" w:sz="4" w:space="0" w:color="auto"/>
              <w:right w:val="single" w:sz="4" w:space="0" w:color="auto"/>
            </w:tcBorders>
            <w:noWrap/>
            <w:vAlign w:val="bottom"/>
          </w:tcPr>
          <w:p w14:paraId="7BC3BD83" w14:textId="77777777" w:rsidR="003D34B4" w:rsidRPr="00D625A0"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362507" w14:paraId="175C4E56" w14:textId="77777777" w:rsidTr="00414536">
        <w:trPr>
          <w:trHeight w:val="967"/>
        </w:trPr>
        <w:tc>
          <w:tcPr>
            <w:tcW w:w="555" w:type="dxa"/>
            <w:vMerge w:val="restart"/>
            <w:tcBorders>
              <w:top w:val="single" w:sz="8" w:space="0" w:color="auto"/>
              <w:left w:val="single" w:sz="8" w:space="0" w:color="auto"/>
              <w:right w:val="single" w:sz="8" w:space="0" w:color="auto"/>
            </w:tcBorders>
            <w:noWrap/>
            <w:vAlign w:val="center"/>
          </w:tcPr>
          <w:p w14:paraId="7F130BB3" w14:textId="77777777" w:rsidR="003D34B4" w:rsidRPr="00362507" w:rsidRDefault="003D34B4" w:rsidP="00414536">
            <w:pPr>
              <w:spacing w:before="60" w:after="60"/>
              <w:ind w:leftChars="0" w:left="58" w:hanging="58"/>
              <w:jc w:val="right"/>
              <w:rPr>
                <w:rFonts w:ascii="Arial Narrow" w:hAnsi="Arial Narrow" w:cstheme="minorHAnsi"/>
                <w:color w:val="000000"/>
                <w:sz w:val="16"/>
                <w:szCs w:val="16"/>
              </w:rPr>
            </w:pPr>
            <w:r w:rsidRPr="00362507">
              <w:rPr>
                <w:rFonts w:ascii="Arial Narrow" w:hAnsi="Arial Narrow" w:cstheme="minorHAnsi"/>
                <w:color w:val="000000"/>
                <w:sz w:val="16"/>
                <w:szCs w:val="16"/>
              </w:rPr>
              <w:t>4.1</w:t>
            </w:r>
          </w:p>
        </w:tc>
        <w:tc>
          <w:tcPr>
            <w:tcW w:w="1419" w:type="dxa"/>
            <w:vMerge w:val="restart"/>
            <w:tcBorders>
              <w:top w:val="single" w:sz="8" w:space="0" w:color="auto"/>
              <w:left w:val="single" w:sz="8" w:space="0" w:color="auto"/>
              <w:right w:val="single" w:sz="4" w:space="0" w:color="auto"/>
            </w:tcBorders>
            <w:noWrap/>
            <w:vAlign w:val="center"/>
          </w:tcPr>
          <w:p w14:paraId="18B4D9A6" w14:textId="77777777" w:rsidR="003D34B4" w:rsidRPr="00362507" w:rsidRDefault="003D34B4" w:rsidP="00414536">
            <w:pPr>
              <w:spacing w:before="60" w:after="60"/>
              <w:ind w:leftChars="0" w:left="58" w:hanging="58"/>
              <w:jc w:val="center"/>
              <w:rPr>
                <w:rFonts w:ascii="Arial Narrow" w:hAnsi="Arial Narrow" w:cstheme="minorHAnsi"/>
                <w:b/>
                <w:bCs/>
                <w:color w:val="000000"/>
                <w:sz w:val="16"/>
                <w:szCs w:val="16"/>
              </w:rPr>
            </w:pPr>
            <w:r w:rsidRPr="00362507">
              <w:rPr>
                <w:rFonts w:ascii="Arial Narrow" w:hAnsi="Arial Narrow" w:cstheme="minorHAnsi"/>
                <w:b/>
                <w:bCs/>
                <w:color w:val="000000"/>
                <w:sz w:val="16"/>
                <w:szCs w:val="16"/>
              </w:rPr>
              <w:t>4</w:t>
            </w:r>
            <w:r w:rsidRPr="00362507">
              <w:rPr>
                <w:rFonts w:ascii="Arial Narrow" w:hAnsi="Arial Narrow" w:cstheme="minorHAnsi"/>
                <w:b/>
                <w:bCs/>
                <w:color w:val="000000"/>
                <w:sz w:val="16"/>
                <w:szCs w:val="16"/>
                <w:vertAlign w:val="superscript"/>
              </w:rPr>
              <w:t>Η</w:t>
            </w:r>
            <w:r w:rsidRPr="00362507">
              <w:rPr>
                <w:rFonts w:ascii="Arial Narrow" w:hAnsi="Arial Narrow" w:cstheme="minorHAnsi"/>
                <w:b/>
                <w:bCs/>
                <w:color w:val="000000"/>
                <w:sz w:val="16"/>
                <w:szCs w:val="16"/>
              </w:rPr>
              <w:t xml:space="preserve"> ΟΜΑΔΑ ΚΡΙΤΗΡΙΩΝ </w:t>
            </w:r>
          </w:p>
          <w:p w14:paraId="6D0E8673" w14:textId="77777777" w:rsidR="003D34B4" w:rsidRPr="00362507" w:rsidRDefault="003D34B4" w:rsidP="00414536">
            <w:pPr>
              <w:spacing w:before="60" w:after="60"/>
              <w:ind w:leftChars="0" w:left="58" w:hanging="58"/>
              <w:jc w:val="center"/>
              <w:rPr>
                <w:rFonts w:ascii="Arial Narrow" w:hAnsi="Arial Narrow" w:cstheme="minorHAnsi"/>
                <w:b/>
                <w:bCs/>
                <w:color w:val="000000"/>
                <w:sz w:val="16"/>
                <w:szCs w:val="16"/>
              </w:rPr>
            </w:pPr>
            <w:r w:rsidRPr="00362507">
              <w:rPr>
                <w:rFonts w:ascii="Arial Narrow" w:hAnsi="Arial Narrow" w:cstheme="minorHAnsi"/>
                <w:b/>
                <w:bCs/>
                <w:color w:val="000000"/>
                <w:sz w:val="16"/>
                <w:szCs w:val="16"/>
              </w:rPr>
              <w:t>Ωριμότητα πράξης</w:t>
            </w:r>
          </w:p>
        </w:tc>
        <w:tc>
          <w:tcPr>
            <w:tcW w:w="1984" w:type="dxa"/>
            <w:vMerge w:val="restart"/>
            <w:tcBorders>
              <w:top w:val="single" w:sz="8" w:space="0" w:color="auto"/>
              <w:left w:val="nil"/>
              <w:right w:val="single" w:sz="4" w:space="0" w:color="auto"/>
            </w:tcBorders>
            <w:vAlign w:val="center"/>
          </w:tcPr>
          <w:p w14:paraId="6148DF1D" w14:textId="77777777" w:rsidR="003D34B4" w:rsidRPr="00362507" w:rsidRDefault="003D34B4" w:rsidP="00414536">
            <w:pPr>
              <w:spacing w:before="60" w:after="60"/>
              <w:ind w:leftChars="19" w:left="56" w:hangingChars="9" w:hanging="14"/>
              <w:rPr>
                <w:rFonts w:ascii="Arial Narrow" w:hAnsi="Arial Narrow" w:cstheme="minorHAnsi"/>
                <w:color w:val="000000"/>
                <w:sz w:val="16"/>
                <w:szCs w:val="16"/>
              </w:rPr>
            </w:pPr>
            <w:r w:rsidRPr="00362507">
              <w:rPr>
                <w:rFonts w:ascii="Arial Narrow" w:hAnsi="Arial Narrow" w:cstheme="minorHAnsi"/>
                <w:color w:val="000000"/>
                <w:sz w:val="16"/>
                <w:szCs w:val="16"/>
              </w:rPr>
              <w:t>Στάδιο εξέλιξης των απαιτούμενων  ενεργειών ωρίμανσης της πράξης</w:t>
            </w:r>
          </w:p>
        </w:tc>
        <w:tc>
          <w:tcPr>
            <w:tcW w:w="4814" w:type="dxa"/>
            <w:vMerge w:val="restart"/>
            <w:tcBorders>
              <w:top w:val="single" w:sz="8" w:space="0" w:color="auto"/>
              <w:left w:val="nil"/>
              <w:right w:val="single" w:sz="4" w:space="0" w:color="auto"/>
            </w:tcBorders>
            <w:vAlign w:val="center"/>
          </w:tcPr>
          <w:p w14:paraId="43A446C2" w14:textId="77777777" w:rsidR="003D34B4" w:rsidRPr="00433136" w:rsidRDefault="003D34B4" w:rsidP="00414536">
            <w:pPr>
              <w:pStyle w:val="afe"/>
              <w:spacing w:after="120"/>
              <w:ind w:leftChars="19" w:left="56" w:hangingChars="9" w:hanging="14"/>
              <w:rPr>
                <w:rFonts w:cstheme="minorHAnsi"/>
                <w:sz w:val="16"/>
                <w:szCs w:val="16"/>
              </w:rPr>
            </w:pPr>
            <w:r w:rsidRPr="00433136">
              <w:rPr>
                <w:rFonts w:cstheme="minorHAnsi"/>
                <w:sz w:val="16"/>
                <w:szCs w:val="16"/>
              </w:rPr>
              <w:t xml:space="preserve">Εξετάζεται ο βαθμός ωριμότητας της πράξης από την άποψη της εξέλιξης των απαιτούμενων ενεργειών προετοιμασίας (π.χ. </w:t>
            </w:r>
            <w:r w:rsidRPr="00433136">
              <w:rPr>
                <w:rFonts w:cstheme="minorHAnsi"/>
                <w:sz w:val="16"/>
                <w:szCs w:val="16"/>
                <w:shd w:val="clear" w:color="auto" w:fill="FFFFFF" w:themeFill="background1"/>
              </w:rPr>
              <w:t xml:space="preserve">μελέτες, προδιαγραφές, έρευνες, </w:t>
            </w:r>
            <w:proofErr w:type="spellStart"/>
            <w:r w:rsidRPr="00433136">
              <w:rPr>
                <w:rFonts w:cstheme="minorHAnsi"/>
                <w:sz w:val="16"/>
                <w:szCs w:val="16"/>
                <w:shd w:val="clear" w:color="auto" w:fill="FFFFFF" w:themeFill="background1"/>
              </w:rPr>
              <w:t>αδειοδοτήσεις</w:t>
            </w:r>
            <w:proofErr w:type="spellEnd"/>
            <w:r w:rsidRPr="00433136">
              <w:rPr>
                <w:rFonts w:cstheme="minorHAnsi"/>
                <w:sz w:val="16"/>
                <w:szCs w:val="16"/>
                <w:shd w:val="clear" w:color="auto" w:fill="FFFFFF" w:themeFill="background1"/>
              </w:rPr>
              <w:t xml:space="preserve">, εγκρίσεις, τεύχη δημοπράτησης, </w:t>
            </w:r>
            <w:proofErr w:type="spellStart"/>
            <w:r w:rsidRPr="00433136">
              <w:rPr>
                <w:rFonts w:cstheme="minorHAnsi"/>
                <w:sz w:val="16"/>
                <w:szCs w:val="16"/>
                <w:shd w:val="clear" w:color="auto" w:fill="FFFFFF" w:themeFill="background1"/>
              </w:rPr>
              <w:t>κλπ</w:t>
            </w:r>
            <w:proofErr w:type="spellEnd"/>
            <w:r w:rsidRPr="00433136">
              <w:rPr>
                <w:rFonts w:cstheme="minorHAnsi"/>
                <w:sz w:val="16"/>
                <w:szCs w:val="16"/>
                <w:shd w:val="clear" w:color="auto" w:fill="FFFFFF" w:themeFill="background1"/>
              </w:rPr>
              <w:t>)</w:t>
            </w:r>
            <w:r w:rsidRPr="00433136">
              <w:rPr>
                <w:rFonts w:cstheme="minorHAnsi"/>
                <w:sz w:val="16"/>
                <w:szCs w:val="16"/>
              </w:rPr>
              <w:t xml:space="preserve">. </w:t>
            </w:r>
          </w:p>
          <w:p w14:paraId="103B578C" w14:textId="77777777" w:rsidR="003D34B4" w:rsidRPr="00433136" w:rsidRDefault="003D34B4" w:rsidP="00414536">
            <w:pPr>
              <w:pStyle w:val="afe"/>
              <w:spacing w:after="120"/>
              <w:ind w:leftChars="19" w:left="56" w:hangingChars="9" w:hanging="14"/>
              <w:rPr>
                <w:rFonts w:cstheme="minorHAnsi"/>
                <w:sz w:val="16"/>
                <w:szCs w:val="16"/>
              </w:rPr>
            </w:pPr>
            <w:r w:rsidRPr="00433136">
              <w:rPr>
                <w:rFonts w:cstheme="minorHAnsi"/>
                <w:sz w:val="16"/>
                <w:szCs w:val="16"/>
              </w:rPr>
              <w:t xml:space="preserve">Η αξιολόγηση της ωριμότητας της προτεινόμενης πράξης προκύπτει από την ωριμότητα των υποέργων που συμβάλλει στο δείκτη εκροών. </w:t>
            </w:r>
          </w:p>
          <w:p w14:paraId="4F9A4BE2" w14:textId="77777777" w:rsidR="003D34B4" w:rsidRPr="00433136" w:rsidRDefault="003D34B4" w:rsidP="00414536">
            <w:pPr>
              <w:pStyle w:val="afe"/>
              <w:spacing w:after="120"/>
              <w:ind w:leftChars="19" w:left="56" w:hangingChars="9" w:hanging="14"/>
              <w:rPr>
                <w:rFonts w:cstheme="minorHAnsi"/>
                <w:sz w:val="16"/>
                <w:szCs w:val="16"/>
              </w:rPr>
            </w:pPr>
            <w:r w:rsidRPr="00433136">
              <w:rPr>
                <w:rFonts w:cstheme="minorHAnsi"/>
                <w:sz w:val="16"/>
                <w:szCs w:val="16"/>
              </w:rPr>
              <w:t xml:space="preserve">Το κριτήριο λαμβάνει θετική αξιολόγηση </w:t>
            </w:r>
            <w:r>
              <w:rPr>
                <w:rFonts w:cstheme="minorHAnsi"/>
                <w:sz w:val="16"/>
                <w:szCs w:val="16"/>
              </w:rPr>
              <w:t xml:space="preserve">(ΝΑΙ) </w:t>
            </w:r>
            <w:r w:rsidRPr="00433136">
              <w:rPr>
                <w:rFonts w:cstheme="minorHAnsi"/>
                <w:sz w:val="16"/>
                <w:szCs w:val="16"/>
              </w:rPr>
              <w:t>εφόσον η τιμή είναι ≥ 5.</w:t>
            </w:r>
          </w:p>
        </w:tc>
        <w:tc>
          <w:tcPr>
            <w:tcW w:w="1567" w:type="dxa"/>
            <w:tcBorders>
              <w:top w:val="single" w:sz="8" w:space="0" w:color="auto"/>
              <w:left w:val="single" w:sz="4" w:space="0" w:color="auto"/>
              <w:bottom w:val="single" w:sz="8" w:space="0" w:color="auto"/>
              <w:right w:val="single" w:sz="4" w:space="0" w:color="auto"/>
            </w:tcBorders>
            <w:vAlign w:val="center"/>
          </w:tcPr>
          <w:p w14:paraId="6D5DF584" w14:textId="77777777" w:rsidR="003D34B4" w:rsidRPr="00362507" w:rsidRDefault="003D34B4" w:rsidP="00414536">
            <w:pPr>
              <w:spacing w:before="60" w:after="60"/>
              <w:ind w:leftChars="19" w:left="56" w:hangingChars="9" w:hanging="14"/>
              <w:rPr>
                <w:rFonts w:ascii="Arial Narrow" w:hAnsi="Arial Narrow" w:cstheme="minorHAnsi"/>
                <w:sz w:val="16"/>
                <w:szCs w:val="16"/>
              </w:rPr>
            </w:pPr>
            <w:r w:rsidRPr="00D95D51">
              <w:rPr>
                <w:rFonts w:ascii="Arial Narrow" w:hAnsi="Arial Narrow" w:cstheme="minorHAnsi"/>
                <w:sz w:val="16"/>
                <w:szCs w:val="16"/>
              </w:rPr>
              <w:t xml:space="preserve">Υψηλή Ωριμότητα, ύπαρξη εγκεκριμένων μελετών/  φακέλου έργου/ </w:t>
            </w:r>
            <w:proofErr w:type="spellStart"/>
            <w:r w:rsidRPr="00D95D51">
              <w:rPr>
                <w:rFonts w:ascii="Arial Narrow" w:hAnsi="Arial Narrow" w:cstheme="minorHAnsi"/>
                <w:sz w:val="16"/>
                <w:szCs w:val="16"/>
              </w:rPr>
              <w:t>αδειοδοτήσεων</w:t>
            </w:r>
            <w:proofErr w:type="spellEnd"/>
            <w:r w:rsidRPr="00D95D51">
              <w:rPr>
                <w:rFonts w:ascii="Arial Narrow" w:hAnsi="Arial Narrow" w:cstheme="minorHAnsi"/>
                <w:sz w:val="16"/>
                <w:szCs w:val="16"/>
              </w:rPr>
              <w:t xml:space="preserve">/ προδιαγραφών/ τευχών δημοπράτησης </w:t>
            </w:r>
          </w:p>
        </w:tc>
        <w:tc>
          <w:tcPr>
            <w:tcW w:w="1133" w:type="dxa"/>
            <w:vMerge w:val="restart"/>
            <w:tcBorders>
              <w:top w:val="single" w:sz="4" w:space="0" w:color="auto"/>
              <w:left w:val="single" w:sz="4" w:space="0" w:color="auto"/>
              <w:right w:val="single" w:sz="4" w:space="0" w:color="auto"/>
            </w:tcBorders>
          </w:tcPr>
          <w:p w14:paraId="48A0AFAE" w14:textId="77777777" w:rsidR="003D34B4" w:rsidRPr="00362507" w:rsidRDefault="003D34B4" w:rsidP="00414536">
            <w:pPr>
              <w:spacing w:before="480" w:after="60"/>
              <w:ind w:leftChars="0" w:left="58" w:hanging="58"/>
              <w:jc w:val="center"/>
              <w:rPr>
                <w:rFonts w:ascii="Arial Narrow" w:hAnsi="Arial Narrow" w:cstheme="minorHAnsi"/>
                <w:sz w:val="16"/>
                <w:szCs w:val="16"/>
              </w:rPr>
            </w:pPr>
          </w:p>
        </w:tc>
        <w:tc>
          <w:tcPr>
            <w:tcW w:w="1277" w:type="dxa"/>
            <w:tcBorders>
              <w:top w:val="single" w:sz="8" w:space="0" w:color="auto"/>
              <w:left w:val="single" w:sz="4" w:space="0" w:color="auto"/>
              <w:bottom w:val="single" w:sz="8" w:space="0" w:color="auto"/>
              <w:right w:val="single" w:sz="4" w:space="0" w:color="auto"/>
            </w:tcBorders>
            <w:vAlign w:val="center"/>
          </w:tcPr>
          <w:p w14:paraId="5780813F" w14:textId="77777777" w:rsidR="003D34B4" w:rsidRPr="00362507" w:rsidRDefault="003D34B4" w:rsidP="00414536">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lang w:val="en-US"/>
              </w:rPr>
              <w:t>1</w:t>
            </w:r>
            <w:r>
              <w:rPr>
                <w:rFonts w:ascii="Arial Narrow" w:hAnsi="Arial Narrow" w:cstheme="minorHAnsi"/>
                <w:color w:val="000000"/>
                <w:sz w:val="16"/>
                <w:szCs w:val="16"/>
              </w:rPr>
              <w:t>0</w:t>
            </w:r>
          </w:p>
        </w:tc>
        <w:tc>
          <w:tcPr>
            <w:tcW w:w="2125" w:type="dxa"/>
            <w:vMerge w:val="restart"/>
            <w:tcBorders>
              <w:top w:val="single" w:sz="8" w:space="0" w:color="auto"/>
              <w:left w:val="single" w:sz="4" w:space="0" w:color="auto"/>
              <w:right w:val="single" w:sz="8" w:space="0" w:color="auto"/>
            </w:tcBorders>
            <w:noWrap/>
            <w:vAlign w:val="bottom"/>
          </w:tcPr>
          <w:p w14:paraId="77EB4252" w14:textId="77777777" w:rsidR="003D34B4" w:rsidRPr="00362507"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362507" w14:paraId="0FA6324F" w14:textId="77777777" w:rsidTr="00414536">
        <w:trPr>
          <w:trHeight w:val="906"/>
        </w:trPr>
        <w:tc>
          <w:tcPr>
            <w:tcW w:w="555" w:type="dxa"/>
            <w:vMerge/>
            <w:tcBorders>
              <w:left w:val="single" w:sz="8" w:space="0" w:color="auto"/>
              <w:right w:val="single" w:sz="8" w:space="0" w:color="auto"/>
            </w:tcBorders>
            <w:noWrap/>
            <w:vAlign w:val="center"/>
          </w:tcPr>
          <w:p w14:paraId="4B35E72C" w14:textId="77777777" w:rsidR="003D34B4" w:rsidRPr="00362507" w:rsidRDefault="003D34B4" w:rsidP="00414536">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8" w:space="0" w:color="auto"/>
              <w:right w:val="single" w:sz="4" w:space="0" w:color="auto"/>
            </w:tcBorders>
            <w:noWrap/>
            <w:vAlign w:val="center"/>
          </w:tcPr>
          <w:p w14:paraId="6DF26A15" w14:textId="77777777" w:rsidR="003D34B4" w:rsidRPr="00362507"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right w:val="single" w:sz="4" w:space="0" w:color="auto"/>
            </w:tcBorders>
            <w:vAlign w:val="center"/>
          </w:tcPr>
          <w:p w14:paraId="07DCA570" w14:textId="77777777" w:rsidR="003D34B4" w:rsidRPr="00362507" w:rsidRDefault="003D34B4" w:rsidP="00414536">
            <w:pPr>
              <w:spacing w:before="60" w:after="60"/>
              <w:ind w:leftChars="19" w:left="56" w:hangingChars="9" w:hanging="14"/>
              <w:rPr>
                <w:rFonts w:ascii="Arial Narrow" w:hAnsi="Arial Narrow" w:cstheme="minorHAnsi"/>
                <w:color w:val="000000"/>
                <w:sz w:val="16"/>
                <w:szCs w:val="16"/>
              </w:rPr>
            </w:pPr>
          </w:p>
        </w:tc>
        <w:tc>
          <w:tcPr>
            <w:tcW w:w="4814" w:type="dxa"/>
            <w:vMerge/>
            <w:tcBorders>
              <w:left w:val="nil"/>
              <w:right w:val="single" w:sz="4" w:space="0" w:color="auto"/>
            </w:tcBorders>
            <w:vAlign w:val="center"/>
          </w:tcPr>
          <w:p w14:paraId="36C36C44" w14:textId="77777777" w:rsidR="003D34B4" w:rsidRPr="00433136" w:rsidRDefault="003D34B4" w:rsidP="00414536">
            <w:pPr>
              <w:pStyle w:val="afe"/>
              <w:spacing w:after="120" w:line="280" w:lineRule="exact"/>
              <w:ind w:leftChars="19" w:left="56" w:hangingChars="9" w:hanging="14"/>
              <w:rPr>
                <w:rFonts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021D377C" w14:textId="77777777" w:rsidR="003D34B4" w:rsidRPr="00362507" w:rsidRDefault="003D34B4" w:rsidP="00414536">
            <w:pPr>
              <w:spacing w:before="60" w:after="60"/>
              <w:ind w:leftChars="19" w:left="56" w:hangingChars="9" w:hanging="14"/>
              <w:rPr>
                <w:rFonts w:ascii="Arial Narrow" w:hAnsi="Arial Narrow" w:cstheme="minorHAnsi"/>
                <w:sz w:val="16"/>
                <w:szCs w:val="16"/>
              </w:rPr>
            </w:pPr>
            <w:r w:rsidRPr="00D95D51">
              <w:rPr>
                <w:rFonts w:ascii="Arial Narrow" w:hAnsi="Arial Narrow" w:cstheme="minorHAnsi"/>
                <w:sz w:val="16"/>
                <w:szCs w:val="16"/>
              </w:rPr>
              <w:t xml:space="preserve">Μέση Ωριμότητα, ύπαρξη εγκεκριμένων μελετών/  φακέλου έργου/ </w:t>
            </w:r>
            <w:proofErr w:type="spellStart"/>
            <w:r w:rsidRPr="00D95D51">
              <w:rPr>
                <w:rFonts w:ascii="Arial Narrow" w:hAnsi="Arial Narrow" w:cstheme="minorHAnsi"/>
                <w:sz w:val="16"/>
                <w:szCs w:val="16"/>
              </w:rPr>
              <w:t>αδειοδοτήσεων</w:t>
            </w:r>
            <w:proofErr w:type="spellEnd"/>
            <w:r w:rsidRPr="00D95D51">
              <w:rPr>
                <w:rFonts w:ascii="Arial Narrow" w:hAnsi="Arial Narrow" w:cstheme="minorHAnsi"/>
                <w:sz w:val="16"/>
                <w:szCs w:val="16"/>
              </w:rPr>
              <w:t>/ προδιαγραφών αλλά απαιτούνται τροποποιήσεις/ διορθώσεις/ συμπληρώσεις</w:t>
            </w:r>
          </w:p>
        </w:tc>
        <w:tc>
          <w:tcPr>
            <w:tcW w:w="1133" w:type="dxa"/>
            <w:vMerge/>
            <w:tcBorders>
              <w:left w:val="single" w:sz="4" w:space="0" w:color="auto"/>
              <w:right w:val="single" w:sz="4" w:space="0" w:color="auto"/>
            </w:tcBorders>
            <w:vAlign w:val="center"/>
          </w:tcPr>
          <w:p w14:paraId="35E64E2A" w14:textId="77777777" w:rsidR="003D34B4" w:rsidRPr="00362507" w:rsidRDefault="003D34B4" w:rsidP="00414536">
            <w:pPr>
              <w:spacing w:before="60" w:after="60"/>
              <w:ind w:leftChars="0" w:left="58" w:hanging="58"/>
              <w:jc w:val="center"/>
              <w:rPr>
                <w:rFonts w:ascii="Arial Narrow" w:hAnsi="Arial Narrow" w:cstheme="minorHAnsi"/>
                <w:sz w:val="16"/>
                <w:szCs w:val="16"/>
              </w:rPr>
            </w:pPr>
          </w:p>
        </w:tc>
        <w:tc>
          <w:tcPr>
            <w:tcW w:w="1277" w:type="dxa"/>
            <w:tcBorders>
              <w:top w:val="single" w:sz="8" w:space="0" w:color="auto"/>
              <w:left w:val="single" w:sz="4" w:space="0" w:color="auto"/>
              <w:bottom w:val="single" w:sz="8" w:space="0" w:color="auto"/>
              <w:right w:val="single" w:sz="4" w:space="0" w:color="auto"/>
            </w:tcBorders>
            <w:vAlign w:val="center"/>
          </w:tcPr>
          <w:p w14:paraId="5F516AFD" w14:textId="77777777" w:rsidR="003D34B4" w:rsidRPr="00362507" w:rsidRDefault="003D34B4" w:rsidP="00414536">
            <w:pPr>
              <w:spacing w:before="60" w:after="60"/>
              <w:ind w:leftChars="0" w:left="58" w:hanging="58"/>
              <w:jc w:val="center"/>
              <w:rPr>
                <w:rFonts w:ascii="Arial Narrow" w:hAnsi="Arial Narrow" w:cstheme="minorHAnsi"/>
                <w:color w:val="000000"/>
                <w:sz w:val="16"/>
                <w:szCs w:val="16"/>
                <w:lang w:val="en-US"/>
              </w:rPr>
            </w:pPr>
            <w:r w:rsidRPr="00362507">
              <w:rPr>
                <w:rFonts w:ascii="Arial Narrow" w:hAnsi="Arial Narrow" w:cstheme="minorHAnsi"/>
                <w:color w:val="000000"/>
                <w:sz w:val="16"/>
                <w:szCs w:val="16"/>
              </w:rPr>
              <w:t>5</w:t>
            </w:r>
          </w:p>
        </w:tc>
        <w:tc>
          <w:tcPr>
            <w:tcW w:w="2125" w:type="dxa"/>
            <w:vMerge/>
            <w:tcBorders>
              <w:left w:val="single" w:sz="4" w:space="0" w:color="auto"/>
              <w:right w:val="single" w:sz="8" w:space="0" w:color="auto"/>
            </w:tcBorders>
            <w:noWrap/>
            <w:vAlign w:val="bottom"/>
          </w:tcPr>
          <w:p w14:paraId="51825290" w14:textId="77777777" w:rsidR="003D34B4" w:rsidRPr="00362507"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362507" w14:paraId="0619573B" w14:textId="77777777" w:rsidTr="00414536">
        <w:trPr>
          <w:trHeight w:val="398"/>
        </w:trPr>
        <w:tc>
          <w:tcPr>
            <w:tcW w:w="555" w:type="dxa"/>
            <w:vMerge/>
            <w:tcBorders>
              <w:left w:val="single" w:sz="8" w:space="0" w:color="auto"/>
              <w:bottom w:val="single" w:sz="8" w:space="0" w:color="auto"/>
              <w:right w:val="single" w:sz="8" w:space="0" w:color="auto"/>
            </w:tcBorders>
            <w:noWrap/>
            <w:vAlign w:val="center"/>
          </w:tcPr>
          <w:p w14:paraId="75E4CBED" w14:textId="77777777" w:rsidR="003D34B4" w:rsidRPr="00362507" w:rsidRDefault="003D34B4" w:rsidP="00414536">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8" w:space="0" w:color="auto"/>
              <w:right w:val="single" w:sz="4" w:space="0" w:color="auto"/>
            </w:tcBorders>
            <w:noWrap/>
            <w:vAlign w:val="center"/>
          </w:tcPr>
          <w:p w14:paraId="65702B05" w14:textId="77777777" w:rsidR="003D34B4" w:rsidRPr="00362507" w:rsidRDefault="003D34B4" w:rsidP="00414536">
            <w:pPr>
              <w:spacing w:before="60" w:after="60"/>
              <w:ind w:leftChars="0" w:left="58" w:hanging="58"/>
              <w:jc w:val="center"/>
              <w:rPr>
                <w:rFonts w:ascii="Arial Narrow" w:hAnsi="Arial Narrow" w:cstheme="minorHAnsi"/>
                <w:b/>
                <w:bCs/>
                <w:color w:val="000000"/>
                <w:sz w:val="16"/>
                <w:szCs w:val="16"/>
              </w:rPr>
            </w:pPr>
          </w:p>
        </w:tc>
        <w:tc>
          <w:tcPr>
            <w:tcW w:w="1984" w:type="dxa"/>
            <w:vMerge/>
            <w:tcBorders>
              <w:left w:val="nil"/>
              <w:bottom w:val="single" w:sz="8" w:space="0" w:color="auto"/>
              <w:right w:val="single" w:sz="4" w:space="0" w:color="auto"/>
            </w:tcBorders>
            <w:vAlign w:val="center"/>
          </w:tcPr>
          <w:p w14:paraId="1B2F5CA0" w14:textId="77777777" w:rsidR="003D34B4" w:rsidRPr="00362507" w:rsidRDefault="003D34B4" w:rsidP="00414536">
            <w:pPr>
              <w:spacing w:before="60" w:after="60"/>
              <w:ind w:leftChars="19" w:left="56" w:hangingChars="9" w:hanging="14"/>
              <w:rPr>
                <w:rFonts w:ascii="Arial Narrow" w:hAnsi="Arial Narrow" w:cstheme="minorHAnsi"/>
                <w:color w:val="000000"/>
                <w:sz w:val="16"/>
                <w:szCs w:val="16"/>
              </w:rPr>
            </w:pPr>
          </w:p>
        </w:tc>
        <w:tc>
          <w:tcPr>
            <w:tcW w:w="4814" w:type="dxa"/>
            <w:vMerge/>
            <w:tcBorders>
              <w:left w:val="nil"/>
              <w:bottom w:val="single" w:sz="8" w:space="0" w:color="auto"/>
              <w:right w:val="single" w:sz="4" w:space="0" w:color="auto"/>
            </w:tcBorders>
            <w:vAlign w:val="center"/>
          </w:tcPr>
          <w:p w14:paraId="030118A1" w14:textId="77777777" w:rsidR="003D34B4" w:rsidRPr="00433136" w:rsidRDefault="003D34B4" w:rsidP="00414536">
            <w:pPr>
              <w:pStyle w:val="afe"/>
              <w:spacing w:after="120" w:line="280" w:lineRule="exact"/>
              <w:ind w:leftChars="19" w:left="56" w:hangingChars="9" w:hanging="14"/>
              <w:rPr>
                <w:rFonts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5C1A9C4C" w14:textId="77777777" w:rsidR="003D34B4" w:rsidRPr="00362507" w:rsidRDefault="003D34B4" w:rsidP="00414536">
            <w:pPr>
              <w:spacing w:before="60" w:after="60"/>
              <w:ind w:leftChars="19" w:left="56" w:hangingChars="9" w:hanging="14"/>
              <w:rPr>
                <w:rFonts w:ascii="Arial Narrow" w:hAnsi="Arial Narrow" w:cstheme="minorHAnsi"/>
                <w:sz w:val="16"/>
                <w:szCs w:val="16"/>
              </w:rPr>
            </w:pPr>
            <w:r w:rsidRPr="00D95D51">
              <w:rPr>
                <w:rFonts w:ascii="Arial Narrow" w:hAnsi="Arial Narrow" w:cstheme="minorHAnsi"/>
                <w:sz w:val="16"/>
                <w:szCs w:val="16"/>
              </w:rPr>
              <w:t xml:space="preserve"> Ανώριμη πρόταση, μη ύπαρξη μελετών/ φακέλου έργου/ </w:t>
            </w:r>
            <w:proofErr w:type="spellStart"/>
            <w:r w:rsidRPr="00D95D51">
              <w:rPr>
                <w:rFonts w:ascii="Arial Narrow" w:hAnsi="Arial Narrow" w:cstheme="minorHAnsi"/>
                <w:sz w:val="16"/>
                <w:szCs w:val="16"/>
              </w:rPr>
              <w:t>αδειοδοτήσεων</w:t>
            </w:r>
            <w:proofErr w:type="spellEnd"/>
            <w:r w:rsidRPr="00D95D51">
              <w:rPr>
                <w:rFonts w:ascii="Arial Narrow" w:hAnsi="Arial Narrow" w:cstheme="minorHAnsi"/>
                <w:sz w:val="16"/>
                <w:szCs w:val="16"/>
              </w:rPr>
              <w:t>/ προδιαγραφών</w:t>
            </w:r>
          </w:p>
        </w:tc>
        <w:tc>
          <w:tcPr>
            <w:tcW w:w="1133" w:type="dxa"/>
            <w:vMerge/>
            <w:tcBorders>
              <w:left w:val="single" w:sz="4" w:space="0" w:color="auto"/>
              <w:bottom w:val="single" w:sz="4" w:space="0" w:color="auto"/>
              <w:right w:val="single" w:sz="4" w:space="0" w:color="auto"/>
            </w:tcBorders>
            <w:vAlign w:val="center"/>
          </w:tcPr>
          <w:p w14:paraId="03EAF837" w14:textId="77777777" w:rsidR="003D34B4" w:rsidRPr="00362507" w:rsidRDefault="003D34B4" w:rsidP="00414536">
            <w:pPr>
              <w:spacing w:before="60" w:after="60"/>
              <w:ind w:leftChars="0" w:left="58" w:hanging="58"/>
              <w:jc w:val="center"/>
              <w:rPr>
                <w:rFonts w:ascii="Arial Narrow" w:hAnsi="Arial Narrow" w:cstheme="minorHAnsi"/>
                <w:sz w:val="16"/>
                <w:szCs w:val="16"/>
              </w:rPr>
            </w:pPr>
          </w:p>
        </w:tc>
        <w:tc>
          <w:tcPr>
            <w:tcW w:w="1277" w:type="dxa"/>
            <w:tcBorders>
              <w:top w:val="single" w:sz="8" w:space="0" w:color="auto"/>
              <w:left w:val="single" w:sz="4" w:space="0" w:color="auto"/>
              <w:bottom w:val="single" w:sz="8" w:space="0" w:color="auto"/>
              <w:right w:val="single" w:sz="4" w:space="0" w:color="auto"/>
            </w:tcBorders>
            <w:vAlign w:val="center"/>
          </w:tcPr>
          <w:p w14:paraId="68410FF9" w14:textId="77777777" w:rsidR="003D34B4" w:rsidRPr="00362507" w:rsidRDefault="003D34B4" w:rsidP="00414536">
            <w:pPr>
              <w:spacing w:before="60" w:after="60"/>
              <w:ind w:leftChars="0" w:left="58" w:hanging="58"/>
              <w:jc w:val="center"/>
              <w:rPr>
                <w:rFonts w:ascii="Arial Narrow" w:hAnsi="Arial Narrow" w:cstheme="minorHAnsi"/>
                <w:color w:val="000000"/>
                <w:sz w:val="16"/>
                <w:szCs w:val="16"/>
                <w:lang w:val="en-US"/>
              </w:rPr>
            </w:pPr>
            <w:r w:rsidRPr="00362507">
              <w:rPr>
                <w:rFonts w:ascii="Arial Narrow" w:hAnsi="Arial Narrow" w:cstheme="minorHAnsi"/>
                <w:color w:val="000000"/>
                <w:sz w:val="16"/>
                <w:szCs w:val="16"/>
                <w:lang w:val="en-US"/>
              </w:rPr>
              <w:t>0</w:t>
            </w:r>
          </w:p>
        </w:tc>
        <w:tc>
          <w:tcPr>
            <w:tcW w:w="2125" w:type="dxa"/>
            <w:vMerge/>
            <w:tcBorders>
              <w:left w:val="single" w:sz="4" w:space="0" w:color="auto"/>
              <w:bottom w:val="single" w:sz="8" w:space="0" w:color="auto"/>
              <w:right w:val="single" w:sz="8" w:space="0" w:color="auto"/>
            </w:tcBorders>
            <w:noWrap/>
            <w:vAlign w:val="bottom"/>
          </w:tcPr>
          <w:p w14:paraId="230EB3ED" w14:textId="77777777" w:rsidR="003D34B4" w:rsidRPr="00362507"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362507" w14:paraId="3B5AC77A" w14:textId="77777777" w:rsidTr="00414536">
        <w:trPr>
          <w:trHeight w:val="476"/>
        </w:trPr>
        <w:tc>
          <w:tcPr>
            <w:tcW w:w="555" w:type="dxa"/>
            <w:vMerge w:val="restart"/>
            <w:tcBorders>
              <w:top w:val="single" w:sz="8" w:space="0" w:color="auto"/>
              <w:left w:val="single" w:sz="8" w:space="0" w:color="auto"/>
              <w:right w:val="single" w:sz="8" w:space="0" w:color="auto"/>
            </w:tcBorders>
            <w:noWrap/>
            <w:vAlign w:val="center"/>
          </w:tcPr>
          <w:p w14:paraId="15341487" w14:textId="77777777" w:rsidR="003D34B4" w:rsidRPr="00362507" w:rsidRDefault="003D34B4" w:rsidP="00414536">
            <w:pPr>
              <w:spacing w:before="60" w:after="60"/>
              <w:ind w:leftChars="0" w:left="58" w:hanging="58"/>
              <w:jc w:val="right"/>
              <w:rPr>
                <w:rFonts w:ascii="Arial Narrow" w:hAnsi="Arial Narrow" w:cstheme="minorHAnsi"/>
                <w:color w:val="000000"/>
                <w:sz w:val="16"/>
                <w:szCs w:val="16"/>
              </w:rPr>
            </w:pPr>
            <w:r w:rsidRPr="00362507">
              <w:rPr>
                <w:rFonts w:ascii="Arial Narrow" w:hAnsi="Arial Narrow" w:cstheme="minorHAnsi"/>
                <w:color w:val="000000"/>
                <w:sz w:val="16"/>
                <w:szCs w:val="16"/>
              </w:rPr>
              <w:t>4.2</w:t>
            </w:r>
          </w:p>
        </w:tc>
        <w:tc>
          <w:tcPr>
            <w:tcW w:w="1419" w:type="dxa"/>
            <w:vMerge/>
            <w:tcBorders>
              <w:left w:val="single" w:sz="8" w:space="0" w:color="auto"/>
              <w:right w:val="single" w:sz="4" w:space="0" w:color="auto"/>
            </w:tcBorders>
            <w:vAlign w:val="center"/>
          </w:tcPr>
          <w:p w14:paraId="0A044B53" w14:textId="77777777" w:rsidR="003D34B4" w:rsidRPr="00362507" w:rsidRDefault="003D34B4" w:rsidP="00414536">
            <w:pPr>
              <w:spacing w:before="60" w:after="60"/>
              <w:ind w:leftChars="0" w:left="58" w:hanging="58"/>
              <w:rPr>
                <w:rFonts w:ascii="Arial Narrow" w:hAnsi="Arial Narrow" w:cstheme="minorHAnsi"/>
                <w:b/>
                <w:bCs/>
                <w:color w:val="000000"/>
                <w:sz w:val="16"/>
                <w:szCs w:val="16"/>
              </w:rPr>
            </w:pPr>
          </w:p>
        </w:tc>
        <w:tc>
          <w:tcPr>
            <w:tcW w:w="1984" w:type="dxa"/>
            <w:vMerge w:val="restart"/>
            <w:tcBorders>
              <w:top w:val="single" w:sz="8" w:space="0" w:color="auto"/>
              <w:left w:val="nil"/>
              <w:right w:val="single" w:sz="4" w:space="0" w:color="auto"/>
            </w:tcBorders>
            <w:vAlign w:val="center"/>
          </w:tcPr>
          <w:p w14:paraId="61CA5F2E" w14:textId="77777777" w:rsidR="003D34B4" w:rsidRPr="00362507" w:rsidRDefault="003D34B4" w:rsidP="00414536">
            <w:pPr>
              <w:spacing w:before="60" w:after="60"/>
              <w:ind w:leftChars="19" w:left="56" w:hangingChars="9" w:hanging="14"/>
              <w:rPr>
                <w:rFonts w:ascii="Arial Narrow" w:hAnsi="Arial Narrow" w:cstheme="minorHAnsi"/>
                <w:color w:val="000000"/>
                <w:sz w:val="16"/>
                <w:szCs w:val="16"/>
              </w:rPr>
            </w:pPr>
            <w:r w:rsidRPr="00362507">
              <w:rPr>
                <w:rFonts w:ascii="Arial Narrow" w:hAnsi="Arial Narrow" w:cstheme="minorHAnsi"/>
                <w:sz w:val="16"/>
                <w:szCs w:val="16"/>
              </w:rPr>
              <w:t>Βαθμός προόδου διοικητικών ή άλλων ενεργειών</w:t>
            </w:r>
          </w:p>
        </w:tc>
        <w:tc>
          <w:tcPr>
            <w:tcW w:w="4814" w:type="dxa"/>
            <w:vMerge w:val="restart"/>
            <w:tcBorders>
              <w:top w:val="single" w:sz="8" w:space="0" w:color="auto"/>
              <w:left w:val="nil"/>
              <w:right w:val="single" w:sz="4" w:space="0" w:color="auto"/>
            </w:tcBorders>
            <w:vAlign w:val="center"/>
          </w:tcPr>
          <w:p w14:paraId="2BB2521C" w14:textId="77777777" w:rsidR="003D34B4" w:rsidRPr="004108A5" w:rsidRDefault="003D34B4" w:rsidP="00414536">
            <w:pPr>
              <w:spacing w:before="60" w:after="60"/>
              <w:ind w:leftChars="19" w:left="56" w:hangingChars="9" w:hanging="14"/>
              <w:jc w:val="both"/>
              <w:rPr>
                <w:rFonts w:ascii="Arial Narrow" w:hAnsi="Arial Narrow" w:cstheme="minorHAnsi"/>
                <w:sz w:val="16"/>
                <w:szCs w:val="16"/>
              </w:rPr>
            </w:pPr>
            <w:r w:rsidRPr="004108A5">
              <w:rPr>
                <w:rFonts w:ascii="Arial Narrow" w:hAnsi="Arial Narrow" w:cstheme="minorHAnsi"/>
                <w:sz w:val="16"/>
                <w:szCs w:val="16"/>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έγκριση από γνωμοδοτικά όργανα ή/και συμβούλια, περιβαλλοντικές </w:t>
            </w:r>
            <w:proofErr w:type="spellStart"/>
            <w:r w:rsidRPr="004108A5">
              <w:rPr>
                <w:rFonts w:ascii="Arial Narrow" w:hAnsi="Arial Narrow" w:cstheme="minorHAnsi"/>
                <w:sz w:val="16"/>
                <w:szCs w:val="16"/>
              </w:rPr>
              <w:t>αδειοδοτήσεις</w:t>
            </w:r>
            <w:proofErr w:type="spellEnd"/>
            <w:r w:rsidRPr="004108A5">
              <w:rPr>
                <w:rFonts w:ascii="Arial Narrow" w:hAnsi="Arial Narrow" w:cstheme="minorHAnsi"/>
                <w:sz w:val="16"/>
                <w:szCs w:val="16"/>
              </w:rPr>
              <w:t xml:space="preserve"> ή απαλλακτικό αυτών ανάλογα με την κατάταξη του έργου ή της δραστηριότητας, οικοδομικές άδειες, εγκρίσεις αρμόδιας αρχαιολογικής υπηρεσίας και υπηρεσίας δασών κ.λπ.). </w:t>
            </w:r>
          </w:p>
          <w:p w14:paraId="7304D350" w14:textId="77777777" w:rsidR="003D34B4" w:rsidRDefault="003D34B4" w:rsidP="00414536">
            <w:pPr>
              <w:spacing w:before="60" w:after="60"/>
              <w:ind w:leftChars="19" w:left="56" w:hangingChars="9" w:hanging="14"/>
              <w:jc w:val="both"/>
              <w:rPr>
                <w:rFonts w:ascii="Arial Narrow" w:hAnsi="Arial Narrow" w:cstheme="minorHAnsi"/>
                <w:sz w:val="16"/>
                <w:szCs w:val="16"/>
              </w:rPr>
            </w:pPr>
            <w:r w:rsidRPr="004108A5">
              <w:rPr>
                <w:rFonts w:ascii="Arial Narrow" w:hAnsi="Arial Narrow" w:cstheme="minorHAnsi"/>
                <w:bCs/>
                <w:sz w:val="16"/>
                <w:szCs w:val="16"/>
              </w:rPr>
              <w:t xml:space="preserve">Επίσης θα πρέπει να έχουν </w:t>
            </w:r>
            <w:r w:rsidRPr="004108A5">
              <w:rPr>
                <w:rFonts w:ascii="Arial Narrow" w:hAnsi="Arial Narrow" w:cstheme="minorHAnsi"/>
                <w:sz w:val="16"/>
                <w:szCs w:val="16"/>
              </w:rPr>
              <w:t xml:space="preserve">εξασφαλιστεί όλες οι απαιτούμενες </w:t>
            </w:r>
            <w:proofErr w:type="spellStart"/>
            <w:r w:rsidRPr="004108A5">
              <w:rPr>
                <w:rFonts w:ascii="Arial Narrow" w:hAnsi="Arial Narrow" w:cstheme="minorHAnsi"/>
                <w:sz w:val="16"/>
                <w:szCs w:val="16"/>
              </w:rPr>
              <w:t>αδειοδοτήσεις</w:t>
            </w:r>
            <w:proofErr w:type="spellEnd"/>
            <w:r w:rsidRPr="004108A5">
              <w:rPr>
                <w:rFonts w:ascii="Arial Narrow" w:hAnsi="Arial Narrow" w:cstheme="minorHAnsi"/>
                <w:sz w:val="16"/>
                <w:szCs w:val="16"/>
              </w:rPr>
              <w:t xml:space="preserve"> και εγκρίσεις για το σύνολο της πράξης, όπως προβλέπεται στην πρόσκληση</w:t>
            </w:r>
            <w:r w:rsidRPr="00433136">
              <w:rPr>
                <w:rFonts w:ascii="Arial Narrow" w:hAnsi="Arial Narrow" w:cstheme="minorHAnsi"/>
                <w:sz w:val="16"/>
                <w:szCs w:val="16"/>
              </w:rPr>
              <w:t>.</w:t>
            </w:r>
          </w:p>
          <w:p w14:paraId="1B2B876C" w14:textId="77777777" w:rsidR="003D34B4" w:rsidRDefault="003D34B4" w:rsidP="00414536">
            <w:pPr>
              <w:spacing w:before="60" w:after="60"/>
              <w:ind w:leftChars="19" w:left="56" w:hangingChars="9" w:hanging="14"/>
              <w:jc w:val="both"/>
              <w:rPr>
                <w:rFonts w:ascii="Arial Narrow" w:hAnsi="Arial Narrow" w:cstheme="minorHAnsi"/>
                <w:sz w:val="16"/>
                <w:szCs w:val="16"/>
              </w:rPr>
            </w:pPr>
            <w:r w:rsidRPr="007F2361">
              <w:rPr>
                <w:rFonts w:ascii="Arial Narrow" w:hAnsi="Arial Narrow" w:cstheme="minorHAnsi"/>
                <w:sz w:val="16"/>
                <w:szCs w:val="16"/>
              </w:rPr>
              <w:t xml:space="preserve">Απαιτείται περιβαλλοντική αδειοδότηση, εγκεκριμένο κτηματολόγιο </w:t>
            </w:r>
            <w:proofErr w:type="spellStart"/>
            <w:r w:rsidRPr="007F2361">
              <w:rPr>
                <w:rFonts w:ascii="Arial Narrow" w:hAnsi="Arial Narrow" w:cstheme="minorHAnsi"/>
                <w:sz w:val="16"/>
                <w:szCs w:val="16"/>
              </w:rPr>
              <w:t>απαλ</w:t>
            </w:r>
            <w:proofErr w:type="spellEnd"/>
            <w:r w:rsidRPr="007F2361">
              <w:rPr>
                <w:rFonts w:ascii="Arial Narrow" w:hAnsi="Arial Narrow" w:cstheme="minorHAnsi"/>
                <w:sz w:val="16"/>
                <w:szCs w:val="16"/>
              </w:rPr>
              <w:t>/</w:t>
            </w:r>
            <w:proofErr w:type="spellStart"/>
            <w:r w:rsidRPr="007F2361">
              <w:rPr>
                <w:rFonts w:ascii="Arial Narrow" w:hAnsi="Arial Narrow" w:cstheme="minorHAnsi"/>
                <w:sz w:val="16"/>
                <w:szCs w:val="16"/>
              </w:rPr>
              <w:t>σεων</w:t>
            </w:r>
            <w:proofErr w:type="spellEnd"/>
            <w:r w:rsidRPr="007F2361">
              <w:rPr>
                <w:rFonts w:ascii="Arial Narrow" w:hAnsi="Arial Narrow" w:cstheme="minorHAnsi"/>
                <w:sz w:val="16"/>
                <w:szCs w:val="16"/>
              </w:rPr>
              <w:t xml:space="preserve"> και έκδοση σχετικής απόφασης ή απαιτούμενες εγκρίσεις λοιπών φορέων για την έκδοση αυτής, χωρίς δημοσίευση στο ΦΕΚ της Κήρυξης Απαλλοτριώσεων.</w:t>
            </w:r>
          </w:p>
          <w:p w14:paraId="6FF6E850" w14:textId="77777777" w:rsidR="003D34B4" w:rsidRPr="00433136" w:rsidRDefault="003D34B4" w:rsidP="00414536">
            <w:pPr>
              <w:spacing w:before="60" w:after="60"/>
              <w:ind w:leftChars="19" w:left="56" w:hangingChars="9" w:hanging="14"/>
              <w:jc w:val="both"/>
              <w:rPr>
                <w:rFonts w:ascii="Arial Narrow" w:hAnsi="Arial Narrow" w:cstheme="minorHAnsi"/>
                <w:sz w:val="16"/>
                <w:szCs w:val="16"/>
              </w:rPr>
            </w:pPr>
            <w:r w:rsidRPr="00433136">
              <w:rPr>
                <w:rFonts w:ascii="Arial Narrow" w:hAnsi="Arial Narrow" w:cstheme="minorHAnsi"/>
                <w:sz w:val="16"/>
                <w:szCs w:val="16"/>
              </w:rPr>
              <w:t xml:space="preserve">Το κριτήριο λαμβάνει θετική αξιολόγηση </w:t>
            </w:r>
            <w:r>
              <w:rPr>
                <w:rFonts w:cstheme="minorHAnsi"/>
                <w:sz w:val="16"/>
                <w:szCs w:val="16"/>
              </w:rPr>
              <w:t xml:space="preserve">(ΝΑΙ) </w:t>
            </w:r>
            <w:r w:rsidRPr="00433136">
              <w:rPr>
                <w:rFonts w:ascii="Arial Narrow" w:hAnsi="Arial Narrow" w:cstheme="minorHAnsi"/>
                <w:sz w:val="16"/>
                <w:szCs w:val="16"/>
              </w:rPr>
              <w:t>εφόσον η τιμή είναι ≥ 5.</w:t>
            </w:r>
          </w:p>
        </w:tc>
        <w:tc>
          <w:tcPr>
            <w:tcW w:w="1567" w:type="dxa"/>
            <w:tcBorders>
              <w:top w:val="single" w:sz="8" w:space="0" w:color="auto"/>
              <w:left w:val="single" w:sz="4" w:space="0" w:color="auto"/>
              <w:bottom w:val="single" w:sz="8" w:space="0" w:color="auto"/>
              <w:right w:val="single" w:sz="4" w:space="0" w:color="auto"/>
            </w:tcBorders>
            <w:vAlign w:val="center"/>
          </w:tcPr>
          <w:p w14:paraId="6E3B3A19" w14:textId="77777777" w:rsidR="003D34B4" w:rsidRPr="00362507" w:rsidRDefault="003D34B4" w:rsidP="00414536">
            <w:pPr>
              <w:spacing w:before="60" w:after="60"/>
              <w:ind w:leftChars="19" w:left="56" w:hangingChars="9" w:hanging="14"/>
              <w:rPr>
                <w:rFonts w:ascii="Arial Narrow" w:hAnsi="Arial Narrow" w:cstheme="minorHAnsi"/>
                <w:sz w:val="16"/>
                <w:szCs w:val="16"/>
              </w:rPr>
            </w:pPr>
            <w:r w:rsidRPr="00C833FD">
              <w:rPr>
                <w:rFonts w:ascii="Arial Narrow" w:hAnsi="Arial Narrow" w:cstheme="minorHAnsi"/>
                <w:sz w:val="16"/>
                <w:szCs w:val="16"/>
              </w:rPr>
              <w:t>Πλήρης ύπαρξη διοικητικών ή άλλων ενεργειών που απαιτούνται</w:t>
            </w:r>
            <w:r>
              <w:rPr>
                <w:rFonts w:ascii="Arial Narrow" w:hAnsi="Arial Narrow" w:cstheme="minorHAnsi"/>
                <w:sz w:val="16"/>
                <w:szCs w:val="16"/>
              </w:rPr>
              <w:t>, ή να μην  απαιτούνται άλλες ενέργειες</w:t>
            </w:r>
            <w:r w:rsidRPr="00C833FD">
              <w:rPr>
                <w:rFonts w:ascii="Arial Narrow" w:hAnsi="Arial Narrow" w:cstheme="minorHAnsi"/>
                <w:color w:val="000000"/>
                <w:sz w:val="16"/>
                <w:szCs w:val="16"/>
              </w:rPr>
              <w:t xml:space="preserve"> </w:t>
            </w:r>
          </w:p>
        </w:tc>
        <w:tc>
          <w:tcPr>
            <w:tcW w:w="1133" w:type="dxa"/>
            <w:vMerge w:val="restart"/>
            <w:tcBorders>
              <w:top w:val="single" w:sz="4" w:space="0" w:color="auto"/>
              <w:left w:val="single" w:sz="4" w:space="0" w:color="auto"/>
              <w:right w:val="single" w:sz="4" w:space="0" w:color="auto"/>
            </w:tcBorders>
          </w:tcPr>
          <w:p w14:paraId="7130C6CB" w14:textId="77777777" w:rsidR="003D34B4" w:rsidRPr="00362507" w:rsidRDefault="003D34B4" w:rsidP="00414536">
            <w:pPr>
              <w:spacing w:before="720" w:after="60"/>
              <w:ind w:leftChars="0" w:left="58" w:hanging="58"/>
              <w:jc w:val="center"/>
              <w:rPr>
                <w:rFonts w:ascii="Arial Narrow" w:hAnsi="Arial Narrow" w:cstheme="minorHAnsi"/>
                <w:sz w:val="16"/>
                <w:szCs w:val="16"/>
              </w:rPr>
            </w:pPr>
          </w:p>
        </w:tc>
        <w:tc>
          <w:tcPr>
            <w:tcW w:w="1277" w:type="dxa"/>
            <w:tcBorders>
              <w:top w:val="single" w:sz="8" w:space="0" w:color="auto"/>
              <w:left w:val="single" w:sz="4" w:space="0" w:color="auto"/>
              <w:bottom w:val="single" w:sz="8" w:space="0" w:color="auto"/>
              <w:right w:val="single" w:sz="4" w:space="0" w:color="auto"/>
            </w:tcBorders>
            <w:vAlign w:val="center"/>
          </w:tcPr>
          <w:p w14:paraId="7747415E" w14:textId="77777777" w:rsidR="003D34B4" w:rsidRPr="00C833FD" w:rsidRDefault="003D34B4" w:rsidP="00414536">
            <w:pPr>
              <w:spacing w:before="60" w:after="60"/>
              <w:ind w:leftChars="0" w:left="58" w:hanging="58"/>
              <w:jc w:val="center"/>
              <w:rPr>
                <w:rFonts w:ascii="Arial Narrow" w:hAnsi="Arial Narrow" w:cstheme="minorHAnsi"/>
                <w:color w:val="000000"/>
                <w:sz w:val="16"/>
                <w:szCs w:val="16"/>
              </w:rPr>
            </w:pPr>
            <w:r>
              <w:rPr>
                <w:rFonts w:ascii="Arial Narrow" w:hAnsi="Arial Narrow" w:cstheme="minorHAnsi"/>
                <w:color w:val="000000"/>
                <w:sz w:val="16"/>
                <w:szCs w:val="16"/>
                <w:lang w:val="en-US"/>
              </w:rPr>
              <w:t>1</w:t>
            </w:r>
            <w:r>
              <w:rPr>
                <w:rFonts w:ascii="Arial Narrow" w:hAnsi="Arial Narrow" w:cstheme="minorHAnsi"/>
                <w:color w:val="000000"/>
                <w:sz w:val="16"/>
                <w:szCs w:val="16"/>
              </w:rPr>
              <w:t>0</w:t>
            </w:r>
          </w:p>
        </w:tc>
        <w:tc>
          <w:tcPr>
            <w:tcW w:w="2125" w:type="dxa"/>
            <w:vMerge w:val="restart"/>
            <w:tcBorders>
              <w:top w:val="single" w:sz="8" w:space="0" w:color="auto"/>
              <w:left w:val="single" w:sz="4" w:space="0" w:color="auto"/>
              <w:right w:val="single" w:sz="8" w:space="0" w:color="auto"/>
            </w:tcBorders>
            <w:noWrap/>
            <w:vAlign w:val="bottom"/>
          </w:tcPr>
          <w:p w14:paraId="03A3BB72" w14:textId="77777777" w:rsidR="003D34B4" w:rsidRPr="00362507"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362507" w14:paraId="3EFBA1E4" w14:textId="77777777" w:rsidTr="00414536">
        <w:trPr>
          <w:trHeight w:val="475"/>
        </w:trPr>
        <w:tc>
          <w:tcPr>
            <w:tcW w:w="555" w:type="dxa"/>
            <w:vMerge/>
            <w:tcBorders>
              <w:left w:val="single" w:sz="8" w:space="0" w:color="auto"/>
              <w:right w:val="single" w:sz="8" w:space="0" w:color="auto"/>
            </w:tcBorders>
            <w:noWrap/>
            <w:vAlign w:val="bottom"/>
          </w:tcPr>
          <w:p w14:paraId="24A35C9A" w14:textId="77777777" w:rsidR="003D34B4" w:rsidRPr="00362507" w:rsidRDefault="003D34B4" w:rsidP="00414536">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8" w:space="0" w:color="auto"/>
              <w:right w:val="single" w:sz="4" w:space="0" w:color="auto"/>
            </w:tcBorders>
            <w:vAlign w:val="center"/>
          </w:tcPr>
          <w:p w14:paraId="2A244C26" w14:textId="77777777" w:rsidR="003D34B4" w:rsidRPr="00362507" w:rsidRDefault="003D34B4" w:rsidP="00414536">
            <w:pPr>
              <w:spacing w:before="60" w:after="60"/>
              <w:ind w:leftChars="0" w:left="58" w:hanging="58"/>
              <w:rPr>
                <w:rFonts w:ascii="Arial Narrow" w:hAnsi="Arial Narrow" w:cstheme="minorHAnsi"/>
                <w:b/>
                <w:bCs/>
                <w:color w:val="000000"/>
                <w:sz w:val="16"/>
                <w:szCs w:val="16"/>
              </w:rPr>
            </w:pPr>
          </w:p>
        </w:tc>
        <w:tc>
          <w:tcPr>
            <w:tcW w:w="1984" w:type="dxa"/>
            <w:vMerge/>
            <w:tcBorders>
              <w:left w:val="nil"/>
              <w:right w:val="single" w:sz="4" w:space="0" w:color="auto"/>
            </w:tcBorders>
            <w:vAlign w:val="center"/>
          </w:tcPr>
          <w:p w14:paraId="4D8A1D3A" w14:textId="77777777" w:rsidR="003D34B4" w:rsidRPr="00362507" w:rsidRDefault="003D34B4" w:rsidP="00414536">
            <w:pPr>
              <w:spacing w:before="60" w:after="60"/>
              <w:ind w:leftChars="19" w:left="56" w:hangingChars="9" w:hanging="14"/>
              <w:rPr>
                <w:rFonts w:ascii="Arial Narrow" w:hAnsi="Arial Narrow" w:cstheme="minorHAnsi"/>
                <w:sz w:val="16"/>
                <w:szCs w:val="16"/>
              </w:rPr>
            </w:pPr>
          </w:p>
        </w:tc>
        <w:tc>
          <w:tcPr>
            <w:tcW w:w="4814" w:type="dxa"/>
            <w:vMerge/>
            <w:tcBorders>
              <w:left w:val="nil"/>
              <w:right w:val="single" w:sz="4" w:space="0" w:color="auto"/>
            </w:tcBorders>
          </w:tcPr>
          <w:p w14:paraId="46902897" w14:textId="77777777" w:rsidR="003D34B4" w:rsidRPr="00362507" w:rsidRDefault="003D34B4" w:rsidP="00414536">
            <w:pPr>
              <w:spacing w:before="60"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8" w:space="0" w:color="auto"/>
              <w:right w:val="single" w:sz="4" w:space="0" w:color="auto"/>
            </w:tcBorders>
            <w:vAlign w:val="center"/>
          </w:tcPr>
          <w:p w14:paraId="2371FFA0" w14:textId="77777777" w:rsidR="003D34B4" w:rsidRPr="00362507" w:rsidRDefault="003D34B4" w:rsidP="00414536">
            <w:pPr>
              <w:spacing w:before="60" w:after="60"/>
              <w:ind w:leftChars="19" w:left="56" w:hangingChars="9" w:hanging="14"/>
              <w:rPr>
                <w:rFonts w:ascii="Arial Narrow" w:hAnsi="Arial Narrow" w:cstheme="minorHAnsi"/>
                <w:sz w:val="16"/>
                <w:szCs w:val="16"/>
              </w:rPr>
            </w:pPr>
            <w:r w:rsidRPr="00C833FD">
              <w:rPr>
                <w:rFonts w:ascii="Arial Narrow" w:hAnsi="Arial Narrow" w:cstheme="minorHAnsi"/>
                <w:sz w:val="16"/>
                <w:szCs w:val="16"/>
              </w:rPr>
              <w:t>Ύπαρξη διοικητικών ή άλλων ενεργειών που απαιτούνται αλλά με ελλείψεις</w:t>
            </w:r>
          </w:p>
        </w:tc>
        <w:tc>
          <w:tcPr>
            <w:tcW w:w="1133" w:type="dxa"/>
            <w:vMerge/>
            <w:tcBorders>
              <w:left w:val="single" w:sz="4" w:space="0" w:color="auto"/>
              <w:right w:val="single" w:sz="4" w:space="0" w:color="auto"/>
            </w:tcBorders>
            <w:vAlign w:val="center"/>
          </w:tcPr>
          <w:p w14:paraId="67685DA3" w14:textId="77777777" w:rsidR="003D34B4" w:rsidRPr="00362507" w:rsidRDefault="003D34B4" w:rsidP="00414536">
            <w:pPr>
              <w:spacing w:before="60" w:after="60"/>
              <w:ind w:leftChars="0" w:left="58" w:hanging="58"/>
              <w:jc w:val="center"/>
              <w:rPr>
                <w:rFonts w:ascii="Arial Narrow" w:hAnsi="Arial Narrow" w:cstheme="minorHAnsi"/>
                <w:sz w:val="16"/>
                <w:szCs w:val="16"/>
              </w:rPr>
            </w:pPr>
          </w:p>
        </w:tc>
        <w:tc>
          <w:tcPr>
            <w:tcW w:w="1277" w:type="dxa"/>
            <w:tcBorders>
              <w:top w:val="single" w:sz="8" w:space="0" w:color="auto"/>
              <w:left w:val="single" w:sz="4" w:space="0" w:color="auto"/>
              <w:bottom w:val="single" w:sz="8" w:space="0" w:color="auto"/>
              <w:right w:val="single" w:sz="4" w:space="0" w:color="auto"/>
            </w:tcBorders>
            <w:vAlign w:val="center"/>
          </w:tcPr>
          <w:p w14:paraId="29DD1F1E" w14:textId="77777777" w:rsidR="003D34B4" w:rsidRPr="00362507" w:rsidRDefault="003D34B4" w:rsidP="00414536">
            <w:pPr>
              <w:spacing w:before="60" w:after="60"/>
              <w:ind w:leftChars="0" w:left="58" w:hanging="58"/>
              <w:jc w:val="center"/>
              <w:rPr>
                <w:rFonts w:ascii="Arial Narrow" w:hAnsi="Arial Narrow" w:cstheme="minorHAnsi"/>
                <w:color w:val="000000"/>
                <w:sz w:val="16"/>
                <w:szCs w:val="16"/>
                <w:lang w:val="en-US"/>
              </w:rPr>
            </w:pPr>
            <w:r w:rsidRPr="00362507">
              <w:rPr>
                <w:rFonts w:ascii="Arial Narrow" w:hAnsi="Arial Narrow" w:cstheme="minorHAnsi"/>
                <w:color w:val="000000"/>
                <w:sz w:val="16"/>
                <w:szCs w:val="16"/>
              </w:rPr>
              <w:t>5</w:t>
            </w:r>
          </w:p>
        </w:tc>
        <w:tc>
          <w:tcPr>
            <w:tcW w:w="2125" w:type="dxa"/>
            <w:vMerge/>
            <w:tcBorders>
              <w:left w:val="single" w:sz="4" w:space="0" w:color="auto"/>
              <w:right w:val="single" w:sz="8" w:space="0" w:color="auto"/>
            </w:tcBorders>
            <w:noWrap/>
            <w:vAlign w:val="bottom"/>
          </w:tcPr>
          <w:p w14:paraId="22FF80C4" w14:textId="77777777" w:rsidR="003D34B4" w:rsidRPr="00362507"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362507" w14:paraId="09C26495" w14:textId="77777777" w:rsidTr="00414536">
        <w:trPr>
          <w:trHeight w:val="475"/>
        </w:trPr>
        <w:tc>
          <w:tcPr>
            <w:tcW w:w="555" w:type="dxa"/>
            <w:vMerge/>
            <w:tcBorders>
              <w:left w:val="single" w:sz="8" w:space="0" w:color="auto"/>
              <w:bottom w:val="single" w:sz="4" w:space="0" w:color="auto"/>
              <w:right w:val="single" w:sz="8" w:space="0" w:color="auto"/>
            </w:tcBorders>
            <w:noWrap/>
            <w:vAlign w:val="bottom"/>
          </w:tcPr>
          <w:p w14:paraId="567E74A1" w14:textId="77777777" w:rsidR="003D34B4" w:rsidRPr="00362507" w:rsidRDefault="003D34B4" w:rsidP="00414536">
            <w:pPr>
              <w:spacing w:before="60" w:after="60"/>
              <w:ind w:leftChars="0" w:left="58" w:hanging="58"/>
              <w:jc w:val="right"/>
              <w:rPr>
                <w:rFonts w:ascii="Arial Narrow" w:hAnsi="Arial Narrow" w:cstheme="minorHAnsi"/>
                <w:color w:val="000000"/>
                <w:sz w:val="16"/>
                <w:szCs w:val="16"/>
              </w:rPr>
            </w:pPr>
          </w:p>
        </w:tc>
        <w:tc>
          <w:tcPr>
            <w:tcW w:w="1419" w:type="dxa"/>
            <w:vMerge/>
            <w:tcBorders>
              <w:left w:val="single" w:sz="8" w:space="0" w:color="auto"/>
              <w:bottom w:val="single" w:sz="4" w:space="0" w:color="auto"/>
              <w:right w:val="single" w:sz="4" w:space="0" w:color="auto"/>
            </w:tcBorders>
            <w:vAlign w:val="center"/>
          </w:tcPr>
          <w:p w14:paraId="4C4D254C" w14:textId="77777777" w:rsidR="003D34B4" w:rsidRPr="00362507" w:rsidRDefault="003D34B4" w:rsidP="00414536">
            <w:pPr>
              <w:spacing w:before="60" w:after="60"/>
              <w:ind w:leftChars="0" w:left="58" w:hanging="58"/>
              <w:rPr>
                <w:rFonts w:ascii="Arial Narrow" w:hAnsi="Arial Narrow" w:cstheme="minorHAnsi"/>
                <w:b/>
                <w:bCs/>
                <w:color w:val="000000"/>
                <w:sz w:val="16"/>
                <w:szCs w:val="16"/>
              </w:rPr>
            </w:pPr>
          </w:p>
        </w:tc>
        <w:tc>
          <w:tcPr>
            <w:tcW w:w="1984" w:type="dxa"/>
            <w:vMerge/>
            <w:tcBorders>
              <w:left w:val="nil"/>
              <w:bottom w:val="single" w:sz="4" w:space="0" w:color="auto"/>
              <w:right w:val="single" w:sz="4" w:space="0" w:color="auto"/>
            </w:tcBorders>
            <w:vAlign w:val="center"/>
          </w:tcPr>
          <w:p w14:paraId="469CA229" w14:textId="77777777" w:rsidR="003D34B4" w:rsidRPr="00362507" w:rsidRDefault="003D34B4" w:rsidP="00414536">
            <w:pPr>
              <w:spacing w:before="60" w:after="60"/>
              <w:ind w:leftChars="19" w:left="56" w:hangingChars="9" w:hanging="14"/>
              <w:rPr>
                <w:rFonts w:ascii="Arial Narrow" w:hAnsi="Arial Narrow" w:cstheme="minorHAnsi"/>
                <w:sz w:val="16"/>
                <w:szCs w:val="16"/>
              </w:rPr>
            </w:pPr>
          </w:p>
        </w:tc>
        <w:tc>
          <w:tcPr>
            <w:tcW w:w="4814" w:type="dxa"/>
            <w:vMerge/>
            <w:tcBorders>
              <w:left w:val="nil"/>
              <w:bottom w:val="single" w:sz="4" w:space="0" w:color="auto"/>
              <w:right w:val="single" w:sz="4" w:space="0" w:color="auto"/>
            </w:tcBorders>
          </w:tcPr>
          <w:p w14:paraId="0205D8AA" w14:textId="77777777" w:rsidR="003D34B4" w:rsidRPr="00362507" w:rsidRDefault="003D34B4" w:rsidP="00414536">
            <w:pPr>
              <w:spacing w:before="60" w:after="60"/>
              <w:ind w:leftChars="19" w:left="56" w:hangingChars="9" w:hanging="14"/>
              <w:rPr>
                <w:rFonts w:ascii="Arial Narrow" w:hAnsi="Arial Narrow" w:cstheme="minorHAnsi"/>
                <w:sz w:val="16"/>
                <w:szCs w:val="16"/>
              </w:rPr>
            </w:pPr>
          </w:p>
        </w:tc>
        <w:tc>
          <w:tcPr>
            <w:tcW w:w="1567" w:type="dxa"/>
            <w:tcBorders>
              <w:top w:val="single" w:sz="8" w:space="0" w:color="auto"/>
              <w:left w:val="single" w:sz="4" w:space="0" w:color="auto"/>
              <w:bottom w:val="single" w:sz="4" w:space="0" w:color="auto"/>
              <w:right w:val="single" w:sz="4" w:space="0" w:color="auto"/>
            </w:tcBorders>
            <w:vAlign w:val="center"/>
          </w:tcPr>
          <w:p w14:paraId="35559619" w14:textId="77777777" w:rsidR="003D34B4" w:rsidRPr="00362507" w:rsidRDefault="003D34B4" w:rsidP="00414536">
            <w:pPr>
              <w:spacing w:before="60" w:after="60"/>
              <w:ind w:leftChars="19" w:left="56" w:hangingChars="9" w:hanging="14"/>
              <w:rPr>
                <w:rFonts w:ascii="Arial Narrow" w:hAnsi="Arial Narrow" w:cstheme="minorHAnsi"/>
                <w:sz w:val="16"/>
                <w:szCs w:val="16"/>
              </w:rPr>
            </w:pPr>
            <w:r w:rsidRPr="00C833FD">
              <w:rPr>
                <w:rFonts w:ascii="Arial Narrow" w:hAnsi="Arial Narrow" w:cstheme="minorHAnsi"/>
                <w:color w:val="000000"/>
                <w:sz w:val="16"/>
                <w:szCs w:val="16"/>
              </w:rPr>
              <w:t xml:space="preserve"> Μη ύπαρξη διοικητικών ή άλλων ενεργειών που απαιτούνται.</w:t>
            </w:r>
          </w:p>
        </w:tc>
        <w:tc>
          <w:tcPr>
            <w:tcW w:w="1133" w:type="dxa"/>
            <w:vMerge/>
            <w:tcBorders>
              <w:left w:val="single" w:sz="4" w:space="0" w:color="auto"/>
              <w:bottom w:val="single" w:sz="4" w:space="0" w:color="auto"/>
              <w:right w:val="single" w:sz="4" w:space="0" w:color="auto"/>
            </w:tcBorders>
            <w:vAlign w:val="center"/>
          </w:tcPr>
          <w:p w14:paraId="2F6C1A99" w14:textId="77777777" w:rsidR="003D34B4" w:rsidRPr="00362507" w:rsidRDefault="003D34B4" w:rsidP="00414536">
            <w:pPr>
              <w:spacing w:before="60" w:after="60"/>
              <w:ind w:leftChars="0" w:left="58" w:hanging="58"/>
              <w:jc w:val="center"/>
              <w:rPr>
                <w:rFonts w:ascii="Arial Narrow" w:hAnsi="Arial Narrow" w:cstheme="minorHAnsi"/>
                <w:sz w:val="16"/>
                <w:szCs w:val="16"/>
              </w:rPr>
            </w:pPr>
          </w:p>
        </w:tc>
        <w:tc>
          <w:tcPr>
            <w:tcW w:w="1277" w:type="dxa"/>
            <w:tcBorders>
              <w:top w:val="single" w:sz="8" w:space="0" w:color="auto"/>
              <w:left w:val="single" w:sz="4" w:space="0" w:color="auto"/>
              <w:bottom w:val="single" w:sz="8" w:space="0" w:color="auto"/>
              <w:right w:val="single" w:sz="4" w:space="0" w:color="auto"/>
            </w:tcBorders>
            <w:vAlign w:val="center"/>
          </w:tcPr>
          <w:p w14:paraId="61451E12" w14:textId="77777777" w:rsidR="003D34B4" w:rsidRPr="00362507" w:rsidRDefault="003D34B4" w:rsidP="00414536">
            <w:pPr>
              <w:spacing w:before="60" w:after="60"/>
              <w:ind w:leftChars="0" w:left="58" w:hanging="58"/>
              <w:jc w:val="center"/>
              <w:rPr>
                <w:rFonts w:ascii="Arial Narrow" w:hAnsi="Arial Narrow" w:cstheme="minorHAnsi"/>
                <w:color w:val="000000"/>
                <w:sz w:val="16"/>
                <w:szCs w:val="16"/>
                <w:lang w:val="en-US"/>
              </w:rPr>
            </w:pPr>
            <w:r>
              <w:rPr>
                <w:rFonts w:ascii="Arial Narrow" w:hAnsi="Arial Narrow" w:cstheme="minorHAnsi"/>
                <w:color w:val="000000"/>
                <w:sz w:val="16"/>
                <w:szCs w:val="16"/>
              </w:rPr>
              <w:t>0</w:t>
            </w:r>
          </w:p>
        </w:tc>
        <w:tc>
          <w:tcPr>
            <w:tcW w:w="2125" w:type="dxa"/>
            <w:vMerge/>
            <w:tcBorders>
              <w:left w:val="single" w:sz="4" w:space="0" w:color="auto"/>
              <w:bottom w:val="single" w:sz="4" w:space="0" w:color="auto"/>
              <w:right w:val="single" w:sz="8" w:space="0" w:color="auto"/>
            </w:tcBorders>
            <w:noWrap/>
            <w:vAlign w:val="bottom"/>
          </w:tcPr>
          <w:p w14:paraId="339F851C" w14:textId="77777777" w:rsidR="003D34B4" w:rsidRPr="00362507"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362507" w14:paraId="15C45A11" w14:textId="77777777" w:rsidTr="00414536">
        <w:trPr>
          <w:trHeight w:val="231"/>
        </w:trPr>
        <w:tc>
          <w:tcPr>
            <w:tcW w:w="8772" w:type="dxa"/>
            <w:gridSpan w:val="4"/>
            <w:vMerge w:val="restart"/>
            <w:tcBorders>
              <w:top w:val="single" w:sz="4" w:space="0" w:color="auto"/>
              <w:left w:val="single" w:sz="4" w:space="0" w:color="auto"/>
              <w:bottom w:val="single" w:sz="4" w:space="0" w:color="auto"/>
              <w:right w:val="single" w:sz="4" w:space="0" w:color="auto"/>
            </w:tcBorders>
            <w:noWrap/>
            <w:vAlign w:val="center"/>
          </w:tcPr>
          <w:p w14:paraId="019960B4" w14:textId="77777777" w:rsidR="003D34B4" w:rsidRPr="00362507" w:rsidRDefault="003D34B4" w:rsidP="00414536">
            <w:pPr>
              <w:spacing w:before="60" w:after="60"/>
              <w:ind w:leftChars="0" w:left="58" w:hanging="58"/>
              <w:rPr>
                <w:rFonts w:ascii="Arial Narrow" w:hAnsi="Arial Narrow" w:cstheme="minorHAnsi"/>
                <w:sz w:val="16"/>
                <w:szCs w:val="16"/>
              </w:rPr>
            </w:pPr>
            <w:r w:rsidRPr="004108A5">
              <w:rPr>
                <w:rFonts w:ascii="Arial Narrow" w:hAnsi="Arial Narrow" w:cstheme="minorHAnsi"/>
                <w:b/>
                <w:sz w:val="16"/>
                <w:szCs w:val="16"/>
              </w:rPr>
              <w:t>ΠΡΟΫΠΟΘΕΣΗ ΘΕΤΙΚΗΣ ΑΞΙΟΛΟΓΗΣΗΣ:</w:t>
            </w:r>
            <w:r w:rsidRPr="004108A5">
              <w:rPr>
                <w:rFonts w:ascii="Arial Narrow" w:hAnsi="Arial Narrow" w:cstheme="minorHAnsi"/>
                <w:sz w:val="16"/>
                <w:szCs w:val="16"/>
              </w:rPr>
              <w:t xml:space="preserve"> </w:t>
            </w:r>
            <w:r w:rsidRPr="004108A5">
              <w:t xml:space="preserve"> </w:t>
            </w:r>
            <w:r w:rsidRPr="004108A5">
              <w:rPr>
                <w:rFonts w:ascii="Arial Narrow" w:hAnsi="Arial Narrow" w:cstheme="minorHAnsi"/>
                <w:sz w:val="16"/>
                <w:szCs w:val="16"/>
              </w:rPr>
              <w:t>Η Πράξη θα πρέπει να λαμβάνει θετική τιμή "ΝΑΙ"  σε όλα τα κριτήρια.</w:t>
            </w:r>
          </w:p>
        </w:tc>
        <w:tc>
          <w:tcPr>
            <w:tcW w:w="1567" w:type="dxa"/>
            <w:vMerge w:val="restart"/>
            <w:tcBorders>
              <w:top w:val="single" w:sz="4" w:space="0" w:color="auto"/>
              <w:left w:val="single" w:sz="4" w:space="0" w:color="auto"/>
              <w:right w:val="single" w:sz="4" w:space="0" w:color="auto"/>
            </w:tcBorders>
            <w:vAlign w:val="center"/>
          </w:tcPr>
          <w:p w14:paraId="741F922F" w14:textId="77777777" w:rsidR="003D34B4" w:rsidRPr="00362507" w:rsidRDefault="003D34B4" w:rsidP="00414536">
            <w:pPr>
              <w:spacing w:before="60" w:after="60"/>
              <w:ind w:leftChars="0" w:left="58" w:hanging="58"/>
              <w:jc w:val="center"/>
              <w:rPr>
                <w:rFonts w:ascii="Arial Narrow" w:hAnsi="Arial Narrow" w:cstheme="minorHAnsi"/>
                <w:b/>
                <w:sz w:val="16"/>
                <w:szCs w:val="16"/>
              </w:rPr>
            </w:pPr>
            <w:r w:rsidRPr="00362507">
              <w:rPr>
                <w:rFonts w:ascii="Arial Narrow" w:hAnsi="Arial Narrow" w:cstheme="minorHAnsi"/>
                <w:b/>
                <w:color w:val="000000"/>
                <w:sz w:val="16"/>
                <w:szCs w:val="16"/>
              </w:rPr>
              <w:t>ΕΚΠΛΗΡΩΣΗ ΚΡΙΤΗΡΙΩΝ ΟΜΑΔΑΣ 4</w:t>
            </w:r>
          </w:p>
        </w:tc>
        <w:tc>
          <w:tcPr>
            <w:tcW w:w="1133" w:type="dxa"/>
            <w:tcBorders>
              <w:top w:val="single" w:sz="4" w:space="0" w:color="auto"/>
              <w:left w:val="single" w:sz="4" w:space="0" w:color="auto"/>
              <w:right w:val="single" w:sz="4" w:space="0" w:color="auto"/>
            </w:tcBorders>
            <w:vAlign w:val="center"/>
          </w:tcPr>
          <w:p w14:paraId="7A380923" w14:textId="77777777" w:rsidR="003D34B4" w:rsidRPr="00362507" w:rsidRDefault="003D34B4" w:rsidP="00414536">
            <w:pPr>
              <w:spacing w:before="60" w:after="60"/>
              <w:ind w:leftChars="0" w:left="58" w:hanging="58"/>
              <w:jc w:val="center"/>
              <w:rPr>
                <w:rFonts w:ascii="Arial Narrow" w:hAnsi="Arial Narrow" w:cstheme="minorHAnsi"/>
                <w:b/>
                <w:color w:val="000000"/>
                <w:sz w:val="16"/>
                <w:szCs w:val="16"/>
              </w:rPr>
            </w:pPr>
            <w:r w:rsidRPr="00362507">
              <w:rPr>
                <w:rFonts w:ascii="Arial Narrow" w:hAnsi="Arial Narrow" w:cstheme="minorHAnsi"/>
                <w:b/>
                <w:color w:val="000000"/>
                <w:sz w:val="16"/>
                <w:szCs w:val="16"/>
              </w:rPr>
              <w:t>ΝΑΙ</w:t>
            </w:r>
          </w:p>
        </w:tc>
        <w:tc>
          <w:tcPr>
            <w:tcW w:w="1277" w:type="dxa"/>
            <w:vMerge w:val="restart"/>
            <w:tcBorders>
              <w:top w:val="single" w:sz="8" w:space="0" w:color="auto"/>
              <w:left w:val="single" w:sz="4" w:space="0" w:color="auto"/>
              <w:right w:val="single" w:sz="4" w:space="0" w:color="auto"/>
            </w:tcBorders>
          </w:tcPr>
          <w:p w14:paraId="52C37707" w14:textId="77777777" w:rsidR="003D34B4" w:rsidRPr="00362507"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val="restart"/>
            <w:tcBorders>
              <w:top w:val="single" w:sz="4" w:space="0" w:color="auto"/>
              <w:left w:val="single" w:sz="4" w:space="0" w:color="auto"/>
              <w:bottom w:val="single" w:sz="4" w:space="0" w:color="auto"/>
              <w:right w:val="single" w:sz="4" w:space="0" w:color="auto"/>
            </w:tcBorders>
            <w:noWrap/>
            <w:vAlign w:val="bottom"/>
          </w:tcPr>
          <w:p w14:paraId="2FBA365D" w14:textId="77777777" w:rsidR="003D34B4" w:rsidRPr="00362507" w:rsidRDefault="003D34B4" w:rsidP="00414536">
            <w:pPr>
              <w:spacing w:before="60" w:after="60"/>
              <w:ind w:leftChars="0" w:left="58" w:hanging="58"/>
              <w:jc w:val="right"/>
              <w:rPr>
                <w:rFonts w:ascii="Arial Narrow" w:hAnsi="Arial Narrow" w:cstheme="minorHAnsi"/>
                <w:color w:val="000000"/>
                <w:sz w:val="16"/>
                <w:szCs w:val="16"/>
              </w:rPr>
            </w:pPr>
          </w:p>
        </w:tc>
      </w:tr>
      <w:tr w:rsidR="003D34B4" w:rsidRPr="00362507" w14:paraId="30A74AFD" w14:textId="77777777" w:rsidTr="00414536">
        <w:trPr>
          <w:trHeight w:val="231"/>
        </w:trPr>
        <w:tc>
          <w:tcPr>
            <w:tcW w:w="8772" w:type="dxa"/>
            <w:gridSpan w:val="4"/>
            <w:vMerge/>
            <w:tcBorders>
              <w:left w:val="single" w:sz="4" w:space="0" w:color="auto"/>
              <w:bottom w:val="single" w:sz="4" w:space="0" w:color="auto"/>
              <w:right w:val="single" w:sz="4" w:space="0" w:color="auto"/>
            </w:tcBorders>
            <w:noWrap/>
            <w:vAlign w:val="center"/>
          </w:tcPr>
          <w:p w14:paraId="28BFEE35" w14:textId="77777777" w:rsidR="003D34B4" w:rsidRPr="00362507" w:rsidRDefault="003D34B4" w:rsidP="00414536">
            <w:pPr>
              <w:spacing w:before="60" w:after="60"/>
              <w:ind w:leftChars="0" w:left="58" w:hanging="58"/>
              <w:rPr>
                <w:rFonts w:ascii="Arial Narrow" w:hAnsi="Arial Narrow" w:cstheme="minorHAnsi"/>
                <w:b/>
                <w:color w:val="000000"/>
                <w:sz w:val="16"/>
                <w:szCs w:val="16"/>
              </w:rPr>
            </w:pPr>
          </w:p>
        </w:tc>
        <w:tc>
          <w:tcPr>
            <w:tcW w:w="1567" w:type="dxa"/>
            <w:vMerge/>
            <w:tcBorders>
              <w:left w:val="single" w:sz="4" w:space="0" w:color="auto"/>
              <w:bottom w:val="single" w:sz="4" w:space="0" w:color="auto"/>
              <w:right w:val="single" w:sz="4" w:space="0" w:color="auto"/>
            </w:tcBorders>
            <w:vAlign w:val="center"/>
          </w:tcPr>
          <w:p w14:paraId="66222B49" w14:textId="77777777" w:rsidR="003D34B4" w:rsidRPr="00362507" w:rsidRDefault="003D34B4" w:rsidP="00414536">
            <w:pPr>
              <w:spacing w:before="60" w:after="60"/>
              <w:ind w:leftChars="0" w:left="58" w:hanging="58"/>
              <w:jc w:val="center"/>
              <w:rPr>
                <w:rFonts w:ascii="Arial Narrow" w:hAnsi="Arial Narrow" w:cstheme="minorHAnsi"/>
                <w:b/>
                <w:color w:val="000000"/>
                <w:sz w:val="16"/>
                <w:szCs w:val="16"/>
              </w:rPr>
            </w:pPr>
          </w:p>
        </w:tc>
        <w:tc>
          <w:tcPr>
            <w:tcW w:w="1133" w:type="dxa"/>
            <w:tcBorders>
              <w:left w:val="single" w:sz="4" w:space="0" w:color="auto"/>
              <w:bottom w:val="single" w:sz="4" w:space="0" w:color="auto"/>
              <w:right w:val="single" w:sz="4" w:space="0" w:color="auto"/>
            </w:tcBorders>
            <w:vAlign w:val="center"/>
          </w:tcPr>
          <w:p w14:paraId="47E38D06" w14:textId="77777777" w:rsidR="003D34B4" w:rsidRPr="00362507" w:rsidRDefault="003D34B4" w:rsidP="00414536">
            <w:pPr>
              <w:spacing w:before="60" w:after="60"/>
              <w:ind w:leftChars="0" w:left="58" w:hanging="58"/>
              <w:jc w:val="center"/>
              <w:rPr>
                <w:rFonts w:ascii="Arial Narrow" w:hAnsi="Arial Narrow" w:cstheme="minorHAnsi"/>
                <w:b/>
                <w:color w:val="000000"/>
                <w:sz w:val="16"/>
                <w:szCs w:val="16"/>
              </w:rPr>
            </w:pPr>
            <w:r w:rsidRPr="00362507">
              <w:rPr>
                <w:rFonts w:ascii="Arial Narrow" w:hAnsi="Arial Narrow" w:cstheme="minorHAnsi"/>
                <w:b/>
                <w:color w:val="000000"/>
                <w:sz w:val="16"/>
                <w:szCs w:val="16"/>
              </w:rPr>
              <w:t>ΟΧΙ</w:t>
            </w:r>
          </w:p>
        </w:tc>
        <w:tc>
          <w:tcPr>
            <w:tcW w:w="1277" w:type="dxa"/>
            <w:vMerge/>
            <w:tcBorders>
              <w:left w:val="single" w:sz="4" w:space="0" w:color="auto"/>
              <w:bottom w:val="single" w:sz="4" w:space="0" w:color="auto"/>
              <w:right w:val="single" w:sz="4" w:space="0" w:color="auto"/>
            </w:tcBorders>
          </w:tcPr>
          <w:p w14:paraId="7FA60288" w14:textId="77777777" w:rsidR="003D34B4" w:rsidRPr="00362507" w:rsidRDefault="003D34B4" w:rsidP="00414536">
            <w:pPr>
              <w:spacing w:before="60" w:after="60"/>
              <w:ind w:leftChars="0" w:left="58" w:hanging="58"/>
              <w:jc w:val="right"/>
              <w:rPr>
                <w:rFonts w:ascii="Arial Narrow" w:hAnsi="Arial Narrow" w:cstheme="minorHAnsi"/>
                <w:color w:val="000000"/>
                <w:sz w:val="16"/>
                <w:szCs w:val="16"/>
              </w:rPr>
            </w:pPr>
          </w:p>
        </w:tc>
        <w:tc>
          <w:tcPr>
            <w:tcW w:w="2125" w:type="dxa"/>
            <w:vMerge/>
            <w:tcBorders>
              <w:left w:val="single" w:sz="4" w:space="0" w:color="auto"/>
              <w:bottom w:val="single" w:sz="4" w:space="0" w:color="auto"/>
              <w:right w:val="single" w:sz="4" w:space="0" w:color="auto"/>
            </w:tcBorders>
            <w:noWrap/>
            <w:vAlign w:val="bottom"/>
          </w:tcPr>
          <w:p w14:paraId="1EBC1611" w14:textId="77777777" w:rsidR="003D34B4" w:rsidRPr="00362507" w:rsidRDefault="003D34B4" w:rsidP="00414536">
            <w:pPr>
              <w:spacing w:before="60" w:after="60"/>
              <w:ind w:leftChars="0" w:left="58" w:hanging="58"/>
              <w:jc w:val="right"/>
              <w:rPr>
                <w:rFonts w:ascii="Arial Narrow" w:hAnsi="Arial Narrow" w:cstheme="minorHAnsi"/>
                <w:color w:val="000000"/>
                <w:sz w:val="16"/>
                <w:szCs w:val="16"/>
              </w:rPr>
            </w:pPr>
          </w:p>
        </w:tc>
      </w:tr>
    </w:tbl>
    <w:p w14:paraId="6F463B04" w14:textId="77777777" w:rsidR="000A1DC8" w:rsidRPr="004324FC" w:rsidRDefault="000A1DC8" w:rsidP="004339D0">
      <w:pPr>
        <w:pStyle w:val="20"/>
        <w:rPr>
          <w:b w:val="0"/>
        </w:rPr>
      </w:pPr>
    </w:p>
    <w:sectPr w:rsidR="000A1DC8" w:rsidRPr="004324FC" w:rsidSect="009C7BA7">
      <w:headerReference w:type="default" r:id="rId20"/>
      <w:pgSz w:w="16838" w:h="11906" w:orient="landscape"/>
      <w:pgMar w:top="1276" w:right="993" w:bottom="17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534D6" w14:textId="77777777" w:rsidR="00414536" w:rsidRDefault="00414536" w:rsidP="005C5FDA">
      <w:pPr>
        <w:ind w:left="-9" w:hanging="79"/>
      </w:pPr>
      <w:r>
        <w:separator/>
      </w:r>
    </w:p>
  </w:endnote>
  <w:endnote w:type="continuationSeparator" w:id="0">
    <w:p w14:paraId="310525F0" w14:textId="77777777" w:rsidR="00414536" w:rsidRDefault="00414536" w:rsidP="005C5FDA">
      <w:pPr>
        <w:ind w:left="-9" w:hanging="79"/>
      </w:pPr>
      <w:r>
        <w:continuationSeparator/>
      </w:r>
    </w:p>
  </w:endnote>
  <w:endnote w:type="continuationNotice" w:id="1">
    <w:p w14:paraId="1C2B5ABF" w14:textId="77777777" w:rsidR="00414536" w:rsidRDefault="00414536">
      <w:pPr>
        <w:ind w:left="-9" w:hanging="7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343C5" w14:textId="77777777" w:rsidR="00414536" w:rsidRDefault="006E7C19" w:rsidP="005C5FDA">
    <w:pPr>
      <w:pStyle w:val="af6"/>
      <w:ind w:left="-9" w:hanging="79"/>
      <w:jc w:val="center"/>
    </w:pPr>
    <w:r>
      <w:pict w14:anchorId="6921A651">
        <v:rect id="_x0000_i1025" style="width:0;height:1.5pt" o:hralign="center" o:hrstd="t" o:hr="t" fillcolor="#a0a0a0" stroked="f"/>
      </w:pict>
    </w:r>
  </w:p>
  <w:p w14:paraId="6AF664B8" w14:textId="77777777" w:rsidR="00414536" w:rsidRDefault="00414536" w:rsidP="00B46559">
    <w:pPr>
      <w:pStyle w:val="af6"/>
      <w:tabs>
        <w:tab w:val="clear" w:pos="8306"/>
        <w:tab w:val="right" w:pos="8789"/>
      </w:tabs>
      <w:ind w:left="-9" w:hanging="79"/>
    </w:pPr>
    <w:r w:rsidRPr="00983CE1">
      <w:rPr>
        <w:noProof/>
      </w:rPr>
      <w:drawing>
        <wp:inline distT="0" distB="0" distL="0" distR="0" wp14:anchorId="4B69B595" wp14:editId="3167FB08">
          <wp:extent cx="3171825" cy="523875"/>
          <wp:effectExtent l="0" t="0" r="9525" b="9525"/>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4C32C" w14:textId="77777777" w:rsidR="00414536" w:rsidRDefault="006E7C19" w:rsidP="005C5FDA">
    <w:pPr>
      <w:pStyle w:val="af6"/>
      <w:ind w:left="-9" w:hanging="79"/>
      <w:jc w:val="center"/>
    </w:pPr>
    <w:r>
      <w:pict w14:anchorId="70F2097A">
        <v:rect id="_x0000_i1026" style="width:0;height:1.5pt" o:hralign="center" o:hrstd="t" o:hr="t" fillcolor="#a0a0a0" stroked="f"/>
      </w:pict>
    </w:r>
  </w:p>
  <w:p w14:paraId="301B5C95" w14:textId="77777777" w:rsidR="00414536" w:rsidRDefault="00414536" w:rsidP="005C5FDA">
    <w:pPr>
      <w:pStyle w:val="af6"/>
      <w:ind w:left="-9" w:hanging="79"/>
      <w:jc w:val="center"/>
    </w:pPr>
    <w:r>
      <w:fldChar w:fldCharType="begin"/>
    </w:r>
    <w:r>
      <w:instrText>PAGE   \* MERGEFORMAT</w:instrText>
    </w:r>
    <w:r>
      <w:fldChar w:fldCharType="separate"/>
    </w:r>
    <w:r>
      <w:rPr>
        <w:noProof/>
      </w:rPr>
      <w:t>3</w:t>
    </w:r>
    <w:r>
      <w:fldChar w:fldCharType="end"/>
    </w:r>
  </w:p>
  <w:p w14:paraId="24BB928D" w14:textId="77777777" w:rsidR="00414536" w:rsidRDefault="00414536"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414536" w14:paraId="4E5C4910" w14:textId="77777777" w:rsidTr="00B251FF">
      <w:trPr>
        <w:cantSplit/>
      </w:trPr>
      <w:tc>
        <w:tcPr>
          <w:tcW w:w="7433" w:type="dxa"/>
          <w:tcBorders>
            <w:top w:val="nil"/>
            <w:left w:val="nil"/>
            <w:bottom w:val="nil"/>
            <w:right w:val="nil"/>
          </w:tcBorders>
          <w:shd w:val="clear" w:color="auto" w:fill="FFFFFF"/>
        </w:tcPr>
        <w:p w14:paraId="4FAEDB12" w14:textId="29D5BFF7" w:rsidR="00414536" w:rsidRPr="00914C85" w:rsidRDefault="00414536"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1E660F89" wp14:editId="7ADA755F">
                <wp:extent cx="2562225" cy="428625"/>
                <wp:effectExtent l="0" t="0" r="9525" b="9525"/>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02172E6A" w14:textId="6E7A7B3E" w:rsidR="00414536" w:rsidRDefault="00414536" w:rsidP="00B251FF">
          <w:pPr>
            <w:keepLines/>
            <w:widowControl w:val="0"/>
            <w:autoSpaceDE w:val="0"/>
            <w:autoSpaceDN w:val="0"/>
            <w:adjustRightInd w:val="0"/>
            <w:ind w:left="-2" w:hanging="86"/>
            <w:jc w:val="right"/>
            <w:rPr>
              <w:rFonts w:ascii="Tahoma" w:hAnsi="Tahoma" w:cs="Tahoma"/>
              <w:color w:val="000000"/>
              <w:sz w:val="20"/>
              <w:szCs w:val="20"/>
            </w:rPr>
          </w:pPr>
          <w:r>
            <w:rPr>
              <w:rFonts w:ascii="Arial" w:hAnsi="Arial" w:cs="Arial"/>
              <w:noProof/>
              <w:sz w:val="24"/>
              <w:szCs w:val="24"/>
            </w:rPr>
            <w:drawing>
              <wp:inline distT="0" distB="0" distL="0" distR="0" wp14:anchorId="4C6EBF54" wp14:editId="4D3B13FC">
                <wp:extent cx="1352550" cy="419100"/>
                <wp:effectExtent l="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33C80A4" w14:textId="40D5F9AB" w:rsidR="00414536" w:rsidRDefault="00414536" w:rsidP="00B251FF">
    <w:pPr>
      <w:pStyle w:val="af6"/>
      <w:ind w:leftChars="0" w:left="0" w:firstLineChars="0"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414536" w14:paraId="4E49D192" w14:textId="77777777" w:rsidTr="0031038B">
      <w:trPr>
        <w:cantSplit/>
      </w:trPr>
      <w:tc>
        <w:tcPr>
          <w:tcW w:w="7433" w:type="dxa"/>
          <w:tcBorders>
            <w:top w:val="nil"/>
            <w:left w:val="nil"/>
            <w:bottom w:val="nil"/>
            <w:right w:val="nil"/>
          </w:tcBorders>
          <w:shd w:val="clear" w:color="auto" w:fill="FFFFFF"/>
        </w:tcPr>
        <w:p w14:paraId="2D2A736A" w14:textId="1A48C4EE" w:rsidR="00414536" w:rsidRPr="00914C85" w:rsidRDefault="00414536"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407CE7B3" wp14:editId="49A6AD07">
                <wp:extent cx="2562225" cy="428625"/>
                <wp:effectExtent l="0" t="0" r="9525" b="9525"/>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509A660D" w14:textId="2D9BCFA6" w:rsidR="00414536" w:rsidRDefault="00414536"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12D18E95" wp14:editId="06094B56">
                <wp:extent cx="1352550" cy="419100"/>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49BD510" w14:textId="39A0AE39" w:rsidR="00414536" w:rsidRPr="0031038B" w:rsidRDefault="00414536"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3C2015" w14:textId="77777777" w:rsidR="00414536" w:rsidRDefault="00414536" w:rsidP="005C5FDA">
      <w:pPr>
        <w:ind w:left="-9" w:hanging="79"/>
      </w:pPr>
      <w:r>
        <w:separator/>
      </w:r>
    </w:p>
  </w:footnote>
  <w:footnote w:type="continuationSeparator" w:id="0">
    <w:p w14:paraId="49E30FB1" w14:textId="77777777" w:rsidR="00414536" w:rsidRDefault="00414536" w:rsidP="005C5FDA">
      <w:pPr>
        <w:ind w:left="-9" w:hanging="79"/>
      </w:pPr>
      <w:r>
        <w:continuationSeparator/>
      </w:r>
    </w:p>
  </w:footnote>
  <w:footnote w:type="continuationNotice" w:id="1">
    <w:p w14:paraId="2780F7AC" w14:textId="77777777" w:rsidR="00414536" w:rsidRDefault="00414536">
      <w:pPr>
        <w:ind w:left="-9" w:hanging="79"/>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BC998" w14:textId="77777777" w:rsidR="00414536" w:rsidRDefault="00414536"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F7F4E" w14:textId="77777777" w:rsidR="00414536" w:rsidRPr="00481A9B" w:rsidRDefault="00414536"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9956B" w14:textId="77777777" w:rsidR="00414536" w:rsidRDefault="00414536"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4A5C2" w14:textId="77777777" w:rsidR="00414536" w:rsidRPr="00606092" w:rsidRDefault="00414536" w:rsidP="00606092">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C9F76" w14:textId="77777777" w:rsidR="00414536" w:rsidRPr="00BF01B3" w:rsidRDefault="00414536" w:rsidP="00BF01B3">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10B1F" w14:textId="4BD1D298" w:rsidR="00414536" w:rsidRPr="00481A9B" w:rsidRDefault="00414536" w:rsidP="00B46559">
    <w:pPr>
      <w:pStyle w:val="af5"/>
      <w:ind w:left="-9" w:hanging="79"/>
      <w:jc w:val="right"/>
    </w:pPr>
    <w:r w:rsidRPr="003B4DD5">
      <w:t xml:space="preserve">Δράση </w:t>
    </w:r>
    <w:r>
      <w:rPr>
        <w:lang w:val="en-US"/>
      </w:rPr>
      <w:t>4B.</w:t>
    </w:r>
    <w:r>
      <w:t>ιβ.1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58A7DF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0235CCB"/>
    <w:multiLevelType w:val="hybridMultilevel"/>
    <w:tmpl w:val="330806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A6D1F48"/>
    <w:multiLevelType w:val="multilevel"/>
    <w:tmpl w:val="95D6DF46"/>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6"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FB832C2"/>
    <w:multiLevelType w:val="hybridMultilevel"/>
    <w:tmpl w:val="11F64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4EEA3C7A"/>
    <w:multiLevelType w:val="hybridMultilevel"/>
    <w:tmpl w:val="3FF63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3"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7"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0"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74F16BC"/>
    <w:multiLevelType w:val="hybridMultilevel"/>
    <w:tmpl w:val="AEA46986"/>
    <w:lvl w:ilvl="0" w:tplc="419C487C">
      <w:start w:val="5"/>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4"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7"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16"/>
  </w:num>
  <w:num w:numId="2">
    <w:abstractNumId w:val="27"/>
  </w:num>
  <w:num w:numId="3">
    <w:abstractNumId w:val="0"/>
  </w:num>
  <w:num w:numId="4">
    <w:abstractNumId w:val="6"/>
  </w:num>
  <w:num w:numId="5">
    <w:abstractNumId w:val="29"/>
  </w:num>
  <w:num w:numId="6">
    <w:abstractNumId w:val="2"/>
  </w:num>
  <w:num w:numId="7">
    <w:abstractNumId w:val="32"/>
  </w:num>
  <w:num w:numId="8">
    <w:abstractNumId w:val="20"/>
  </w:num>
  <w:num w:numId="9">
    <w:abstractNumId w:val="34"/>
  </w:num>
  <w:num w:numId="10">
    <w:abstractNumId w:val="25"/>
  </w:num>
  <w:num w:numId="11">
    <w:abstractNumId w:val="14"/>
  </w:num>
  <w:num w:numId="12">
    <w:abstractNumId w:val="15"/>
  </w:num>
  <w:num w:numId="13">
    <w:abstractNumId w:val="37"/>
  </w:num>
  <w:num w:numId="14">
    <w:abstractNumId w:val="33"/>
  </w:num>
  <w:num w:numId="15">
    <w:abstractNumId w:val="28"/>
  </w:num>
  <w:num w:numId="16">
    <w:abstractNumId w:val="17"/>
  </w:num>
  <w:num w:numId="17">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9"/>
  </w:num>
  <w:num w:numId="20">
    <w:abstractNumId w:val="24"/>
  </w:num>
  <w:num w:numId="21">
    <w:abstractNumId w:val="8"/>
  </w:num>
  <w:num w:numId="22">
    <w:abstractNumId w:val="4"/>
  </w:num>
  <w:num w:numId="23">
    <w:abstractNumId w:val="9"/>
  </w:num>
  <w:num w:numId="24">
    <w:abstractNumId w:val="30"/>
  </w:num>
  <w:num w:numId="25">
    <w:abstractNumId w:val="36"/>
  </w:num>
  <w:num w:numId="26">
    <w:abstractNumId w:val="13"/>
  </w:num>
  <w:num w:numId="27">
    <w:abstractNumId w:val="5"/>
  </w:num>
  <w:num w:numId="28">
    <w:abstractNumId w:val="35"/>
  </w:num>
  <w:num w:numId="29">
    <w:abstractNumId w:val="21"/>
  </w:num>
  <w:num w:numId="30">
    <w:abstractNumId w:val="22"/>
  </w:num>
  <w:num w:numId="31">
    <w:abstractNumId w:val="10"/>
  </w:num>
  <w:num w:numId="32">
    <w:abstractNumId w:val="23"/>
  </w:num>
  <w:num w:numId="33">
    <w:abstractNumId w:val="12"/>
  </w:num>
  <w:num w:numId="34">
    <w:abstractNumId w:val="18"/>
  </w:num>
  <w:num w:numId="35">
    <w:abstractNumId w:val="3"/>
  </w:num>
  <w:num w:numId="36">
    <w:abstractNumId w:val="31"/>
  </w:num>
  <w:num w:numId="37">
    <w:abstractNumId w:val="7"/>
  </w:num>
  <w:num w:numId="38">
    <w:abstractNumId w:val="26"/>
  </w:num>
  <w:num w:numId="39">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1024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9D0"/>
    <w:rsid w:val="00000CFE"/>
    <w:rsid w:val="00002847"/>
    <w:rsid w:val="0000432D"/>
    <w:rsid w:val="00006B98"/>
    <w:rsid w:val="00007F96"/>
    <w:rsid w:val="00010C45"/>
    <w:rsid w:val="0001285C"/>
    <w:rsid w:val="00014002"/>
    <w:rsid w:val="00015230"/>
    <w:rsid w:val="00015785"/>
    <w:rsid w:val="0001695A"/>
    <w:rsid w:val="00016F9C"/>
    <w:rsid w:val="00017AEB"/>
    <w:rsid w:val="00017E21"/>
    <w:rsid w:val="00021467"/>
    <w:rsid w:val="00032E3C"/>
    <w:rsid w:val="00033D36"/>
    <w:rsid w:val="000358F2"/>
    <w:rsid w:val="00035AC9"/>
    <w:rsid w:val="00035B45"/>
    <w:rsid w:val="00035C0D"/>
    <w:rsid w:val="00035E8D"/>
    <w:rsid w:val="00036F0B"/>
    <w:rsid w:val="00044981"/>
    <w:rsid w:val="00045401"/>
    <w:rsid w:val="000508E8"/>
    <w:rsid w:val="00050ACE"/>
    <w:rsid w:val="00056A81"/>
    <w:rsid w:val="00057771"/>
    <w:rsid w:val="00060AD5"/>
    <w:rsid w:val="00060DC5"/>
    <w:rsid w:val="00063629"/>
    <w:rsid w:val="00065EC5"/>
    <w:rsid w:val="00070A4C"/>
    <w:rsid w:val="00072E31"/>
    <w:rsid w:val="0007443C"/>
    <w:rsid w:val="00074B05"/>
    <w:rsid w:val="0007546A"/>
    <w:rsid w:val="000758C3"/>
    <w:rsid w:val="00075DF8"/>
    <w:rsid w:val="00083743"/>
    <w:rsid w:val="00083A24"/>
    <w:rsid w:val="00085596"/>
    <w:rsid w:val="000874AB"/>
    <w:rsid w:val="00091B50"/>
    <w:rsid w:val="00092FAD"/>
    <w:rsid w:val="000957D5"/>
    <w:rsid w:val="00097ADE"/>
    <w:rsid w:val="000A170F"/>
    <w:rsid w:val="000A1D33"/>
    <w:rsid w:val="000A1DC8"/>
    <w:rsid w:val="000A4605"/>
    <w:rsid w:val="000A7F6E"/>
    <w:rsid w:val="000B6A2A"/>
    <w:rsid w:val="000C1A2E"/>
    <w:rsid w:val="000C344E"/>
    <w:rsid w:val="000C56F0"/>
    <w:rsid w:val="000C674C"/>
    <w:rsid w:val="000D30C4"/>
    <w:rsid w:val="000D3C80"/>
    <w:rsid w:val="000D4ED1"/>
    <w:rsid w:val="000D75E8"/>
    <w:rsid w:val="000E48E9"/>
    <w:rsid w:val="000E4F22"/>
    <w:rsid w:val="000F2878"/>
    <w:rsid w:val="000F4AF7"/>
    <w:rsid w:val="000F511B"/>
    <w:rsid w:val="000F6A2E"/>
    <w:rsid w:val="001003C9"/>
    <w:rsid w:val="00100995"/>
    <w:rsid w:val="0010511F"/>
    <w:rsid w:val="00112ABA"/>
    <w:rsid w:val="001136AC"/>
    <w:rsid w:val="001136C2"/>
    <w:rsid w:val="00113CAE"/>
    <w:rsid w:val="0011439A"/>
    <w:rsid w:val="00114883"/>
    <w:rsid w:val="00114B5B"/>
    <w:rsid w:val="0011501B"/>
    <w:rsid w:val="00115418"/>
    <w:rsid w:val="00117435"/>
    <w:rsid w:val="00122D4C"/>
    <w:rsid w:val="0012397B"/>
    <w:rsid w:val="00123C21"/>
    <w:rsid w:val="00124A16"/>
    <w:rsid w:val="00125907"/>
    <w:rsid w:val="001264D4"/>
    <w:rsid w:val="001268DB"/>
    <w:rsid w:val="00126B52"/>
    <w:rsid w:val="001400FE"/>
    <w:rsid w:val="001409D0"/>
    <w:rsid w:val="00141E52"/>
    <w:rsid w:val="001424D2"/>
    <w:rsid w:val="00144536"/>
    <w:rsid w:val="001447D2"/>
    <w:rsid w:val="001449E7"/>
    <w:rsid w:val="00144D01"/>
    <w:rsid w:val="00144E20"/>
    <w:rsid w:val="0014626D"/>
    <w:rsid w:val="00147082"/>
    <w:rsid w:val="00147F0C"/>
    <w:rsid w:val="00153418"/>
    <w:rsid w:val="0015359C"/>
    <w:rsid w:val="00157316"/>
    <w:rsid w:val="001613C7"/>
    <w:rsid w:val="00161574"/>
    <w:rsid w:val="001626D0"/>
    <w:rsid w:val="00165DF9"/>
    <w:rsid w:val="00171A02"/>
    <w:rsid w:val="00175EF8"/>
    <w:rsid w:val="00181101"/>
    <w:rsid w:val="00183F0C"/>
    <w:rsid w:val="001842BF"/>
    <w:rsid w:val="001902E8"/>
    <w:rsid w:val="00190C59"/>
    <w:rsid w:val="0019464A"/>
    <w:rsid w:val="0019558F"/>
    <w:rsid w:val="001A0042"/>
    <w:rsid w:val="001A1BA2"/>
    <w:rsid w:val="001A2FA0"/>
    <w:rsid w:val="001A3009"/>
    <w:rsid w:val="001A3941"/>
    <w:rsid w:val="001B2FA0"/>
    <w:rsid w:val="001B31A6"/>
    <w:rsid w:val="001B32B7"/>
    <w:rsid w:val="001B4B41"/>
    <w:rsid w:val="001B5586"/>
    <w:rsid w:val="001B7560"/>
    <w:rsid w:val="001B7E92"/>
    <w:rsid w:val="001C08DD"/>
    <w:rsid w:val="001C1E9B"/>
    <w:rsid w:val="001C2E21"/>
    <w:rsid w:val="001C2E87"/>
    <w:rsid w:val="001C2F00"/>
    <w:rsid w:val="001C4A6A"/>
    <w:rsid w:val="001C5FC5"/>
    <w:rsid w:val="001C6506"/>
    <w:rsid w:val="001D1830"/>
    <w:rsid w:val="001D4FA0"/>
    <w:rsid w:val="001E0491"/>
    <w:rsid w:val="001E1117"/>
    <w:rsid w:val="001E2D59"/>
    <w:rsid w:val="001E5DEC"/>
    <w:rsid w:val="001E6B7E"/>
    <w:rsid w:val="001E79AF"/>
    <w:rsid w:val="001F565A"/>
    <w:rsid w:val="001F591F"/>
    <w:rsid w:val="001F7737"/>
    <w:rsid w:val="00203501"/>
    <w:rsid w:val="002051E5"/>
    <w:rsid w:val="002057D2"/>
    <w:rsid w:val="00210746"/>
    <w:rsid w:val="002114E9"/>
    <w:rsid w:val="00215DA7"/>
    <w:rsid w:val="00215E7C"/>
    <w:rsid w:val="00217D86"/>
    <w:rsid w:val="00223039"/>
    <w:rsid w:val="002230C1"/>
    <w:rsid w:val="00223DF2"/>
    <w:rsid w:val="00224B31"/>
    <w:rsid w:val="0022500B"/>
    <w:rsid w:val="0022537A"/>
    <w:rsid w:val="00231368"/>
    <w:rsid w:val="00231715"/>
    <w:rsid w:val="00231C2B"/>
    <w:rsid w:val="0023267B"/>
    <w:rsid w:val="0023326E"/>
    <w:rsid w:val="002336A1"/>
    <w:rsid w:val="00233EB3"/>
    <w:rsid w:val="00235BC7"/>
    <w:rsid w:val="00236F8D"/>
    <w:rsid w:val="00242BF3"/>
    <w:rsid w:val="00243C4F"/>
    <w:rsid w:val="00243F03"/>
    <w:rsid w:val="002443A2"/>
    <w:rsid w:val="002503C3"/>
    <w:rsid w:val="002504D1"/>
    <w:rsid w:val="00251466"/>
    <w:rsid w:val="002519D8"/>
    <w:rsid w:val="00251A01"/>
    <w:rsid w:val="002520A9"/>
    <w:rsid w:val="00253756"/>
    <w:rsid w:val="00256811"/>
    <w:rsid w:val="00256E2F"/>
    <w:rsid w:val="00260395"/>
    <w:rsid w:val="00262A94"/>
    <w:rsid w:val="002633C7"/>
    <w:rsid w:val="002675AE"/>
    <w:rsid w:val="0027189B"/>
    <w:rsid w:val="00272368"/>
    <w:rsid w:val="0027377B"/>
    <w:rsid w:val="0027545B"/>
    <w:rsid w:val="00275E89"/>
    <w:rsid w:val="0027656D"/>
    <w:rsid w:val="00277582"/>
    <w:rsid w:val="00277892"/>
    <w:rsid w:val="002810F4"/>
    <w:rsid w:val="00281D5F"/>
    <w:rsid w:val="00282D65"/>
    <w:rsid w:val="002832CC"/>
    <w:rsid w:val="00283D09"/>
    <w:rsid w:val="00283EE4"/>
    <w:rsid w:val="002859F7"/>
    <w:rsid w:val="00285D30"/>
    <w:rsid w:val="00287CE2"/>
    <w:rsid w:val="002A4877"/>
    <w:rsid w:val="002A4B78"/>
    <w:rsid w:val="002A66FA"/>
    <w:rsid w:val="002B1392"/>
    <w:rsid w:val="002B3DC1"/>
    <w:rsid w:val="002B3EC8"/>
    <w:rsid w:val="002B5C53"/>
    <w:rsid w:val="002B7569"/>
    <w:rsid w:val="002C03E8"/>
    <w:rsid w:val="002C1808"/>
    <w:rsid w:val="002C2268"/>
    <w:rsid w:val="002C29C5"/>
    <w:rsid w:val="002C39E0"/>
    <w:rsid w:val="002C3AC3"/>
    <w:rsid w:val="002D05CC"/>
    <w:rsid w:val="002D4A01"/>
    <w:rsid w:val="002D71E5"/>
    <w:rsid w:val="002E0425"/>
    <w:rsid w:val="002E2690"/>
    <w:rsid w:val="002E6590"/>
    <w:rsid w:val="002F079B"/>
    <w:rsid w:val="002F28E0"/>
    <w:rsid w:val="002F2B71"/>
    <w:rsid w:val="002F2C38"/>
    <w:rsid w:val="002F5E0C"/>
    <w:rsid w:val="002F6556"/>
    <w:rsid w:val="002F67D1"/>
    <w:rsid w:val="00303046"/>
    <w:rsid w:val="00303EF1"/>
    <w:rsid w:val="0031038B"/>
    <w:rsid w:val="00312A4B"/>
    <w:rsid w:val="00312B4A"/>
    <w:rsid w:val="00314E11"/>
    <w:rsid w:val="00315E24"/>
    <w:rsid w:val="0031765E"/>
    <w:rsid w:val="00324293"/>
    <w:rsid w:val="003247CC"/>
    <w:rsid w:val="00324AA8"/>
    <w:rsid w:val="00326166"/>
    <w:rsid w:val="0032718F"/>
    <w:rsid w:val="00327912"/>
    <w:rsid w:val="0032799E"/>
    <w:rsid w:val="00327A80"/>
    <w:rsid w:val="00330116"/>
    <w:rsid w:val="00330D72"/>
    <w:rsid w:val="003329B3"/>
    <w:rsid w:val="00332BC1"/>
    <w:rsid w:val="003331CA"/>
    <w:rsid w:val="00333611"/>
    <w:rsid w:val="003337DA"/>
    <w:rsid w:val="00340AF9"/>
    <w:rsid w:val="00341777"/>
    <w:rsid w:val="00350E99"/>
    <w:rsid w:val="003513E7"/>
    <w:rsid w:val="00354EA7"/>
    <w:rsid w:val="00355EC0"/>
    <w:rsid w:val="00360DA1"/>
    <w:rsid w:val="00361755"/>
    <w:rsid w:val="00362507"/>
    <w:rsid w:val="00362515"/>
    <w:rsid w:val="003640D1"/>
    <w:rsid w:val="00371E3D"/>
    <w:rsid w:val="00374728"/>
    <w:rsid w:val="00377450"/>
    <w:rsid w:val="00382D5A"/>
    <w:rsid w:val="00383526"/>
    <w:rsid w:val="00384527"/>
    <w:rsid w:val="00384A8E"/>
    <w:rsid w:val="00385268"/>
    <w:rsid w:val="00385E2C"/>
    <w:rsid w:val="00385F6F"/>
    <w:rsid w:val="00387A6D"/>
    <w:rsid w:val="00390FAE"/>
    <w:rsid w:val="00392048"/>
    <w:rsid w:val="0039240C"/>
    <w:rsid w:val="00392A89"/>
    <w:rsid w:val="0039641B"/>
    <w:rsid w:val="003A1A3F"/>
    <w:rsid w:val="003A2197"/>
    <w:rsid w:val="003A2478"/>
    <w:rsid w:val="003A5533"/>
    <w:rsid w:val="003A7A6C"/>
    <w:rsid w:val="003B16D5"/>
    <w:rsid w:val="003B4420"/>
    <w:rsid w:val="003B4D9C"/>
    <w:rsid w:val="003B4DD5"/>
    <w:rsid w:val="003B65BE"/>
    <w:rsid w:val="003B76AB"/>
    <w:rsid w:val="003B7B21"/>
    <w:rsid w:val="003C0D71"/>
    <w:rsid w:val="003C43B1"/>
    <w:rsid w:val="003C4C1A"/>
    <w:rsid w:val="003C6A3C"/>
    <w:rsid w:val="003D29B2"/>
    <w:rsid w:val="003D34B4"/>
    <w:rsid w:val="003D3E91"/>
    <w:rsid w:val="003D3EAC"/>
    <w:rsid w:val="003D608F"/>
    <w:rsid w:val="003E2AE0"/>
    <w:rsid w:val="003E45FF"/>
    <w:rsid w:val="003F1AC7"/>
    <w:rsid w:val="003F29DC"/>
    <w:rsid w:val="003F5AC7"/>
    <w:rsid w:val="003F7297"/>
    <w:rsid w:val="003F72DF"/>
    <w:rsid w:val="003F7AA4"/>
    <w:rsid w:val="00400EC4"/>
    <w:rsid w:val="004010D4"/>
    <w:rsid w:val="00414536"/>
    <w:rsid w:val="004155EF"/>
    <w:rsid w:val="00422CD1"/>
    <w:rsid w:val="00430AB4"/>
    <w:rsid w:val="004324FC"/>
    <w:rsid w:val="00433136"/>
    <w:rsid w:val="004339D0"/>
    <w:rsid w:val="00436DC6"/>
    <w:rsid w:val="004404CC"/>
    <w:rsid w:val="004412CA"/>
    <w:rsid w:val="00441837"/>
    <w:rsid w:val="0044463E"/>
    <w:rsid w:val="00446D3F"/>
    <w:rsid w:val="004519A7"/>
    <w:rsid w:val="00451C2E"/>
    <w:rsid w:val="00451F28"/>
    <w:rsid w:val="00453113"/>
    <w:rsid w:val="00455D98"/>
    <w:rsid w:val="00456DFB"/>
    <w:rsid w:val="0045725F"/>
    <w:rsid w:val="004576CD"/>
    <w:rsid w:val="00462B63"/>
    <w:rsid w:val="004638A1"/>
    <w:rsid w:val="00466758"/>
    <w:rsid w:val="00467A8C"/>
    <w:rsid w:val="00471A2D"/>
    <w:rsid w:val="0047213F"/>
    <w:rsid w:val="00473632"/>
    <w:rsid w:val="00476A49"/>
    <w:rsid w:val="0047751D"/>
    <w:rsid w:val="00477937"/>
    <w:rsid w:val="00481A9B"/>
    <w:rsid w:val="0048272F"/>
    <w:rsid w:val="004878FA"/>
    <w:rsid w:val="00491D7E"/>
    <w:rsid w:val="004A1A0E"/>
    <w:rsid w:val="004A3A41"/>
    <w:rsid w:val="004A7F97"/>
    <w:rsid w:val="004B7208"/>
    <w:rsid w:val="004C0731"/>
    <w:rsid w:val="004C160B"/>
    <w:rsid w:val="004C1DC7"/>
    <w:rsid w:val="004C24BD"/>
    <w:rsid w:val="004C490B"/>
    <w:rsid w:val="004C4C36"/>
    <w:rsid w:val="004C4CEC"/>
    <w:rsid w:val="004C5FE2"/>
    <w:rsid w:val="004C6445"/>
    <w:rsid w:val="004C7A1D"/>
    <w:rsid w:val="004D2149"/>
    <w:rsid w:val="004D4178"/>
    <w:rsid w:val="004D7489"/>
    <w:rsid w:val="004D7F8A"/>
    <w:rsid w:val="004E6DC3"/>
    <w:rsid w:val="004E7505"/>
    <w:rsid w:val="004E782E"/>
    <w:rsid w:val="004F1739"/>
    <w:rsid w:val="004F1A87"/>
    <w:rsid w:val="004F5630"/>
    <w:rsid w:val="004F79C8"/>
    <w:rsid w:val="005001E5"/>
    <w:rsid w:val="00504A5B"/>
    <w:rsid w:val="00505A37"/>
    <w:rsid w:val="0050705D"/>
    <w:rsid w:val="00507F78"/>
    <w:rsid w:val="00510751"/>
    <w:rsid w:val="00511656"/>
    <w:rsid w:val="00512EB3"/>
    <w:rsid w:val="00514CCD"/>
    <w:rsid w:val="005161CD"/>
    <w:rsid w:val="005170D2"/>
    <w:rsid w:val="005171C5"/>
    <w:rsid w:val="00517AF5"/>
    <w:rsid w:val="00520506"/>
    <w:rsid w:val="00527D98"/>
    <w:rsid w:val="005311E2"/>
    <w:rsid w:val="0053241E"/>
    <w:rsid w:val="00534311"/>
    <w:rsid w:val="00540E7F"/>
    <w:rsid w:val="00540F95"/>
    <w:rsid w:val="005446A3"/>
    <w:rsid w:val="00544DDE"/>
    <w:rsid w:val="005506B2"/>
    <w:rsid w:val="005509F6"/>
    <w:rsid w:val="005510C5"/>
    <w:rsid w:val="005512CB"/>
    <w:rsid w:val="005534E0"/>
    <w:rsid w:val="00553795"/>
    <w:rsid w:val="005539C1"/>
    <w:rsid w:val="00561EAB"/>
    <w:rsid w:val="00564869"/>
    <w:rsid w:val="00564DFD"/>
    <w:rsid w:val="0057046B"/>
    <w:rsid w:val="00571969"/>
    <w:rsid w:val="00571A7C"/>
    <w:rsid w:val="00571C74"/>
    <w:rsid w:val="00577BB3"/>
    <w:rsid w:val="00580390"/>
    <w:rsid w:val="00580B07"/>
    <w:rsid w:val="00583A6E"/>
    <w:rsid w:val="005855EA"/>
    <w:rsid w:val="00587B20"/>
    <w:rsid w:val="005926B8"/>
    <w:rsid w:val="00597FE6"/>
    <w:rsid w:val="005A100F"/>
    <w:rsid w:val="005A51CA"/>
    <w:rsid w:val="005A623E"/>
    <w:rsid w:val="005B26AB"/>
    <w:rsid w:val="005B6FA0"/>
    <w:rsid w:val="005C1C62"/>
    <w:rsid w:val="005C2496"/>
    <w:rsid w:val="005C59DB"/>
    <w:rsid w:val="005C5FDA"/>
    <w:rsid w:val="005C7F7F"/>
    <w:rsid w:val="005D1C2D"/>
    <w:rsid w:val="005D72F3"/>
    <w:rsid w:val="005E1237"/>
    <w:rsid w:val="005E2AC7"/>
    <w:rsid w:val="005E37B2"/>
    <w:rsid w:val="005E72FA"/>
    <w:rsid w:val="005E7E22"/>
    <w:rsid w:val="005F1D38"/>
    <w:rsid w:val="005F34D7"/>
    <w:rsid w:val="005F3FB7"/>
    <w:rsid w:val="005F4276"/>
    <w:rsid w:val="005F428D"/>
    <w:rsid w:val="0060085B"/>
    <w:rsid w:val="00600993"/>
    <w:rsid w:val="00605583"/>
    <w:rsid w:val="00606092"/>
    <w:rsid w:val="0061065E"/>
    <w:rsid w:val="00613CE7"/>
    <w:rsid w:val="006173B5"/>
    <w:rsid w:val="00620164"/>
    <w:rsid w:val="006229DC"/>
    <w:rsid w:val="00622A23"/>
    <w:rsid w:val="00622BF9"/>
    <w:rsid w:val="00624007"/>
    <w:rsid w:val="0062438C"/>
    <w:rsid w:val="0062566E"/>
    <w:rsid w:val="00625790"/>
    <w:rsid w:val="006318D6"/>
    <w:rsid w:val="00631E18"/>
    <w:rsid w:val="00633E3B"/>
    <w:rsid w:val="00637469"/>
    <w:rsid w:val="006374DC"/>
    <w:rsid w:val="0063754D"/>
    <w:rsid w:val="0064060E"/>
    <w:rsid w:val="006410B5"/>
    <w:rsid w:val="00642287"/>
    <w:rsid w:val="006428E2"/>
    <w:rsid w:val="006455B0"/>
    <w:rsid w:val="006462D1"/>
    <w:rsid w:val="00646A2C"/>
    <w:rsid w:val="00650AC2"/>
    <w:rsid w:val="00650B7B"/>
    <w:rsid w:val="00650B7E"/>
    <w:rsid w:val="00651613"/>
    <w:rsid w:val="006530D2"/>
    <w:rsid w:val="0065456D"/>
    <w:rsid w:val="00654CCA"/>
    <w:rsid w:val="00655EBB"/>
    <w:rsid w:val="00656198"/>
    <w:rsid w:val="00662325"/>
    <w:rsid w:val="00664071"/>
    <w:rsid w:val="00664407"/>
    <w:rsid w:val="00665040"/>
    <w:rsid w:val="00666631"/>
    <w:rsid w:val="0066767E"/>
    <w:rsid w:val="00671316"/>
    <w:rsid w:val="006758FA"/>
    <w:rsid w:val="00684FDB"/>
    <w:rsid w:val="006928F7"/>
    <w:rsid w:val="006936D6"/>
    <w:rsid w:val="0069752E"/>
    <w:rsid w:val="006A25C3"/>
    <w:rsid w:val="006A3329"/>
    <w:rsid w:val="006A520C"/>
    <w:rsid w:val="006A5B7F"/>
    <w:rsid w:val="006A7D0C"/>
    <w:rsid w:val="006B1438"/>
    <w:rsid w:val="006B53E5"/>
    <w:rsid w:val="006B5628"/>
    <w:rsid w:val="006B6389"/>
    <w:rsid w:val="006B6F7E"/>
    <w:rsid w:val="006C09CF"/>
    <w:rsid w:val="006C0C67"/>
    <w:rsid w:val="006C3002"/>
    <w:rsid w:val="006C3F7F"/>
    <w:rsid w:val="006C4276"/>
    <w:rsid w:val="006C751D"/>
    <w:rsid w:val="006D21B6"/>
    <w:rsid w:val="006D25AE"/>
    <w:rsid w:val="006D2E31"/>
    <w:rsid w:val="006D4717"/>
    <w:rsid w:val="006D4FB4"/>
    <w:rsid w:val="006D7482"/>
    <w:rsid w:val="006D7C64"/>
    <w:rsid w:val="006D7E4F"/>
    <w:rsid w:val="006E7C19"/>
    <w:rsid w:val="006F73E7"/>
    <w:rsid w:val="006F76C1"/>
    <w:rsid w:val="006F7846"/>
    <w:rsid w:val="006F7B89"/>
    <w:rsid w:val="00705B89"/>
    <w:rsid w:val="0071184A"/>
    <w:rsid w:val="0071264D"/>
    <w:rsid w:val="007137DB"/>
    <w:rsid w:val="007142C9"/>
    <w:rsid w:val="007146E1"/>
    <w:rsid w:val="00717411"/>
    <w:rsid w:val="00721B5A"/>
    <w:rsid w:val="00724405"/>
    <w:rsid w:val="00724551"/>
    <w:rsid w:val="00726553"/>
    <w:rsid w:val="0073017D"/>
    <w:rsid w:val="007311CE"/>
    <w:rsid w:val="00731436"/>
    <w:rsid w:val="00732304"/>
    <w:rsid w:val="00735C8E"/>
    <w:rsid w:val="007373C6"/>
    <w:rsid w:val="0074057F"/>
    <w:rsid w:val="0074164D"/>
    <w:rsid w:val="00745BD3"/>
    <w:rsid w:val="00751212"/>
    <w:rsid w:val="00752140"/>
    <w:rsid w:val="007536CB"/>
    <w:rsid w:val="00755A4A"/>
    <w:rsid w:val="007579E4"/>
    <w:rsid w:val="007610AC"/>
    <w:rsid w:val="00762254"/>
    <w:rsid w:val="00762E14"/>
    <w:rsid w:val="00763051"/>
    <w:rsid w:val="0076657F"/>
    <w:rsid w:val="00767845"/>
    <w:rsid w:val="00767906"/>
    <w:rsid w:val="00767CAA"/>
    <w:rsid w:val="007749E9"/>
    <w:rsid w:val="00780C76"/>
    <w:rsid w:val="0078339B"/>
    <w:rsid w:val="00783BCC"/>
    <w:rsid w:val="007853F6"/>
    <w:rsid w:val="00785BB2"/>
    <w:rsid w:val="00785D77"/>
    <w:rsid w:val="00786C1C"/>
    <w:rsid w:val="00790E72"/>
    <w:rsid w:val="00791003"/>
    <w:rsid w:val="007928F6"/>
    <w:rsid w:val="00793854"/>
    <w:rsid w:val="0079401B"/>
    <w:rsid w:val="00795F6B"/>
    <w:rsid w:val="007966C1"/>
    <w:rsid w:val="00797518"/>
    <w:rsid w:val="007A14DF"/>
    <w:rsid w:val="007B048E"/>
    <w:rsid w:val="007B1166"/>
    <w:rsid w:val="007B17A4"/>
    <w:rsid w:val="007B3AF8"/>
    <w:rsid w:val="007B5439"/>
    <w:rsid w:val="007C0042"/>
    <w:rsid w:val="007C3078"/>
    <w:rsid w:val="007C3103"/>
    <w:rsid w:val="007C5953"/>
    <w:rsid w:val="007C6800"/>
    <w:rsid w:val="007D0553"/>
    <w:rsid w:val="007D0B3D"/>
    <w:rsid w:val="007D1B02"/>
    <w:rsid w:val="007E101E"/>
    <w:rsid w:val="007E1EAF"/>
    <w:rsid w:val="007E2D38"/>
    <w:rsid w:val="007E43A9"/>
    <w:rsid w:val="007F131F"/>
    <w:rsid w:val="007F4186"/>
    <w:rsid w:val="007F4FF0"/>
    <w:rsid w:val="007F5801"/>
    <w:rsid w:val="007F5AC4"/>
    <w:rsid w:val="00802826"/>
    <w:rsid w:val="00804599"/>
    <w:rsid w:val="00805952"/>
    <w:rsid w:val="00806759"/>
    <w:rsid w:val="00806A4B"/>
    <w:rsid w:val="00806EDA"/>
    <w:rsid w:val="00807839"/>
    <w:rsid w:val="00807D65"/>
    <w:rsid w:val="008145EE"/>
    <w:rsid w:val="0081468C"/>
    <w:rsid w:val="00814706"/>
    <w:rsid w:val="0081674C"/>
    <w:rsid w:val="00817F11"/>
    <w:rsid w:val="0082146F"/>
    <w:rsid w:val="00821DDD"/>
    <w:rsid w:val="00822114"/>
    <w:rsid w:val="00826B98"/>
    <w:rsid w:val="00827146"/>
    <w:rsid w:val="00827B97"/>
    <w:rsid w:val="00830C54"/>
    <w:rsid w:val="00830F3B"/>
    <w:rsid w:val="00831781"/>
    <w:rsid w:val="0083367D"/>
    <w:rsid w:val="008340EA"/>
    <w:rsid w:val="00835417"/>
    <w:rsid w:val="00837F25"/>
    <w:rsid w:val="008403B4"/>
    <w:rsid w:val="00840A59"/>
    <w:rsid w:val="00840C28"/>
    <w:rsid w:val="00844260"/>
    <w:rsid w:val="00845169"/>
    <w:rsid w:val="00845851"/>
    <w:rsid w:val="00845CE4"/>
    <w:rsid w:val="0084692E"/>
    <w:rsid w:val="0084740D"/>
    <w:rsid w:val="008517F2"/>
    <w:rsid w:val="008527E9"/>
    <w:rsid w:val="00855475"/>
    <w:rsid w:val="0085586D"/>
    <w:rsid w:val="0085666F"/>
    <w:rsid w:val="008640D3"/>
    <w:rsid w:val="0086424C"/>
    <w:rsid w:val="00865157"/>
    <w:rsid w:val="00867E04"/>
    <w:rsid w:val="0087070A"/>
    <w:rsid w:val="008708F7"/>
    <w:rsid w:val="00872B1B"/>
    <w:rsid w:val="00873729"/>
    <w:rsid w:val="008751DC"/>
    <w:rsid w:val="0087558A"/>
    <w:rsid w:val="008765D9"/>
    <w:rsid w:val="00877759"/>
    <w:rsid w:val="00877811"/>
    <w:rsid w:val="0087795F"/>
    <w:rsid w:val="008808BE"/>
    <w:rsid w:val="00880AF9"/>
    <w:rsid w:val="00882C6B"/>
    <w:rsid w:val="00882E15"/>
    <w:rsid w:val="00882EC6"/>
    <w:rsid w:val="00883AB3"/>
    <w:rsid w:val="00883D13"/>
    <w:rsid w:val="00885FC3"/>
    <w:rsid w:val="00887B63"/>
    <w:rsid w:val="008910B4"/>
    <w:rsid w:val="00891F9B"/>
    <w:rsid w:val="00893E07"/>
    <w:rsid w:val="00894501"/>
    <w:rsid w:val="00894A63"/>
    <w:rsid w:val="00894EFE"/>
    <w:rsid w:val="00895B58"/>
    <w:rsid w:val="008963E8"/>
    <w:rsid w:val="00896E7D"/>
    <w:rsid w:val="008A343F"/>
    <w:rsid w:val="008A41BC"/>
    <w:rsid w:val="008A7E19"/>
    <w:rsid w:val="008B2417"/>
    <w:rsid w:val="008B258E"/>
    <w:rsid w:val="008B45C9"/>
    <w:rsid w:val="008B5989"/>
    <w:rsid w:val="008B7056"/>
    <w:rsid w:val="008C046D"/>
    <w:rsid w:val="008C06C8"/>
    <w:rsid w:val="008C149D"/>
    <w:rsid w:val="008C20E1"/>
    <w:rsid w:val="008C29B2"/>
    <w:rsid w:val="008C4E72"/>
    <w:rsid w:val="008C7B9C"/>
    <w:rsid w:val="008D27D2"/>
    <w:rsid w:val="008D3E6C"/>
    <w:rsid w:val="008D50D3"/>
    <w:rsid w:val="008D5E4A"/>
    <w:rsid w:val="008D6E0E"/>
    <w:rsid w:val="008D7F16"/>
    <w:rsid w:val="008E133C"/>
    <w:rsid w:val="008E2800"/>
    <w:rsid w:val="008E46D4"/>
    <w:rsid w:val="008E7B3B"/>
    <w:rsid w:val="008E7E23"/>
    <w:rsid w:val="008F2752"/>
    <w:rsid w:val="008F466C"/>
    <w:rsid w:val="008F5700"/>
    <w:rsid w:val="008F6775"/>
    <w:rsid w:val="008F6C9E"/>
    <w:rsid w:val="0090204B"/>
    <w:rsid w:val="00902511"/>
    <w:rsid w:val="00902D0D"/>
    <w:rsid w:val="009041E8"/>
    <w:rsid w:val="00905D83"/>
    <w:rsid w:val="009063EB"/>
    <w:rsid w:val="009113D4"/>
    <w:rsid w:val="00913074"/>
    <w:rsid w:val="009132C7"/>
    <w:rsid w:val="0091586A"/>
    <w:rsid w:val="009161BD"/>
    <w:rsid w:val="00917A49"/>
    <w:rsid w:val="009204C2"/>
    <w:rsid w:val="0092247C"/>
    <w:rsid w:val="00924081"/>
    <w:rsid w:val="009258DF"/>
    <w:rsid w:val="00926DBE"/>
    <w:rsid w:val="00927F78"/>
    <w:rsid w:val="009332FA"/>
    <w:rsid w:val="009351CC"/>
    <w:rsid w:val="009354AC"/>
    <w:rsid w:val="009366EF"/>
    <w:rsid w:val="0093684A"/>
    <w:rsid w:val="00944322"/>
    <w:rsid w:val="00945DA1"/>
    <w:rsid w:val="009464C1"/>
    <w:rsid w:val="0094703A"/>
    <w:rsid w:val="0095036A"/>
    <w:rsid w:val="00950F65"/>
    <w:rsid w:val="00951952"/>
    <w:rsid w:val="009541BB"/>
    <w:rsid w:val="00954CC6"/>
    <w:rsid w:val="00955DFB"/>
    <w:rsid w:val="00956519"/>
    <w:rsid w:val="00965875"/>
    <w:rsid w:val="00965E9C"/>
    <w:rsid w:val="00966ABB"/>
    <w:rsid w:val="00970229"/>
    <w:rsid w:val="00970DBA"/>
    <w:rsid w:val="00975F76"/>
    <w:rsid w:val="00977E45"/>
    <w:rsid w:val="0098074D"/>
    <w:rsid w:val="00980D94"/>
    <w:rsid w:val="00982640"/>
    <w:rsid w:val="00983352"/>
    <w:rsid w:val="00984D71"/>
    <w:rsid w:val="00985920"/>
    <w:rsid w:val="0099068F"/>
    <w:rsid w:val="00991539"/>
    <w:rsid w:val="00991FD3"/>
    <w:rsid w:val="009949C3"/>
    <w:rsid w:val="009A1122"/>
    <w:rsid w:val="009A4F66"/>
    <w:rsid w:val="009B0489"/>
    <w:rsid w:val="009B474B"/>
    <w:rsid w:val="009B5438"/>
    <w:rsid w:val="009B5AB8"/>
    <w:rsid w:val="009B6B36"/>
    <w:rsid w:val="009C047D"/>
    <w:rsid w:val="009C1E3B"/>
    <w:rsid w:val="009C28DA"/>
    <w:rsid w:val="009C7877"/>
    <w:rsid w:val="009C7BA7"/>
    <w:rsid w:val="009D093C"/>
    <w:rsid w:val="009D39E7"/>
    <w:rsid w:val="009E2AF0"/>
    <w:rsid w:val="009E45F4"/>
    <w:rsid w:val="009E576D"/>
    <w:rsid w:val="009E622E"/>
    <w:rsid w:val="009E7E5E"/>
    <w:rsid w:val="009F0038"/>
    <w:rsid w:val="009F095F"/>
    <w:rsid w:val="009F474F"/>
    <w:rsid w:val="009F4A60"/>
    <w:rsid w:val="009F71A1"/>
    <w:rsid w:val="00A0283A"/>
    <w:rsid w:val="00A047B0"/>
    <w:rsid w:val="00A04D88"/>
    <w:rsid w:val="00A114B1"/>
    <w:rsid w:val="00A121A9"/>
    <w:rsid w:val="00A13306"/>
    <w:rsid w:val="00A21D9B"/>
    <w:rsid w:val="00A22305"/>
    <w:rsid w:val="00A229C9"/>
    <w:rsid w:val="00A232FF"/>
    <w:rsid w:val="00A262BD"/>
    <w:rsid w:val="00A3189A"/>
    <w:rsid w:val="00A32187"/>
    <w:rsid w:val="00A3333A"/>
    <w:rsid w:val="00A34337"/>
    <w:rsid w:val="00A34F47"/>
    <w:rsid w:val="00A35D53"/>
    <w:rsid w:val="00A35DAB"/>
    <w:rsid w:val="00A360C1"/>
    <w:rsid w:val="00A36A0F"/>
    <w:rsid w:val="00A401B7"/>
    <w:rsid w:val="00A413BC"/>
    <w:rsid w:val="00A4351F"/>
    <w:rsid w:val="00A45023"/>
    <w:rsid w:val="00A467FA"/>
    <w:rsid w:val="00A474DA"/>
    <w:rsid w:val="00A522DA"/>
    <w:rsid w:val="00A57191"/>
    <w:rsid w:val="00A57266"/>
    <w:rsid w:val="00A57CAC"/>
    <w:rsid w:val="00A64BEE"/>
    <w:rsid w:val="00A650D4"/>
    <w:rsid w:val="00A663ED"/>
    <w:rsid w:val="00A67394"/>
    <w:rsid w:val="00A70143"/>
    <w:rsid w:val="00A704AD"/>
    <w:rsid w:val="00A70531"/>
    <w:rsid w:val="00A7104A"/>
    <w:rsid w:val="00A714C1"/>
    <w:rsid w:val="00A71565"/>
    <w:rsid w:val="00A71A71"/>
    <w:rsid w:val="00A731CB"/>
    <w:rsid w:val="00A73991"/>
    <w:rsid w:val="00A74534"/>
    <w:rsid w:val="00A75353"/>
    <w:rsid w:val="00A77343"/>
    <w:rsid w:val="00A8121E"/>
    <w:rsid w:val="00A81360"/>
    <w:rsid w:val="00A82B8D"/>
    <w:rsid w:val="00A85E93"/>
    <w:rsid w:val="00A918A5"/>
    <w:rsid w:val="00A91B36"/>
    <w:rsid w:val="00A9448D"/>
    <w:rsid w:val="00A9667E"/>
    <w:rsid w:val="00AA03FE"/>
    <w:rsid w:val="00AA05CD"/>
    <w:rsid w:val="00AA07DB"/>
    <w:rsid w:val="00AA0D52"/>
    <w:rsid w:val="00AA2ACD"/>
    <w:rsid w:val="00AA32C0"/>
    <w:rsid w:val="00AA3C62"/>
    <w:rsid w:val="00AA5815"/>
    <w:rsid w:val="00AA7BC6"/>
    <w:rsid w:val="00AB6A63"/>
    <w:rsid w:val="00AB6AEE"/>
    <w:rsid w:val="00AB6FC7"/>
    <w:rsid w:val="00AC0C90"/>
    <w:rsid w:val="00AC1672"/>
    <w:rsid w:val="00AC1E4F"/>
    <w:rsid w:val="00AC250D"/>
    <w:rsid w:val="00AC360F"/>
    <w:rsid w:val="00AC3983"/>
    <w:rsid w:val="00AC5EC3"/>
    <w:rsid w:val="00AC657E"/>
    <w:rsid w:val="00AD1905"/>
    <w:rsid w:val="00AD5B2F"/>
    <w:rsid w:val="00AD5BFB"/>
    <w:rsid w:val="00AD61AF"/>
    <w:rsid w:val="00AE3360"/>
    <w:rsid w:val="00AE34F5"/>
    <w:rsid w:val="00AE5963"/>
    <w:rsid w:val="00AE7A6C"/>
    <w:rsid w:val="00AF0DB8"/>
    <w:rsid w:val="00AF4257"/>
    <w:rsid w:val="00AF59E1"/>
    <w:rsid w:val="00AF6304"/>
    <w:rsid w:val="00AF6CA3"/>
    <w:rsid w:val="00B03870"/>
    <w:rsid w:val="00B06E02"/>
    <w:rsid w:val="00B07986"/>
    <w:rsid w:val="00B10BE9"/>
    <w:rsid w:val="00B10CA1"/>
    <w:rsid w:val="00B1162D"/>
    <w:rsid w:val="00B12838"/>
    <w:rsid w:val="00B12BB8"/>
    <w:rsid w:val="00B12C53"/>
    <w:rsid w:val="00B13233"/>
    <w:rsid w:val="00B1355A"/>
    <w:rsid w:val="00B15969"/>
    <w:rsid w:val="00B1598B"/>
    <w:rsid w:val="00B15A1F"/>
    <w:rsid w:val="00B16A01"/>
    <w:rsid w:val="00B16E95"/>
    <w:rsid w:val="00B170DF"/>
    <w:rsid w:val="00B2189C"/>
    <w:rsid w:val="00B251FF"/>
    <w:rsid w:val="00B25879"/>
    <w:rsid w:val="00B27735"/>
    <w:rsid w:val="00B30028"/>
    <w:rsid w:val="00B30DFA"/>
    <w:rsid w:val="00B31192"/>
    <w:rsid w:val="00B3369A"/>
    <w:rsid w:val="00B35FA1"/>
    <w:rsid w:val="00B4097A"/>
    <w:rsid w:val="00B40C4B"/>
    <w:rsid w:val="00B40D5E"/>
    <w:rsid w:val="00B42EA9"/>
    <w:rsid w:val="00B42FF3"/>
    <w:rsid w:val="00B46559"/>
    <w:rsid w:val="00B46C70"/>
    <w:rsid w:val="00B50AE4"/>
    <w:rsid w:val="00B52D0F"/>
    <w:rsid w:val="00B53B8C"/>
    <w:rsid w:val="00B604EB"/>
    <w:rsid w:val="00B6052A"/>
    <w:rsid w:val="00B62D94"/>
    <w:rsid w:val="00B66740"/>
    <w:rsid w:val="00B67961"/>
    <w:rsid w:val="00B679D6"/>
    <w:rsid w:val="00B67BF6"/>
    <w:rsid w:val="00B707D6"/>
    <w:rsid w:val="00B74178"/>
    <w:rsid w:val="00B81CEE"/>
    <w:rsid w:val="00B81F57"/>
    <w:rsid w:val="00B82445"/>
    <w:rsid w:val="00B827D4"/>
    <w:rsid w:val="00B82F3E"/>
    <w:rsid w:val="00B8350B"/>
    <w:rsid w:val="00B852DE"/>
    <w:rsid w:val="00B8550B"/>
    <w:rsid w:val="00B92392"/>
    <w:rsid w:val="00B9548C"/>
    <w:rsid w:val="00B95963"/>
    <w:rsid w:val="00B96CD6"/>
    <w:rsid w:val="00B973A9"/>
    <w:rsid w:val="00B97FEC"/>
    <w:rsid w:val="00BA0C5F"/>
    <w:rsid w:val="00BA16A0"/>
    <w:rsid w:val="00BA3F63"/>
    <w:rsid w:val="00BA4A2A"/>
    <w:rsid w:val="00BA6450"/>
    <w:rsid w:val="00BB21C8"/>
    <w:rsid w:val="00BB3D36"/>
    <w:rsid w:val="00BB45A6"/>
    <w:rsid w:val="00BB7201"/>
    <w:rsid w:val="00BC1014"/>
    <w:rsid w:val="00BC11B0"/>
    <w:rsid w:val="00BC1402"/>
    <w:rsid w:val="00BC38AD"/>
    <w:rsid w:val="00BD07AA"/>
    <w:rsid w:val="00BD5F07"/>
    <w:rsid w:val="00BE066C"/>
    <w:rsid w:val="00BE11A5"/>
    <w:rsid w:val="00BE452E"/>
    <w:rsid w:val="00BE5B6E"/>
    <w:rsid w:val="00BF01B3"/>
    <w:rsid w:val="00BF1845"/>
    <w:rsid w:val="00BF2DBD"/>
    <w:rsid w:val="00BF49DD"/>
    <w:rsid w:val="00BF4F75"/>
    <w:rsid w:val="00C00EC5"/>
    <w:rsid w:val="00C026C7"/>
    <w:rsid w:val="00C034A9"/>
    <w:rsid w:val="00C04951"/>
    <w:rsid w:val="00C06C7A"/>
    <w:rsid w:val="00C107BE"/>
    <w:rsid w:val="00C11EB5"/>
    <w:rsid w:val="00C1282D"/>
    <w:rsid w:val="00C158C4"/>
    <w:rsid w:val="00C212C3"/>
    <w:rsid w:val="00C21DD7"/>
    <w:rsid w:val="00C32B08"/>
    <w:rsid w:val="00C342D6"/>
    <w:rsid w:val="00C3602D"/>
    <w:rsid w:val="00C406A7"/>
    <w:rsid w:val="00C42BC6"/>
    <w:rsid w:val="00C43A23"/>
    <w:rsid w:val="00C44F04"/>
    <w:rsid w:val="00C459F8"/>
    <w:rsid w:val="00C50A9A"/>
    <w:rsid w:val="00C53356"/>
    <w:rsid w:val="00C5658B"/>
    <w:rsid w:val="00C57B61"/>
    <w:rsid w:val="00C604CE"/>
    <w:rsid w:val="00C64061"/>
    <w:rsid w:val="00C65214"/>
    <w:rsid w:val="00C652AE"/>
    <w:rsid w:val="00C6729A"/>
    <w:rsid w:val="00C6747F"/>
    <w:rsid w:val="00C674F4"/>
    <w:rsid w:val="00C67537"/>
    <w:rsid w:val="00C72264"/>
    <w:rsid w:val="00C73129"/>
    <w:rsid w:val="00C741D2"/>
    <w:rsid w:val="00C74867"/>
    <w:rsid w:val="00C74AAA"/>
    <w:rsid w:val="00C75A2C"/>
    <w:rsid w:val="00C76D6B"/>
    <w:rsid w:val="00C77FD2"/>
    <w:rsid w:val="00C80206"/>
    <w:rsid w:val="00C84D09"/>
    <w:rsid w:val="00C85E2C"/>
    <w:rsid w:val="00C868F9"/>
    <w:rsid w:val="00C87E75"/>
    <w:rsid w:val="00C95EAB"/>
    <w:rsid w:val="00CA24BE"/>
    <w:rsid w:val="00CA29C5"/>
    <w:rsid w:val="00CA5491"/>
    <w:rsid w:val="00CA746C"/>
    <w:rsid w:val="00CB0773"/>
    <w:rsid w:val="00CB2304"/>
    <w:rsid w:val="00CB25BF"/>
    <w:rsid w:val="00CB5679"/>
    <w:rsid w:val="00CB69EA"/>
    <w:rsid w:val="00CB740A"/>
    <w:rsid w:val="00CC683C"/>
    <w:rsid w:val="00CC69FE"/>
    <w:rsid w:val="00CC747A"/>
    <w:rsid w:val="00CD02CB"/>
    <w:rsid w:val="00CD05EE"/>
    <w:rsid w:val="00CD1151"/>
    <w:rsid w:val="00CD216B"/>
    <w:rsid w:val="00CD24AF"/>
    <w:rsid w:val="00CD2B94"/>
    <w:rsid w:val="00CD52B9"/>
    <w:rsid w:val="00CD5322"/>
    <w:rsid w:val="00CE173A"/>
    <w:rsid w:val="00CE22C5"/>
    <w:rsid w:val="00CE3701"/>
    <w:rsid w:val="00CF0140"/>
    <w:rsid w:val="00CF057F"/>
    <w:rsid w:val="00CF43E3"/>
    <w:rsid w:val="00CF5E19"/>
    <w:rsid w:val="00CF5E9B"/>
    <w:rsid w:val="00CF6B37"/>
    <w:rsid w:val="00CF6BAF"/>
    <w:rsid w:val="00CF7253"/>
    <w:rsid w:val="00D032C8"/>
    <w:rsid w:val="00D041C5"/>
    <w:rsid w:val="00D05A8A"/>
    <w:rsid w:val="00D05C33"/>
    <w:rsid w:val="00D05E2C"/>
    <w:rsid w:val="00D061A9"/>
    <w:rsid w:val="00D06FE7"/>
    <w:rsid w:val="00D070E4"/>
    <w:rsid w:val="00D103FA"/>
    <w:rsid w:val="00D11A22"/>
    <w:rsid w:val="00D126A5"/>
    <w:rsid w:val="00D129DE"/>
    <w:rsid w:val="00D1379D"/>
    <w:rsid w:val="00D26AD4"/>
    <w:rsid w:val="00D27BAF"/>
    <w:rsid w:val="00D32D04"/>
    <w:rsid w:val="00D352B4"/>
    <w:rsid w:val="00D36074"/>
    <w:rsid w:val="00D3693B"/>
    <w:rsid w:val="00D37396"/>
    <w:rsid w:val="00D41830"/>
    <w:rsid w:val="00D437EA"/>
    <w:rsid w:val="00D4480C"/>
    <w:rsid w:val="00D44D0B"/>
    <w:rsid w:val="00D45633"/>
    <w:rsid w:val="00D50CB2"/>
    <w:rsid w:val="00D53543"/>
    <w:rsid w:val="00D556A0"/>
    <w:rsid w:val="00D56845"/>
    <w:rsid w:val="00D56B6D"/>
    <w:rsid w:val="00D578B6"/>
    <w:rsid w:val="00D61531"/>
    <w:rsid w:val="00D619F1"/>
    <w:rsid w:val="00D625A0"/>
    <w:rsid w:val="00D634AD"/>
    <w:rsid w:val="00D674AF"/>
    <w:rsid w:val="00D6780A"/>
    <w:rsid w:val="00D73382"/>
    <w:rsid w:val="00D74D67"/>
    <w:rsid w:val="00D80E82"/>
    <w:rsid w:val="00D81A55"/>
    <w:rsid w:val="00D81FFC"/>
    <w:rsid w:val="00D84CAD"/>
    <w:rsid w:val="00D84D07"/>
    <w:rsid w:val="00D851AC"/>
    <w:rsid w:val="00D872B5"/>
    <w:rsid w:val="00D87BD1"/>
    <w:rsid w:val="00D91389"/>
    <w:rsid w:val="00D92D31"/>
    <w:rsid w:val="00D95415"/>
    <w:rsid w:val="00D96652"/>
    <w:rsid w:val="00D96E48"/>
    <w:rsid w:val="00DA2B82"/>
    <w:rsid w:val="00DA4213"/>
    <w:rsid w:val="00DB0B00"/>
    <w:rsid w:val="00DB1558"/>
    <w:rsid w:val="00DB2F9F"/>
    <w:rsid w:val="00DB4333"/>
    <w:rsid w:val="00DB77A3"/>
    <w:rsid w:val="00DC355D"/>
    <w:rsid w:val="00DC4B8A"/>
    <w:rsid w:val="00DC7AAA"/>
    <w:rsid w:val="00DD1297"/>
    <w:rsid w:val="00DD22D3"/>
    <w:rsid w:val="00DD3106"/>
    <w:rsid w:val="00DD7CA5"/>
    <w:rsid w:val="00DE20F6"/>
    <w:rsid w:val="00DE2811"/>
    <w:rsid w:val="00DE51FD"/>
    <w:rsid w:val="00DE77CC"/>
    <w:rsid w:val="00DE7E2A"/>
    <w:rsid w:val="00DF118D"/>
    <w:rsid w:val="00DF15B8"/>
    <w:rsid w:val="00DF27E3"/>
    <w:rsid w:val="00DF3C30"/>
    <w:rsid w:val="00DF3F7B"/>
    <w:rsid w:val="00DF4482"/>
    <w:rsid w:val="00DF6CE0"/>
    <w:rsid w:val="00E04AF9"/>
    <w:rsid w:val="00E11183"/>
    <w:rsid w:val="00E1177B"/>
    <w:rsid w:val="00E12116"/>
    <w:rsid w:val="00E12421"/>
    <w:rsid w:val="00E17BC9"/>
    <w:rsid w:val="00E2099E"/>
    <w:rsid w:val="00E22796"/>
    <w:rsid w:val="00E2309B"/>
    <w:rsid w:val="00E23722"/>
    <w:rsid w:val="00E23C89"/>
    <w:rsid w:val="00E265DB"/>
    <w:rsid w:val="00E3070A"/>
    <w:rsid w:val="00E30955"/>
    <w:rsid w:val="00E311CB"/>
    <w:rsid w:val="00E32275"/>
    <w:rsid w:val="00E3255C"/>
    <w:rsid w:val="00E32A5D"/>
    <w:rsid w:val="00E33595"/>
    <w:rsid w:val="00E340F5"/>
    <w:rsid w:val="00E34F82"/>
    <w:rsid w:val="00E35015"/>
    <w:rsid w:val="00E3561A"/>
    <w:rsid w:val="00E36B09"/>
    <w:rsid w:val="00E37904"/>
    <w:rsid w:val="00E37E55"/>
    <w:rsid w:val="00E40AF2"/>
    <w:rsid w:val="00E41EBC"/>
    <w:rsid w:val="00E50C22"/>
    <w:rsid w:val="00E51D36"/>
    <w:rsid w:val="00E52276"/>
    <w:rsid w:val="00E57128"/>
    <w:rsid w:val="00E60B51"/>
    <w:rsid w:val="00E6339C"/>
    <w:rsid w:val="00E67687"/>
    <w:rsid w:val="00E67CDA"/>
    <w:rsid w:val="00E7075D"/>
    <w:rsid w:val="00E715ED"/>
    <w:rsid w:val="00E72197"/>
    <w:rsid w:val="00E730C4"/>
    <w:rsid w:val="00E74C50"/>
    <w:rsid w:val="00E74DFD"/>
    <w:rsid w:val="00E75A68"/>
    <w:rsid w:val="00E76F1E"/>
    <w:rsid w:val="00E81AA0"/>
    <w:rsid w:val="00E8430C"/>
    <w:rsid w:val="00E90A4D"/>
    <w:rsid w:val="00E9531B"/>
    <w:rsid w:val="00E978E2"/>
    <w:rsid w:val="00EA1232"/>
    <w:rsid w:val="00EA1B58"/>
    <w:rsid w:val="00EA1C7C"/>
    <w:rsid w:val="00EA7437"/>
    <w:rsid w:val="00EA7657"/>
    <w:rsid w:val="00EB3B25"/>
    <w:rsid w:val="00EB5017"/>
    <w:rsid w:val="00EB5365"/>
    <w:rsid w:val="00EB5F06"/>
    <w:rsid w:val="00EB669E"/>
    <w:rsid w:val="00EB7192"/>
    <w:rsid w:val="00EB755E"/>
    <w:rsid w:val="00EB76AE"/>
    <w:rsid w:val="00EB7E2C"/>
    <w:rsid w:val="00EC007D"/>
    <w:rsid w:val="00EC1411"/>
    <w:rsid w:val="00EC50A7"/>
    <w:rsid w:val="00ED0DB5"/>
    <w:rsid w:val="00ED25B9"/>
    <w:rsid w:val="00ED62FF"/>
    <w:rsid w:val="00ED6FCD"/>
    <w:rsid w:val="00ED75F9"/>
    <w:rsid w:val="00EE1983"/>
    <w:rsid w:val="00EE2478"/>
    <w:rsid w:val="00EE33E6"/>
    <w:rsid w:val="00EE5559"/>
    <w:rsid w:val="00EF16AB"/>
    <w:rsid w:val="00EF7AEB"/>
    <w:rsid w:val="00EF7FFA"/>
    <w:rsid w:val="00F00C57"/>
    <w:rsid w:val="00F00F1D"/>
    <w:rsid w:val="00F043F9"/>
    <w:rsid w:val="00F048C8"/>
    <w:rsid w:val="00F05ABE"/>
    <w:rsid w:val="00F05D26"/>
    <w:rsid w:val="00F119E8"/>
    <w:rsid w:val="00F12553"/>
    <w:rsid w:val="00F13B3F"/>
    <w:rsid w:val="00F15C6E"/>
    <w:rsid w:val="00F15D9A"/>
    <w:rsid w:val="00F22706"/>
    <w:rsid w:val="00F2277D"/>
    <w:rsid w:val="00F23CC6"/>
    <w:rsid w:val="00F2450F"/>
    <w:rsid w:val="00F2514A"/>
    <w:rsid w:val="00F26B30"/>
    <w:rsid w:val="00F301E0"/>
    <w:rsid w:val="00F311B3"/>
    <w:rsid w:val="00F41F08"/>
    <w:rsid w:val="00F44110"/>
    <w:rsid w:val="00F453A9"/>
    <w:rsid w:val="00F509D4"/>
    <w:rsid w:val="00F516F5"/>
    <w:rsid w:val="00F54B7A"/>
    <w:rsid w:val="00F56363"/>
    <w:rsid w:val="00F60691"/>
    <w:rsid w:val="00F631F1"/>
    <w:rsid w:val="00F63D0A"/>
    <w:rsid w:val="00F67DC9"/>
    <w:rsid w:val="00F70839"/>
    <w:rsid w:val="00F71066"/>
    <w:rsid w:val="00F72048"/>
    <w:rsid w:val="00F724B1"/>
    <w:rsid w:val="00F75A7A"/>
    <w:rsid w:val="00F778D8"/>
    <w:rsid w:val="00F77903"/>
    <w:rsid w:val="00F77EF6"/>
    <w:rsid w:val="00F8020E"/>
    <w:rsid w:val="00F81FFA"/>
    <w:rsid w:val="00F838C3"/>
    <w:rsid w:val="00F87C7A"/>
    <w:rsid w:val="00F91740"/>
    <w:rsid w:val="00F94C2B"/>
    <w:rsid w:val="00F96159"/>
    <w:rsid w:val="00F96604"/>
    <w:rsid w:val="00F9789E"/>
    <w:rsid w:val="00FA1875"/>
    <w:rsid w:val="00FA2BD3"/>
    <w:rsid w:val="00FA4254"/>
    <w:rsid w:val="00FA48A8"/>
    <w:rsid w:val="00FA51D8"/>
    <w:rsid w:val="00FA5F66"/>
    <w:rsid w:val="00FA60B1"/>
    <w:rsid w:val="00FB0735"/>
    <w:rsid w:val="00FB2B49"/>
    <w:rsid w:val="00FB2F72"/>
    <w:rsid w:val="00FB32B1"/>
    <w:rsid w:val="00FB6399"/>
    <w:rsid w:val="00FC1639"/>
    <w:rsid w:val="00FC4947"/>
    <w:rsid w:val="00FC5129"/>
    <w:rsid w:val="00FC51B1"/>
    <w:rsid w:val="00FC663B"/>
    <w:rsid w:val="00FC70E8"/>
    <w:rsid w:val="00FD222E"/>
    <w:rsid w:val="00FD54E0"/>
    <w:rsid w:val="00FD694E"/>
    <w:rsid w:val="00FD6FB2"/>
    <w:rsid w:val="00FD7F08"/>
    <w:rsid w:val="00FE1ACC"/>
    <w:rsid w:val="00FE7D4C"/>
    <w:rsid w:val="00FF20FE"/>
    <w:rsid w:val="00FF276A"/>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3"/>
    <o:shapelayout v:ext="edit">
      <o:idmap v:ext="edit" data="1"/>
    </o:shapelayout>
  </w:shapeDefaults>
  <w:decimalSymbol w:val=","/>
  <w:listSeparator w:val=";"/>
  <w14:docId w14:val="132533D5"/>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9" w:uiPriority="9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Bullet 2" w:uiPriority="99"/>
    <w:lsdException w:name="List Bullet 3" w:uiPriority="99"/>
    <w:lsdException w:name="List Bullet 4" w:uiPriority="99"/>
    <w:lsdException w:name="Title" w:uiPriority="99" w:qFormat="1"/>
    <w:lsdException w:name="Default Paragraph Font" w:uiPriority="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99"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99"/>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9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99"/>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C45"/>
    <w:pPr>
      <w:ind w:leftChars="-40" w:left="-23" w:hangingChars="36" w:hanging="65"/>
    </w:pPr>
    <w:rPr>
      <w:rFonts w:ascii="Calibri" w:hAnsi="Calibri"/>
      <w:sz w:val="22"/>
      <w:szCs w:val="22"/>
    </w:rPr>
  </w:style>
  <w:style w:type="paragraph" w:styleId="1">
    <w:name w:val="heading 1"/>
    <w:basedOn w:val="a"/>
    <w:next w:val="a"/>
    <w:link w:val="1Char"/>
    <w:autoRedefine/>
    <w:uiPriority w:val="99"/>
    <w:qFormat/>
    <w:rsid w:val="000A1D33"/>
    <w:pPr>
      <w:keepNext/>
      <w:keepLines/>
      <w:numPr>
        <w:numId w:val="11"/>
      </w:numPr>
      <w:shd w:val="clear" w:color="auto" w:fill="D9D9D9"/>
      <w:tabs>
        <w:tab w:val="left" w:pos="567"/>
      </w:tabs>
      <w:spacing w:before="240" w:after="120" w:line="280" w:lineRule="exact"/>
      <w:ind w:leftChars="0" w:left="0" w:firstLineChars="0" w:firstLine="0"/>
      <w:jc w:val="both"/>
      <w:outlineLvl w:val="0"/>
    </w:pPr>
    <w:rPr>
      <w:rFonts w:asciiTheme="minorHAnsi" w:hAnsiTheme="minorHAnsi" w:cstheme="minorHAnsi"/>
      <w:b/>
      <w:bCs/>
      <w:kern w:val="32"/>
    </w:rPr>
  </w:style>
  <w:style w:type="paragraph" w:styleId="20">
    <w:name w:val="heading 2"/>
    <w:basedOn w:val="a"/>
    <w:next w:val="a"/>
    <w:link w:val="2Char"/>
    <w:autoRedefine/>
    <w:uiPriority w:val="99"/>
    <w:qFormat/>
    <w:rsid w:val="00606092"/>
    <w:pPr>
      <w:keepNext/>
      <w:spacing w:before="240" w:after="60"/>
      <w:ind w:leftChars="0" w:left="718" w:firstLineChars="0" w:hanging="576"/>
      <w:jc w:val="both"/>
      <w:outlineLvl w:val="1"/>
    </w:pPr>
    <w:rPr>
      <w:rFonts w:asciiTheme="minorHAnsi" w:hAnsiTheme="minorHAnsi" w:cstheme="minorHAnsi"/>
      <w:b/>
      <w:bCs/>
      <w:iCs/>
    </w:rPr>
  </w:style>
  <w:style w:type="paragraph" w:styleId="3">
    <w:name w:val="heading 3"/>
    <w:basedOn w:val="a"/>
    <w:next w:val="a"/>
    <w:link w:val="3Char"/>
    <w:autoRedefine/>
    <w:uiPriority w:val="99"/>
    <w:qFormat/>
    <w:rsid w:val="00927F78"/>
    <w:pPr>
      <w:keepNext/>
      <w:numPr>
        <w:numId w:val="2"/>
      </w:numPr>
      <w:spacing w:before="240" w:after="60"/>
      <w:ind w:leftChars="0" w:left="0" w:firstLineChars="0" w:firstLine="0"/>
      <w:outlineLvl w:val="2"/>
    </w:pPr>
    <w:rPr>
      <w:rFonts w:cs="Arial"/>
      <w:b/>
      <w:bCs/>
      <w:sz w:val="24"/>
      <w:szCs w:val="26"/>
    </w:rPr>
  </w:style>
  <w:style w:type="paragraph" w:styleId="40">
    <w:name w:val="heading 4"/>
    <w:basedOn w:val="a"/>
    <w:next w:val="a"/>
    <w:link w:val="4Char"/>
    <w:uiPriority w:val="99"/>
    <w:qFormat/>
    <w:rsid w:val="0079401B"/>
    <w:pPr>
      <w:keepNext/>
      <w:spacing w:before="240" w:after="60"/>
      <w:outlineLvl w:val="3"/>
    </w:pPr>
    <w:rPr>
      <w:b/>
      <w:bCs/>
      <w:sz w:val="28"/>
      <w:szCs w:val="28"/>
    </w:rPr>
  </w:style>
  <w:style w:type="paragraph" w:styleId="5">
    <w:name w:val="heading 5"/>
    <w:basedOn w:val="a"/>
    <w:next w:val="a"/>
    <w:link w:val="5Char"/>
    <w:uiPriority w:val="99"/>
    <w:qFormat/>
    <w:rsid w:val="00606092"/>
    <w:pPr>
      <w:keepNext/>
      <w:keepLines/>
      <w:spacing w:before="200"/>
      <w:ind w:leftChars="0" w:left="1008" w:firstLineChars="0" w:hanging="1008"/>
      <w:jc w:val="both"/>
      <w:outlineLvl w:val="4"/>
    </w:pPr>
    <w:rPr>
      <w:rFonts w:ascii="Arial Narrow" w:hAnsi="Arial Narrow"/>
      <w:color w:val="990000"/>
      <w:szCs w:val="24"/>
    </w:rPr>
  </w:style>
  <w:style w:type="paragraph" w:styleId="6">
    <w:name w:val="heading 6"/>
    <w:basedOn w:val="a"/>
    <w:next w:val="a"/>
    <w:link w:val="6Char"/>
    <w:uiPriority w:val="99"/>
    <w:qFormat/>
    <w:rsid w:val="00606092"/>
    <w:pPr>
      <w:keepNext/>
      <w:keepLines/>
      <w:spacing w:before="200"/>
      <w:ind w:leftChars="0" w:left="1152" w:firstLineChars="0" w:hanging="1152"/>
      <w:jc w:val="both"/>
      <w:outlineLvl w:val="5"/>
    </w:pPr>
    <w:rPr>
      <w:rFonts w:ascii="Cambria" w:hAnsi="Cambria"/>
      <w:i/>
      <w:iCs/>
      <w:color w:val="243F60"/>
      <w:szCs w:val="24"/>
    </w:rPr>
  </w:style>
  <w:style w:type="paragraph" w:styleId="7">
    <w:name w:val="heading 7"/>
    <w:basedOn w:val="a"/>
    <w:next w:val="a"/>
    <w:link w:val="7Char"/>
    <w:uiPriority w:val="99"/>
    <w:qFormat/>
    <w:rsid w:val="00606092"/>
    <w:pPr>
      <w:keepNext/>
      <w:keepLines/>
      <w:spacing w:before="200"/>
      <w:ind w:leftChars="0" w:left="1296" w:firstLineChars="0" w:hanging="1296"/>
      <w:jc w:val="both"/>
      <w:outlineLvl w:val="6"/>
    </w:pPr>
    <w:rPr>
      <w:rFonts w:ascii="Cambria" w:hAnsi="Cambria"/>
      <w:i/>
      <w:iCs/>
      <w:color w:val="404040"/>
      <w:szCs w:val="24"/>
    </w:rPr>
  </w:style>
  <w:style w:type="paragraph" w:styleId="8">
    <w:name w:val="heading 8"/>
    <w:basedOn w:val="a"/>
    <w:next w:val="a"/>
    <w:link w:val="8Char"/>
    <w:uiPriority w:val="99"/>
    <w:qFormat/>
    <w:rsid w:val="00606092"/>
    <w:pPr>
      <w:keepNext/>
      <w:keepLines/>
      <w:spacing w:before="200"/>
      <w:ind w:leftChars="0" w:left="1440" w:firstLineChars="0" w:hanging="1440"/>
      <w:jc w:val="both"/>
      <w:outlineLvl w:val="7"/>
    </w:pPr>
    <w:rPr>
      <w:rFonts w:ascii="Cambria" w:hAnsi="Cambria"/>
      <w:color w:val="404040"/>
      <w:sz w:val="20"/>
      <w:szCs w:val="20"/>
    </w:rPr>
  </w:style>
  <w:style w:type="paragraph" w:styleId="9">
    <w:name w:val="heading 9"/>
    <w:basedOn w:val="a"/>
    <w:next w:val="a"/>
    <w:link w:val="9Char"/>
    <w:uiPriority w:val="99"/>
    <w:qFormat/>
    <w:rsid w:val="00606092"/>
    <w:pPr>
      <w:keepNext/>
      <w:keepLines/>
      <w:spacing w:before="200"/>
      <w:ind w:leftChars="0" w:left="1584" w:firstLineChars="0" w:hanging="1584"/>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C158C4"/>
    <w:pPr>
      <w:tabs>
        <w:tab w:val="right" w:leader="underscore" w:pos="8302"/>
      </w:tabs>
      <w:spacing w:before="120"/>
      <w:ind w:left="-1" w:hanging="87"/>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uiPriority w:val="99"/>
    <w:semiHidden/>
    <w:rsid w:val="007966C1"/>
    <w:rPr>
      <w:vertAlign w:val="superscript"/>
    </w:rPr>
  </w:style>
  <w:style w:type="table" w:styleId="a5">
    <w:name w:val="Table Grid"/>
    <w:basedOn w:val="a1"/>
    <w:uiPriority w:val="5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qFormat/>
    <w:rsid w:val="00FC1639"/>
    <w:pPr>
      <w:spacing w:before="120"/>
      <w:ind w:left="220"/>
    </w:pPr>
    <w:rPr>
      <w:b/>
      <w:bCs/>
    </w:rPr>
  </w:style>
  <w:style w:type="paragraph" w:styleId="31">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
    <w:uiPriority w:val="99"/>
    <w:rsid w:val="000E48E9"/>
    <w:pPr>
      <w:ind w:leftChars="0" w:left="0" w:firstLineChars="0" w:firstLine="0"/>
      <w:jc w:val="both"/>
    </w:pPr>
    <w:rPr>
      <w:rFonts w:cs="Arial"/>
      <w:szCs w:val="24"/>
    </w:rPr>
  </w:style>
  <w:style w:type="character" w:customStyle="1" w:styleId="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7"/>
    <w:uiPriority w:val="99"/>
    <w:rsid w:val="000E48E9"/>
    <w:rPr>
      <w:rFonts w:ascii="Arial" w:hAnsi="Arial" w:cs="Arial"/>
      <w:sz w:val="22"/>
      <w:szCs w:val="24"/>
    </w:rPr>
  </w:style>
  <w:style w:type="paragraph" w:styleId="a8">
    <w:name w:val="Balloon Text"/>
    <w:basedOn w:val="a"/>
    <w:link w:val="Char0"/>
    <w:uiPriority w:val="99"/>
    <w:rsid w:val="004C4C36"/>
    <w:rPr>
      <w:rFonts w:ascii="Tahoma" w:hAnsi="Tahoma" w:cs="Tahoma"/>
      <w:sz w:val="16"/>
      <w:szCs w:val="16"/>
    </w:rPr>
  </w:style>
  <w:style w:type="character" w:customStyle="1" w:styleId="Char0">
    <w:name w:val="Κείμενο πλαισίου Char"/>
    <w:link w:val="a8"/>
    <w:uiPriority w:val="99"/>
    <w:rsid w:val="004C4C36"/>
    <w:rPr>
      <w:rFonts w:ascii="Tahoma" w:hAnsi="Tahoma" w:cs="Tahoma"/>
      <w:sz w:val="16"/>
      <w:szCs w:val="16"/>
    </w:rPr>
  </w:style>
  <w:style w:type="character" w:styleId="a9">
    <w:name w:val="annotation reference"/>
    <w:uiPriority w:val="99"/>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0"/>
    <w:uiPriority w:val="99"/>
    <w:rsid w:val="0079401B"/>
    <w:rPr>
      <w:rFonts w:ascii="Calibri" w:eastAsia="Times New Roman" w:hAnsi="Calibri" w:cs="Times New Roman"/>
      <w:b/>
      <w:bCs/>
      <w:sz w:val="28"/>
      <w:szCs w:val="28"/>
    </w:rPr>
  </w:style>
  <w:style w:type="paragraph" w:styleId="ab">
    <w:name w:val="annotation text"/>
    <w:basedOn w:val="a"/>
    <w:link w:val="Char1"/>
    <w:uiPriority w:val="99"/>
    <w:rsid w:val="004D4178"/>
    <w:rPr>
      <w:sz w:val="20"/>
      <w:szCs w:val="20"/>
    </w:rPr>
  </w:style>
  <w:style w:type="character" w:customStyle="1" w:styleId="Char1">
    <w:name w:val="Κείμενο σχολίου Char"/>
    <w:link w:val="ab"/>
    <w:uiPriority w:val="99"/>
    <w:rsid w:val="004D4178"/>
    <w:rPr>
      <w:rFonts w:ascii="Arial" w:hAnsi="Arial"/>
    </w:rPr>
  </w:style>
  <w:style w:type="paragraph" w:styleId="ac">
    <w:name w:val="annotation subject"/>
    <w:basedOn w:val="ab"/>
    <w:next w:val="ab"/>
    <w:link w:val="Char2"/>
    <w:uiPriority w:val="99"/>
    <w:rsid w:val="004D4178"/>
    <w:rPr>
      <w:b/>
      <w:bCs/>
    </w:rPr>
  </w:style>
  <w:style w:type="character" w:customStyle="1" w:styleId="Char2">
    <w:name w:val="Θέμα σχολίου Char"/>
    <w:link w:val="ac"/>
    <w:uiPriority w:val="99"/>
    <w:rsid w:val="004D4178"/>
    <w:rPr>
      <w:rFonts w:ascii="Arial" w:hAnsi="Arial"/>
      <w:b/>
      <w:bCs/>
    </w:rPr>
  </w:style>
  <w:style w:type="paragraph" w:styleId="ad">
    <w:name w:val="TOC Heading"/>
    <w:basedOn w:val="1"/>
    <w:next w:val="a"/>
    <w:uiPriority w:val="39"/>
    <w:qFormat/>
    <w:rsid w:val="00B31192"/>
    <w:p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uiPriority w:val="99"/>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uiPriority w:val="99"/>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2">
    <w:name w:val="Επικεφαλίδα_3"/>
    <w:basedOn w:val="3"/>
    <w:link w:val="3Char0"/>
    <w:qFormat/>
    <w:rsid w:val="000A4605"/>
    <w:pPr>
      <w:numPr>
        <w:numId w:val="0"/>
      </w:numPr>
      <w:ind w:left="700"/>
    </w:pPr>
  </w:style>
  <w:style w:type="paragraph" w:styleId="41">
    <w:name w:val="toc 4"/>
    <w:basedOn w:val="a"/>
    <w:next w:val="a"/>
    <w:autoRedefine/>
    <w:uiPriority w:val="39"/>
    <w:rsid w:val="00FC1639"/>
    <w:pPr>
      <w:ind w:left="660"/>
    </w:pPr>
    <w:rPr>
      <w:sz w:val="20"/>
      <w:szCs w:val="20"/>
    </w:rPr>
  </w:style>
  <w:style w:type="character" w:customStyle="1" w:styleId="3Char">
    <w:name w:val="Επικεφαλίδα 3 Char"/>
    <w:link w:val="3"/>
    <w:uiPriority w:val="99"/>
    <w:rsid w:val="000A4605"/>
    <w:rPr>
      <w:rFonts w:ascii="Calibri" w:hAnsi="Calibri" w:cs="Arial"/>
      <w:b/>
      <w:bCs/>
      <w:sz w:val="24"/>
      <w:szCs w:val="26"/>
    </w:rPr>
  </w:style>
  <w:style w:type="character" w:customStyle="1" w:styleId="3Char0">
    <w:name w:val="Επικεφαλίδα_3 Char"/>
    <w:basedOn w:val="3Char"/>
    <w:link w:val="32"/>
    <w:rsid w:val="000A4605"/>
    <w:rPr>
      <w:rFonts w:ascii="Arial" w:hAnsi="Arial" w:cs="Arial"/>
      <w:b/>
      <w:bCs/>
      <w:sz w:val="24"/>
      <w:szCs w:val="26"/>
    </w:rPr>
  </w:style>
  <w:style w:type="paragraph" w:styleId="50">
    <w:name w:val="toc 5"/>
    <w:basedOn w:val="a"/>
    <w:next w:val="a"/>
    <w:autoRedefine/>
    <w:rsid w:val="00FC1639"/>
    <w:pPr>
      <w:ind w:left="880"/>
    </w:pPr>
    <w:rPr>
      <w:sz w:val="20"/>
      <w:szCs w:val="20"/>
    </w:rPr>
  </w:style>
  <w:style w:type="paragraph" w:styleId="60">
    <w:name w:val="toc 6"/>
    <w:basedOn w:val="a"/>
    <w:next w:val="a"/>
    <w:autoRedefine/>
    <w:rsid w:val="00FC1639"/>
    <w:pPr>
      <w:ind w:left="1100"/>
    </w:pPr>
    <w:rPr>
      <w:sz w:val="20"/>
      <w:szCs w:val="20"/>
    </w:rPr>
  </w:style>
  <w:style w:type="paragraph" w:styleId="70">
    <w:name w:val="toc 7"/>
    <w:basedOn w:val="a"/>
    <w:next w:val="a"/>
    <w:autoRedefine/>
    <w:rsid w:val="00FC1639"/>
    <w:pPr>
      <w:ind w:left="1320"/>
    </w:pPr>
    <w:rPr>
      <w:sz w:val="20"/>
      <w:szCs w:val="20"/>
    </w:rPr>
  </w:style>
  <w:style w:type="paragraph" w:styleId="80">
    <w:name w:val="toc 8"/>
    <w:basedOn w:val="a"/>
    <w:next w:val="a"/>
    <w:autoRedefine/>
    <w:rsid w:val="00FC1639"/>
    <w:pPr>
      <w:ind w:left="1540"/>
    </w:pPr>
    <w:rPr>
      <w:sz w:val="20"/>
      <w:szCs w:val="20"/>
    </w:rPr>
  </w:style>
  <w:style w:type="paragraph" w:styleId="90">
    <w:name w:val="toc 9"/>
    <w:basedOn w:val="a"/>
    <w:next w:val="a"/>
    <w:autoRedefine/>
    <w:uiPriority w:val="99"/>
    <w:rsid w:val="00FC1639"/>
    <w:pPr>
      <w:ind w:left="1760"/>
    </w:pPr>
    <w:rPr>
      <w:sz w:val="20"/>
      <w:szCs w:val="20"/>
    </w:rPr>
  </w:style>
  <w:style w:type="paragraph" w:styleId="af5">
    <w:name w:val="header"/>
    <w:basedOn w:val="a"/>
    <w:link w:val="Char6"/>
    <w:uiPriority w:val="99"/>
    <w:rsid w:val="00253756"/>
    <w:pPr>
      <w:tabs>
        <w:tab w:val="center" w:pos="4153"/>
        <w:tab w:val="right" w:pos="8306"/>
      </w:tabs>
    </w:pPr>
  </w:style>
  <w:style w:type="character" w:customStyle="1" w:styleId="Char6">
    <w:name w:val="Κεφαλίδα Char"/>
    <w:link w:val="af5"/>
    <w:uiPriority w:val="99"/>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0"/>
    <w:uiPriority w:val="99"/>
    <w:rsid w:val="00606092"/>
    <w:rPr>
      <w:rFonts w:asciiTheme="minorHAnsi" w:hAnsiTheme="minorHAnsi" w:cstheme="minorHAnsi"/>
      <w:b/>
      <w:bCs/>
      <w:iCs/>
      <w:sz w:val="22"/>
      <w:szCs w:val="22"/>
    </w:rPr>
  </w:style>
  <w:style w:type="character" w:styleId="af7">
    <w:name w:val="Emphasis"/>
    <w:qFormat/>
    <w:rsid w:val="00ED6FCD"/>
    <w:rPr>
      <w:i/>
      <w:iCs/>
    </w:rPr>
  </w:style>
  <w:style w:type="paragraph" w:styleId="af8">
    <w:name w:val="List Paragraph"/>
    <w:basedOn w:val="a"/>
    <w:uiPriority w:val="34"/>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uiPriority w:val="99"/>
    <w:rsid w:val="004A3A41"/>
    <w:rPr>
      <w:sz w:val="20"/>
      <w:szCs w:val="20"/>
    </w:rPr>
  </w:style>
  <w:style w:type="character" w:customStyle="1" w:styleId="Char8">
    <w:name w:val="Κείμενο υποσημείωσης Char"/>
    <w:link w:val="af9"/>
    <w:uiPriority w:val="9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uiPriority w:val="99"/>
    <w:rsid w:val="000A1D33"/>
    <w:rPr>
      <w:rFonts w:asciiTheme="minorHAnsi" w:hAnsiTheme="minorHAnsi" w:cstheme="minorHAnsi"/>
      <w:b/>
      <w:bCs/>
      <w:kern w:val="32"/>
      <w:sz w:val="22"/>
      <w:szCs w:val="22"/>
      <w:shd w:val="clear" w:color="auto" w:fill="D9D9D9"/>
    </w:rPr>
  </w:style>
  <w:style w:type="character" w:customStyle="1" w:styleId="5Char">
    <w:name w:val="Επικεφαλίδα 5 Char"/>
    <w:basedOn w:val="a0"/>
    <w:link w:val="5"/>
    <w:uiPriority w:val="99"/>
    <w:rsid w:val="00606092"/>
    <w:rPr>
      <w:rFonts w:ascii="Arial Narrow" w:hAnsi="Arial Narrow"/>
      <w:color w:val="990000"/>
      <w:sz w:val="22"/>
      <w:szCs w:val="24"/>
    </w:rPr>
  </w:style>
  <w:style w:type="character" w:customStyle="1" w:styleId="6Char">
    <w:name w:val="Επικεφαλίδα 6 Char"/>
    <w:basedOn w:val="a0"/>
    <w:link w:val="6"/>
    <w:uiPriority w:val="99"/>
    <w:rsid w:val="00606092"/>
    <w:rPr>
      <w:rFonts w:ascii="Cambria" w:hAnsi="Cambria"/>
      <w:i/>
      <w:iCs/>
      <w:color w:val="243F60"/>
      <w:sz w:val="22"/>
      <w:szCs w:val="24"/>
    </w:rPr>
  </w:style>
  <w:style w:type="character" w:customStyle="1" w:styleId="7Char">
    <w:name w:val="Επικεφαλίδα 7 Char"/>
    <w:basedOn w:val="a0"/>
    <w:link w:val="7"/>
    <w:uiPriority w:val="99"/>
    <w:rsid w:val="00606092"/>
    <w:rPr>
      <w:rFonts w:ascii="Cambria" w:hAnsi="Cambria"/>
      <w:i/>
      <w:iCs/>
      <w:color w:val="404040"/>
      <w:sz w:val="22"/>
      <w:szCs w:val="24"/>
    </w:rPr>
  </w:style>
  <w:style w:type="character" w:customStyle="1" w:styleId="8Char">
    <w:name w:val="Επικεφαλίδα 8 Char"/>
    <w:basedOn w:val="a0"/>
    <w:link w:val="8"/>
    <w:uiPriority w:val="99"/>
    <w:rsid w:val="00606092"/>
    <w:rPr>
      <w:rFonts w:ascii="Cambria" w:hAnsi="Cambria"/>
      <w:color w:val="404040"/>
    </w:rPr>
  </w:style>
  <w:style w:type="character" w:customStyle="1" w:styleId="9Char">
    <w:name w:val="Επικεφαλίδα 9 Char"/>
    <w:basedOn w:val="a0"/>
    <w:link w:val="9"/>
    <w:uiPriority w:val="99"/>
    <w:rsid w:val="00606092"/>
    <w:rPr>
      <w:rFonts w:ascii="Cambria" w:hAnsi="Cambria"/>
      <w:i/>
      <w:iCs/>
      <w:color w:val="404040"/>
    </w:rPr>
  </w:style>
  <w:style w:type="paragraph" w:styleId="afb">
    <w:name w:val="endnote text"/>
    <w:basedOn w:val="a"/>
    <w:link w:val="Char9"/>
    <w:uiPriority w:val="99"/>
    <w:rsid w:val="00606092"/>
    <w:pPr>
      <w:ind w:leftChars="0" w:left="0" w:firstLineChars="0" w:firstLine="0"/>
      <w:jc w:val="both"/>
    </w:pPr>
    <w:rPr>
      <w:rFonts w:ascii="Arial Narrow" w:hAnsi="Arial Narrow"/>
      <w:sz w:val="20"/>
      <w:szCs w:val="20"/>
    </w:rPr>
  </w:style>
  <w:style w:type="character" w:customStyle="1" w:styleId="Char9">
    <w:name w:val="Κείμενο σημείωσης τέλους Char"/>
    <w:basedOn w:val="a0"/>
    <w:link w:val="afb"/>
    <w:uiPriority w:val="99"/>
    <w:rsid w:val="00606092"/>
    <w:rPr>
      <w:rFonts w:ascii="Arial Narrow" w:hAnsi="Arial Narrow"/>
    </w:rPr>
  </w:style>
  <w:style w:type="character" w:styleId="afc">
    <w:name w:val="endnote reference"/>
    <w:basedOn w:val="a0"/>
    <w:uiPriority w:val="99"/>
    <w:rsid w:val="00606092"/>
    <w:rPr>
      <w:rFonts w:cs="Times New Roman"/>
      <w:vertAlign w:val="superscript"/>
    </w:rPr>
  </w:style>
  <w:style w:type="paragraph" w:customStyle="1" w:styleId="Intro">
    <w:name w:val="Intro"/>
    <w:basedOn w:val="1"/>
    <w:link w:val="IntroChar"/>
    <w:uiPriority w:val="99"/>
    <w:rsid w:val="00606092"/>
    <w:pPr>
      <w:spacing w:before="120" w:after="0"/>
    </w:pPr>
    <w:rPr>
      <w:rFonts w:ascii="Arial Narrow" w:hAnsi="Arial Narrow" w:cs="Times New Roman"/>
      <w:b w:val="0"/>
      <w:bCs w:val="0"/>
      <w:color w:val="990000"/>
      <w:kern w:val="0"/>
      <w:sz w:val="32"/>
      <w:szCs w:val="28"/>
    </w:rPr>
  </w:style>
  <w:style w:type="table" w:styleId="3-2">
    <w:name w:val="Medium Grid 3 Accent 2"/>
    <w:basedOn w:val="a1"/>
    <w:uiPriority w:val="99"/>
    <w:rsid w:val="0060609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d">
    <w:name w:val="Document Map"/>
    <w:basedOn w:val="a"/>
    <w:link w:val="Chara"/>
    <w:uiPriority w:val="99"/>
    <w:rsid w:val="00606092"/>
    <w:pPr>
      <w:shd w:val="clear" w:color="auto" w:fill="000080"/>
      <w:spacing w:before="120"/>
      <w:ind w:leftChars="0" w:left="0" w:firstLineChars="0" w:firstLine="0"/>
      <w:jc w:val="both"/>
    </w:pPr>
    <w:rPr>
      <w:rFonts w:ascii="Times New Roman" w:eastAsia="Calibri" w:hAnsi="Times New Roman"/>
      <w:sz w:val="2"/>
      <w:szCs w:val="20"/>
    </w:rPr>
  </w:style>
  <w:style w:type="character" w:customStyle="1" w:styleId="Chara">
    <w:name w:val="Χάρτης εγγράφου Char"/>
    <w:basedOn w:val="a0"/>
    <w:link w:val="afd"/>
    <w:uiPriority w:val="99"/>
    <w:rsid w:val="00606092"/>
    <w:rPr>
      <w:rFonts w:eastAsia="Calibri"/>
      <w:sz w:val="2"/>
      <w:shd w:val="clear" w:color="auto" w:fill="000080"/>
    </w:rPr>
  </w:style>
  <w:style w:type="paragraph" w:styleId="afe">
    <w:name w:val="List Bullet"/>
    <w:basedOn w:val="2"/>
    <w:link w:val="Charb"/>
    <w:uiPriority w:val="99"/>
    <w:rsid w:val="00606092"/>
    <w:pPr>
      <w:numPr>
        <w:numId w:val="0"/>
      </w:numPr>
      <w:tabs>
        <w:tab w:val="clear" w:pos="709"/>
        <w:tab w:val="left" w:pos="567"/>
      </w:tabs>
    </w:pPr>
    <w:rPr>
      <w:szCs w:val="22"/>
    </w:rPr>
  </w:style>
  <w:style w:type="character" w:customStyle="1" w:styleId="Charb">
    <w:name w:val="Λίστα με κουκκίδες Char"/>
    <w:link w:val="afe"/>
    <w:uiPriority w:val="99"/>
    <w:locked/>
    <w:rsid w:val="00606092"/>
    <w:rPr>
      <w:rFonts w:ascii="Arial Narrow" w:hAnsi="Arial Narrow"/>
      <w:sz w:val="22"/>
      <w:szCs w:val="22"/>
    </w:rPr>
  </w:style>
  <w:style w:type="character" w:customStyle="1" w:styleId="IntroChar">
    <w:name w:val="Intro Char"/>
    <w:link w:val="Intro"/>
    <w:uiPriority w:val="99"/>
    <w:locked/>
    <w:rsid w:val="00606092"/>
    <w:rPr>
      <w:rFonts w:ascii="Arial Narrow" w:hAnsi="Arial Narrow"/>
      <w:color w:val="990000"/>
      <w:sz w:val="32"/>
      <w:szCs w:val="28"/>
      <w:shd w:val="clear" w:color="auto" w:fill="D9D9D9"/>
    </w:rPr>
  </w:style>
  <w:style w:type="paragraph" w:styleId="2">
    <w:name w:val="List Bullet 2"/>
    <w:basedOn w:val="a"/>
    <w:uiPriority w:val="99"/>
    <w:rsid w:val="00606092"/>
    <w:pPr>
      <w:numPr>
        <w:numId w:val="4"/>
      </w:numPr>
      <w:tabs>
        <w:tab w:val="left" w:pos="709"/>
      </w:tabs>
      <w:spacing w:before="120"/>
      <w:ind w:leftChars="0" w:left="709" w:firstLineChars="0" w:hanging="284"/>
      <w:jc w:val="both"/>
    </w:pPr>
    <w:rPr>
      <w:rFonts w:ascii="Arial Narrow" w:hAnsi="Arial Narrow"/>
      <w:szCs w:val="24"/>
    </w:rPr>
  </w:style>
  <w:style w:type="paragraph" w:styleId="Web">
    <w:name w:val="Normal (Web)"/>
    <w:basedOn w:val="a"/>
    <w:uiPriority w:val="99"/>
    <w:rsid w:val="00606092"/>
    <w:pPr>
      <w:spacing w:before="100" w:beforeAutospacing="1" w:after="100" w:afterAutospacing="1"/>
      <w:ind w:leftChars="0" w:left="0" w:firstLineChars="0" w:firstLine="0"/>
    </w:pPr>
    <w:rPr>
      <w:rFonts w:ascii="Times New Roman" w:hAnsi="Times New Roman"/>
      <w:sz w:val="24"/>
      <w:szCs w:val="24"/>
    </w:rPr>
  </w:style>
  <w:style w:type="paragraph" w:styleId="4">
    <w:name w:val="List Bullet 4"/>
    <w:basedOn w:val="a"/>
    <w:uiPriority w:val="99"/>
    <w:rsid w:val="00606092"/>
    <w:pPr>
      <w:numPr>
        <w:numId w:val="3"/>
      </w:numPr>
      <w:tabs>
        <w:tab w:val="clear" w:pos="643"/>
        <w:tab w:val="num" w:pos="1209"/>
      </w:tabs>
      <w:spacing w:before="120"/>
      <w:ind w:leftChars="0" w:left="1209" w:firstLineChars="0" w:firstLine="0"/>
      <w:contextualSpacing/>
      <w:jc w:val="both"/>
    </w:pPr>
    <w:rPr>
      <w:rFonts w:ascii="Arial Narrow" w:hAnsi="Arial Narrow"/>
      <w:szCs w:val="24"/>
    </w:rPr>
  </w:style>
  <w:style w:type="character" w:customStyle="1" w:styleId="Intro2">
    <w:name w:val="Intro 2"/>
    <w:uiPriority w:val="99"/>
    <w:rsid w:val="00606092"/>
    <w:rPr>
      <w:rFonts w:ascii="Arial Narrow" w:hAnsi="Arial Narrow"/>
      <w:color w:val="990000"/>
      <w:sz w:val="26"/>
    </w:rPr>
  </w:style>
  <w:style w:type="table" w:styleId="-2">
    <w:name w:val="Light List Accent 2"/>
    <w:basedOn w:val="a1"/>
    <w:uiPriority w:val="99"/>
    <w:rsid w:val="00606092"/>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rsid w:val="00606092"/>
    <w:pPr>
      <w:numPr>
        <w:numId w:val="5"/>
      </w:numPr>
      <w:tabs>
        <w:tab w:val="clear" w:pos="709"/>
        <w:tab w:val="left" w:pos="993"/>
      </w:tabs>
      <w:ind w:left="993" w:hanging="432"/>
    </w:pPr>
    <w:rPr>
      <w:lang w:val="en-US"/>
    </w:rPr>
  </w:style>
  <w:style w:type="table" w:customStyle="1" w:styleId="MediumGrid3-Accent21">
    <w:name w:val="Medium Grid 3 - Accent 21"/>
    <w:uiPriority w:val="99"/>
    <w:rsid w:val="00606092"/>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Shading 2 Accent 5"/>
    <w:basedOn w:val="a1"/>
    <w:uiPriority w:val="99"/>
    <w:rsid w:val="00606092"/>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ListBulletables">
    <w:name w:val="List Bulle tables"/>
    <w:basedOn w:val="af8"/>
    <w:uiPriority w:val="99"/>
    <w:rsid w:val="00606092"/>
    <w:pPr>
      <w:numPr>
        <w:numId w:val="6"/>
      </w:numPr>
      <w:spacing w:after="60" w:line="264" w:lineRule="auto"/>
      <w:ind w:leftChars="0" w:left="0" w:firstLineChars="0" w:firstLine="0"/>
      <w:contextualSpacing/>
      <w:jc w:val="both"/>
    </w:pPr>
    <w:rPr>
      <w:rFonts w:ascii="Arial Narrow" w:hAnsi="Arial Narrow"/>
      <w:sz w:val="20"/>
      <w:szCs w:val="20"/>
    </w:rPr>
  </w:style>
  <w:style w:type="table" w:customStyle="1" w:styleId="-11">
    <w:name w:val="Ανοιχτόχρωμη λίστα - ΄Εμφαση 11"/>
    <w:uiPriority w:val="99"/>
    <w:rsid w:val="00606092"/>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rsid w:val="0060609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rsid w:val="00606092"/>
    <w:rPr>
      <w:rFonts w:cs="Times New Roman"/>
      <w:color w:val="800080"/>
      <w:u w:val="single"/>
    </w:rPr>
  </w:style>
  <w:style w:type="paragraph" w:customStyle="1" w:styleId="aff">
    <w:name w:val="ΤΕΤΡΑΨΗΦΙΟ"/>
    <w:basedOn w:val="40"/>
    <w:autoRedefine/>
    <w:uiPriority w:val="99"/>
    <w:rsid w:val="00606092"/>
    <w:pPr>
      <w:spacing w:before="0" w:after="0" w:line="360" w:lineRule="auto"/>
      <w:ind w:leftChars="0" w:left="0" w:firstLineChars="0" w:firstLine="0"/>
      <w:jc w:val="both"/>
      <w:outlineLvl w:val="9"/>
    </w:pPr>
    <w:rPr>
      <w:rFonts w:eastAsia="Calibri" w:cs="Verdana"/>
      <w:b w:val="0"/>
      <w:iCs/>
      <w:sz w:val="24"/>
      <w:szCs w:val="24"/>
    </w:rPr>
  </w:style>
  <w:style w:type="paragraph" w:customStyle="1" w:styleId="CM1">
    <w:name w:val="CM1"/>
    <w:basedOn w:val="Default"/>
    <w:next w:val="Default"/>
    <w:uiPriority w:val="99"/>
    <w:rsid w:val="00606092"/>
    <w:rPr>
      <w:rFonts w:eastAsia="Calibri" w:cs="Times New Roman"/>
      <w:color w:val="auto"/>
    </w:rPr>
  </w:style>
  <w:style w:type="paragraph" w:customStyle="1" w:styleId="CM3">
    <w:name w:val="CM3"/>
    <w:basedOn w:val="Default"/>
    <w:next w:val="Default"/>
    <w:uiPriority w:val="99"/>
    <w:rsid w:val="00606092"/>
    <w:rPr>
      <w:rFonts w:eastAsia="Calibri" w:cs="Times New Roman"/>
      <w:color w:val="auto"/>
    </w:rPr>
  </w:style>
  <w:style w:type="paragraph" w:customStyle="1" w:styleId="CM4">
    <w:name w:val="CM4"/>
    <w:basedOn w:val="Default"/>
    <w:next w:val="Default"/>
    <w:uiPriority w:val="99"/>
    <w:rsid w:val="00606092"/>
    <w:rPr>
      <w:rFonts w:eastAsia="Calibri" w:cs="Times New Roman"/>
      <w:color w:val="auto"/>
    </w:rPr>
  </w:style>
  <w:style w:type="character" w:customStyle="1" w:styleId="CharChar6">
    <w:name w:val="Char Char6"/>
    <w:uiPriority w:val="99"/>
    <w:locked/>
    <w:rsid w:val="00606092"/>
    <w:rPr>
      <w:rFonts w:ascii="Arial Narrow" w:hAnsi="Arial Narrow"/>
      <w:sz w:val="20"/>
      <w:lang w:eastAsia="el-GR"/>
    </w:rPr>
  </w:style>
  <w:style w:type="character" w:customStyle="1" w:styleId="CharChar2">
    <w:name w:val="Char Char2"/>
    <w:uiPriority w:val="99"/>
    <w:semiHidden/>
    <w:rsid w:val="00606092"/>
    <w:rPr>
      <w:rFonts w:ascii="Arial Narrow" w:eastAsia="Times New Roman" w:hAnsi="Arial Narrow"/>
    </w:rPr>
  </w:style>
  <w:style w:type="numbering" w:customStyle="1" w:styleId="Style1BulletedDarkRed">
    <w:name w:val="Style 1 Bulleted Dark Red"/>
    <w:rsid w:val="00606092"/>
    <w:pPr>
      <w:numPr>
        <w:numId w:val="7"/>
      </w:numPr>
    </w:pPr>
  </w:style>
  <w:style w:type="paragraph" w:styleId="-HTML">
    <w:name w:val="HTML Preformatted"/>
    <w:basedOn w:val="a"/>
    <w:link w:val="-HTMLChar"/>
    <w:uiPriority w:val="99"/>
    <w:unhideWhenUsed/>
    <w:rsid w:val="0060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pPr>
    <w:rPr>
      <w:rFonts w:ascii="Courier New" w:hAnsi="Courier New" w:cs="Courier New"/>
      <w:sz w:val="20"/>
      <w:szCs w:val="20"/>
    </w:rPr>
  </w:style>
  <w:style w:type="character" w:customStyle="1" w:styleId="-HTMLChar">
    <w:name w:val="Προ-διαμορφωμένο HTML Char"/>
    <w:basedOn w:val="a0"/>
    <w:link w:val="-HTML"/>
    <w:uiPriority w:val="99"/>
    <w:rsid w:val="00606092"/>
    <w:rPr>
      <w:rFonts w:ascii="Courier New" w:hAnsi="Courier New" w:cs="Courier New"/>
    </w:rPr>
  </w:style>
  <w:style w:type="paragraph" w:customStyle="1" w:styleId="Char1CharCharChar">
    <w:name w:val="Char1 Char Char Char"/>
    <w:basedOn w:val="a"/>
    <w:rsid w:val="00606092"/>
    <w:pPr>
      <w:spacing w:after="160" w:line="240" w:lineRule="exact"/>
      <w:ind w:leftChars="0" w:left="0" w:firstLineChars="0" w:firstLine="0"/>
    </w:pPr>
    <w:rPr>
      <w:rFonts w:ascii="Verdana" w:hAnsi="Verdana"/>
      <w:sz w:val="20"/>
      <w:szCs w:val="20"/>
      <w:lang w:val="en-US" w:eastAsia="en-US"/>
    </w:rPr>
  </w:style>
  <w:style w:type="paragraph" w:customStyle="1" w:styleId="11">
    <w:name w:val="Παράγραφος λίστας1"/>
    <w:basedOn w:val="a"/>
    <w:rsid w:val="00371E3D"/>
    <w:pPr>
      <w:spacing w:before="120"/>
      <w:ind w:leftChars="0" w:left="720" w:firstLineChars="0" w:firstLine="0"/>
      <w:contextualSpacing/>
      <w:jc w:val="both"/>
    </w:pPr>
    <w:rPr>
      <w:rFonts w:ascii="Arial Narrow" w:eastAsia="Calibri"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 w:id="191485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cc368cd8-f543-4100-8cc7-170163cda77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5B90904B9FA7D4786F6BFF8D63E6E74" ma:contentTypeVersion="15" ma:contentTypeDescription="Create a new document." ma:contentTypeScope="" ma:versionID="d0349fca096c0b47d7cd1f756fa8a20c">
  <xsd:schema xmlns:xsd="http://www.w3.org/2001/XMLSchema" xmlns:xs="http://www.w3.org/2001/XMLSchema" xmlns:p="http://schemas.microsoft.com/office/2006/metadata/properties" xmlns:ns3="cc368cd8-f543-4100-8cc7-170163cda778" targetNamespace="http://schemas.microsoft.com/office/2006/metadata/properties" ma:root="true" ma:fieldsID="08d358aaece09d3eef1fdc2d31abe2ef" ns3:_="">
    <xsd:import namespace="cc368cd8-f543-4100-8cc7-170163cda77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368cd8-f543-4100-8cc7-170163cda7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A1349-6E14-4B2D-9DF0-46325A732CB7}">
  <ds:schemaRefs>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purl.org/dc/elements/1.1/"/>
    <ds:schemaRef ds:uri="cc368cd8-f543-4100-8cc7-170163cda778"/>
    <ds:schemaRef ds:uri="http://www.w3.org/XML/1998/namespace"/>
  </ds:schemaRefs>
</ds:datastoreItem>
</file>

<file path=customXml/itemProps2.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3.xml><?xml version="1.0" encoding="utf-8"?>
<ds:datastoreItem xmlns:ds="http://schemas.openxmlformats.org/officeDocument/2006/customXml" ds:itemID="{1CA32793-45A0-4055-818D-808D074AF4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368cd8-f543-4100-8cc7-170163cda7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630913-066B-48F4-A1A4-E1E77F59D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27</Pages>
  <Words>11071</Words>
  <Characters>59788</Characters>
  <Application>Microsoft Office Word</Application>
  <DocSecurity>0</DocSecurity>
  <Lines>498</Lines>
  <Paragraphs>141</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70718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ΤΣΙΚΝΙΑ ΑΝΔΡΟΜΑΧΗ</cp:lastModifiedBy>
  <cp:revision>1</cp:revision>
  <cp:lastPrinted>2023-07-27T05:40:00Z</cp:lastPrinted>
  <dcterms:created xsi:type="dcterms:W3CDTF">2023-05-11T10:15:00Z</dcterms:created>
  <dcterms:modified xsi:type="dcterms:W3CDTF">2023-12-27T12:07:00Z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0x010100A5B90904B9FA7D4786F6BFF8D63E6E74</vt:lpwstr>
  </property>
</Properties>
</file>